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9D5FE" w14:textId="349165A4" w:rsidR="00EC3B73" w:rsidRPr="00456E4E" w:rsidRDefault="00EC3B73" w:rsidP="001E53CB">
      <w:pPr>
        <w:ind w:left="0" w:firstLine="0"/>
        <w:jc w:val="both"/>
        <w:rPr>
          <w:rFonts w:ascii="Arial" w:hAnsi="Arial" w:cs="Arial"/>
          <w:sz w:val="18"/>
          <w:szCs w:val="18"/>
          <w:lang w:val="en-US"/>
        </w:rPr>
      </w:pPr>
      <w:bookmarkStart w:id="0" w:name="_Toc359242251"/>
    </w:p>
    <w:p w14:paraId="6113B815" w14:textId="77777777" w:rsidR="00EC3B73" w:rsidRPr="00030FE4" w:rsidRDefault="00EC3B73" w:rsidP="004956CE">
      <w:pPr>
        <w:ind w:left="0" w:firstLine="0"/>
        <w:jc w:val="right"/>
        <w:rPr>
          <w:rFonts w:ascii="Arial" w:hAnsi="Arial" w:cs="Arial"/>
          <w:sz w:val="18"/>
          <w:szCs w:val="18"/>
          <w:lang w:val="lt-LT"/>
        </w:rPr>
      </w:pPr>
    </w:p>
    <w:p w14:paraId="4EC78DC0" w14:textId="4B38C965" w:rsidR="002C7FBD" w:rsidRPr="00030FE4" w:rsidRDefault="008029F1" w:rsidP="004956CE">
      <w:pPr>
        <w:ind w:left="0" w:firstLine="0"/>
        <w:jc w:val="right"/>
        <w:rPr>
          <w:rFonts w:ascii="Arial" w:hAnsi="Arial" w:cs="Arial"/>
          <w:sz w:val="18"/>
          <w:szCs w:val="18"/>
          <w:lang w:val="lt-LT"/>
        </w:rPr>
      </w:pPr>
      <w:bookmarkStart w:id="1" w:name="_Hlk40346673"/>
      <w:r>
        <w:rPr>
          <w:noProof/>
        </w:rPr>
        <mc:AlternateContent>
          <mc:Choice Requires="wps">
            <w:drawing>
              <wp:anchor distT="0" distB="0" distL="114300" distR="114300" simplePos="0" relativeHeight="251658240" behindDoc="0" locked="0" layoutInCell="1" allowOverlap="1" wp14:anchorId="13227C80" wp14:editId="54869CC3">
                <wp:simplePos x="0" y="0"/>
                <wp:positionH relativeFrom="column">
                  <wp:posOffset>3810</wp:posOffset>
                </wp:positionH>
                <wp:positionV relativeFrom="paragraph">
                  <wp:posOffset>3810</wp:posOffset>
                </wp:positionV>
                <wp:extent cx="438150" cy="381000"/>
                <wp:effectExtent l="0" t="0" r="0" b="0"/>
                <wp:wrapNone/>
                <wp:docPr id="25556143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381000"/>
                        </a:xfrm>
                        <a:prstGeom prst="rect">
                          <a:avLst/>
                        </a:prstGeom>
                        <a:solidFill>
                          <a:sysClr val="window" lastClr="FFFFFF"/>
                        </a:solidFill>
                        <a:ln w="12700">
                          <a:solidFill>
                            <a:prstClr val="black"/>
                          </a:solidFill>
                        </a:ln>
                        <a:effectLst/>
                      </wps:spPr>
                      <wps:txb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227C80"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" fillcolor="window" strokeweight="1pt">
                <v:path arrowok="t"/>
                <v:textbo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v:textbox>
              </v:shape>
            </w:pict>
          </mc:Fallback>
        </mc:AlternateContent>
      </w:r>
      <w:r w:rsidR="002C7FBD" w:rsidRPr="00030FE4">
        <w:rPr>
          <w:rFonts w:ascii="Arial" w:hAnsi="Arial" w:cs="Arial"/>
          <w:sz w:val="18"/>
          <w:szCs w:val="18"/>
          <w:lang w:val="lt-LT"/>
        </w:rPr>
        <w:t>PATVIRTINTA</w:t>
      </w:r>
    </w:p>
    <w:p w14:paraId="5895D969" w14:textId="43CD256D" w:rsidR="00FE5AFA" w:rsidRPr="00030FE4" w:rsidRDefault="00FE5AFA" w:rsidP="004956CE">
      <w:pPr>
        <w:ind w:left="0" w:firstLine="0"/>
        <w:jc w:val="right"/>
        <w:rPr>
          <w:rFonts w:ascii="Arial" w:hAnsi="Arial" w:cs="Arial"/>
          <w:sz w:val="18"/>
          <w:szCs w:val="18"/>
          <w:lang w:val="lt-LT"/>
        </w:rPr>
      </w:pPr>
      <w:r w:rsidRPr="00030FE4">
        <w:rPr>
          <w:rFonts w:ascii="Arial" w:hAnsi="Arial" w:cs="Arial"/>
          <w:sz w:val="18"/>
          <w:szCs w:val="18"/>
          <w:lang w:val="lt-LT"/>
        </w:rPr>
        <w:t xml:space="preserve">LITGRID AB </w:t>
      </w:r>
      <w:r w:rsidR="002F60BD" w:rsidRPr="00030FE4">
        <w:rPr>
          <w:rFonts w:ascii="Arial" w:hAnsi="Arial" w:cs="Arial"/>
          <w:sz w:val="18"/>
          <w:szCs w:val="18"/>
          <w:lang w:val="lt-LT"/>
        </w:rPr>
        <w:t>vadovo</w:t>
      </w:r>
    </w:p>
    <w:p w14:paraId="07C2891C" w14:textId="0B5BD434" w:rsidR="00FE5AFA" w:rsidRPr="00030FE4" w:rsidRDefault="006640C9" w:rsidP="004956CE">
      <w:pPr>
        <w:ind w:left="0" w:firstLine="0"/>
        <w:jc w:val="right"/>
        <w:rPr>
          <w:rFonts w:ascii="Arial" w:hAnsi="Arial" w:cs="Arial"/>
          <w:sz w:val="18"/>
          <w:szCs w:val="18"/>
          <w:lang w:val="lt-LT"/>
        </w:rPr>
      </w:pPr>
      <w:r w:rsidRPr="00030FE4">
        <w:rPr>
          <w:rFonts w:ascii="Arial" w:hAnsi="Arial" w:cs="Arial"/>
          <w:sz w:val="18"/>
          <w:szCs w:val="18"/>
          <w:lang w:val="lt-LT"/>
        </w:rPr>
        <w:t>20</w:t>
      </w:r>
      <w:r w:rsidR="00D46054" w:rsidRPr="00030FE4">
        <w:rPr>
          <w:rFonts w:ascii="Arial" w:hAnsi="Arial" w:cs="Arial"/>
          <w:sz w:val="18"/>
          <w:szCs w:val="18"/>
          <w:lang w:val="lt-LT"/>
        </w:rPr>
        <w:t>2</w:t>
      </w:r>
      <w:r w:rsidRPr="00030FE4">
        <w:rPr>
          <w:rFonts w:ascii="Arial" w:hAnsi="Arial" w:cs="Arial"/>
          <w:sz w:val="18"/>
          <w:szCs w:val="18"/>
          <w:lang w:val="lt-LT"/>
        </w:rPr>
        <w:t xml:space="preserve"> m.</w:t>
      </w:r>
      <w:r w:rsidR="00EB10FE" w:rsidRPr="00030FE4">
        <w:rPr>
          <w:rFonts w:ascii="Arial" w:hAnsi="Arial" w:cs="Arial"/>
          <w:sz w:val="18"/>
          <w:szCs w:val="18"/>
          <w:lang w:val="lt-LT"/>
        </w:rPr>
        <w:t xml:space="preserve"> </w:t>
      </w:r>
      <w:r w:rsidR="0001485D" w:rsidRPr="00030FE4">
        <w:rPr>
          <w:rFonts w:ascii="Arial" w:hAnsi="Arial" w:cs="Arial"/>
          <w:sz w:val="18"/>
          <w:szCs w:val="18"/>
          <w:lang w:val="lt-LT"/>
        </w:rPr>
        <w:t xml:space="preserve"> </w:t>
      </w:r>
      <w:r w:rsidRPr="00030FE4">
        <w:rPr>
          <w:rFonts w:ascii="Arial" w:hAnsi="Arial" w:cs="Arial"/>
          <w:sz w:val="18"/>
          <w:szCs w:val="18"/>
          <w:lang w:val="lt-LT"/>
        </w:rPr>
        <w:t>d.</w:t>
      </w:r>
      <w:r w:rsidR="00FE5AFA" w:rsidRPr="00030FE4">
        <w:rPr>
          <w:rFonts w:ascii="Arial" w:hAnsi="Arial" w:cs="Arial"/>
          <w:sz w:val="18"/>
          <w:szCs w:val="18"/>
          <w:lang w:val="lt-LT"/>
        </w:rPr>
        <w:t xml:space="preserve"> įsakymu Nr.</w:t>
      </w:r>
      <w:r w:rsidR="00AD0AB8" w:rsidRPr="00030FE4">
        <w:rPr>
          <w:rFonts w:ascii="Arial" w:hAnsi="Arial" w:cs="Arial"/>
          <w:sz w:val="18"/>
          <w:szCs w:val="18"/>
          <w:lang w:val="lt-LT"/>
        </w:rPr>
        <w:t xml:space="preserve"> </w:t>
      </w:r>
    </w:p>
    <w:p w14:paraId="4D12A33B" w14:textId="77777777" w:rsidR="00FE5AFA" w:rsidRPr="00CA20E6" w:rsidRDefault="00FE5AFA" w:rsidP="001E53CB">
      <w:pPr>
        <w:ind w:left="0" w:firstLine="0"/>
        <w:jc w:val="both"/>
        <w:rPr>
          <w:rFonts w:ascii="Arial" w:hAnsi="Arial" w:cs="Arial"/>
          <w:sz w:val="18"/>
          <w:szCs w:val="18"/>
          <w:lang w:val="lt-LT"/>
        </w:rPr>
      </w:pPr>
    </w:p>
    <w:bookmarkEnd w:id="1"/>
    <w:p w14:paraId="5F0CE0C7" w14:textId="77777777" w:rsidR="00822625" w:rsidRPr="00FC24F7" w:rsidRDefault="00822625" w:rsidP="001E53CB">
      <w:pPr>
        <w:ind w:left="0" w:firstLine="0"/>
        <w:jc w:val="both"/>
        <w:rPr>
          <w:rFonts w:ascii="Arial" w:hAnsi="Arial" w:cs="Arial"/>
          <w:sz w:val="18"/>
          <w:szCs w:val="18"/>
          <w:lang w:val="pt-PT"/>
        </w:rPr>
      </w:pPr>
    </w:p>
    <w:p w14:paraId="0C18240A" w14:textId="77777777" w:rsidR="001D5354" w:rsidRPr="00030FE4" w:rsidRDefault="001D5354" w:rsidP="001E53CB">
      <w:pPr>
        <w:ind w:left="0" w:firstLine="0"/>
        <w:jc w:val="both"/>
        <w:rPr>
          <w:rFonts w:ascii="Arial" w:hAnsi="Arial" w:cs="Arial"/>
          <w:sz w:val="18"/>
          <w:szCs w:val="18"/>
          <w:lang w:val="lt-LT"/>
        </w:rPr>
      </w:pPr>
    </w:p>
    <w:bookmarkEnd w:id="0"/>
    <w:p w14:paraId="1A99189E" w14:textId="77777777" w:rsidR="001D5354" w:rsidRPr="00030FE4" w:rsidRDefault="001D5354" w:rsidP="001E53CB">
      <w:pPr>
        <w:ind w:left="0" w:firstLine="0"/>
        <w:jc w:val="both"/>
        <w:rPr>
          <w:rFonts w:ascii="Arial" w:hAnsi="Arial" w:cs="Arial"/>
          <w:sz w:val="18"/>
          <w:szCs w:val="18"/>
          <w:lang w:val="lt-LT"/>
        </w:rPr>
      </w:pPr>
    </w:p>
    <w:p w14:paraId="7E523079" w14:textId="77777777" w:rsidR="00D75432" w:rsidRPr="00030FE4" w:rsidRDefault="00D75432" w:rsidP="001E53CB">
      <w:pPr>
        <w:ind w:left="0" w:firstLine="0"/>
        <w:jc w:val="both"/>
        <w:rPr>
          <w:rFonts w:ascii="Arial" w:hAnsi="Arial" w:cs="Arial"/>
          <w:sz w:val="18"/>
          <w:szCs w:val="18"/>
          <w:lang w:val="lt-LT"/>
        </w:rPr>
      </w:pPr>
    </w:p>
    <w:p w14:paraId="321A924F" w14:textId="77777777" w:rsidR="00D75432" w:rsidRPr="00030FE4" w:rsidRDefault="00D75432" w:rsidP="001E53CB">
      <w:pPr>
        <w:ind w:left="0" w:firstLine="0"/>
        <w:jc w:val="both"/>
        <w:rPr>
          <w:rFonts w:ascii="Arial" w:hAnsi="Arial" w:cs="Arial"/>
          <w:sz w:val="18"/>
          <w:szCs w:val="18"/>
          <w:lang w:val="lt-LT"/>
        </w:rPr>
      </w:pPr>
    </w:p>
    <w:p w14:paraId="406BC062" w14:textId="77777777" w:rsidR="00D75432" w:rsidRPr="00030FE4" w:rsidRDefault="00D75432" w:rsidP="001E53CB">
      <w:pPr>
        <w:ind w:left="0" w:firstLine="0"/>
        <w:jc w:val="both"/>
        <w:rPr>
          <w:rFonts w:ascii="Arial" w:hAnsi="Arial" w:cs="Arial"/>
          <w:sz w:val="18"/>
          <w:szCs w:val="18"/>
          <w:lang w:val="lt-LT"/>
        </w:rPr>
      </w:pPr>
    </w:p>
    <w:p w14:paraId="00C047B9" w14:textId="77777777" w:rsidR="00D75432" w:rsidRPr="00030FE4" w:rsidRDefault="00D75432" w:rsidP="001E53CB">
      <w:pPr>
        <w:ind w:left="0" w:firstLine="0"/>
        <w:jc w:val="both"/>
        <w:rPr>
          <w:rFonts w:ascii="Arial" w:hAnsi="Arial" w:cs="Arial"/>
          <w:sz w:val="18"/>
          <w:szCs w:val="18"/>
          <w:lang w:val="lt-LT"/>
        </w:rPr>
      </w:pPr>
    </w:p>
    <w:p w14:paraId="2792A21F" w14:textId="77777777" w:rsidR="001838B1" w:rsidRPr="00030FE4" w:rsidRDefault="001838B1" w:rsidP="001838B1">
      <w:pPr>
        <w:pBdr>
          <w:bottom w:val="single" w:sz="12" w:space="1" w:color="auto"/>
        </w:pBdr>
        <w:jc w:val="center"/>
        <w:rPr>
          <w:rFonts w:ascii="Arial" w:hAnsi="Arial" w:cs="Arial"/>
          <w:b/>
          <w:color w:val="000000"/>
          <w:sz w:val="24"/>
          <w:lang w:val="lt-LT"/>
        </w:rPr>
      </w:pPr>
    </w:p>
    <w:p w14:paraId="3F62591A" w14:textId="77777777" w:rsidR="001838B1" w:rsidRPr="00030FE4" w:rsidRDefault="001838B1" w:rsidP="001838B1">
      <w:pPr>
        <w:ind w:left="0" w:firstLine="0"/>
        <w:jc w:val="center"/>
        <w:rPr>
          <w:rFonts w:ascii="Arial" w:hAnsi="Arial" w:cs="Arial"/>
          <w:b/>
          <w:color w:val="000000"/>
          <w:sz w:val="36"/>
          <w:lang w:val="lt-LT"/>
        </w:rPr>
      </w:pPr>
    </w:p>
    <w:p w14:paraId="44A28D67"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LITGRID AB</w:t>
      </w:r>
    </w:p>
    <w:p w14:paraId="2B178EEC"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PROJEKTAVIMO IR STATYBOS DARBŲ PIRKIMO SUTARTIES</w:t>
      </w:r>
    </w:p>
    <w:p w14:paraId="41D2B9CB"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BENDROSIOS SĄLYGOS</w:t>
      </w:r>
    </w:p>
    <w:p w14:paraId="11B882ED" w14:textId="77777777" w:rsidR="001838B1" w:rsidRPr="00030FE4" w:rsidRDefault="001838B1" w:rsidP="001838B1">
      <w:pPr>
        <w:ind w:left="0" w:firstLine="0"/>
        <w:jc w:val="center"/>
        <w:rPr>
          <w:rFonts w:ascii="Arial" w:hAnsi="Arial" w:cs="Arial"/>
          <w:b/>
          <w:color w:val="000000"/>
          <w:sz w:val="32"/>
          <w:lang w:val="lt-LT"/>
        </w:rPr>
      </w:pPr>
    </w:p>
    <w:p w14:paraId="6E838A13" w14:textId="77777777" w:rsidR="001838B1" w:rsidRPr="00030FE4" w:rsidRDefault="001838B1" w:rsidP="001838B1">
      <w:pPr>
        <w:pBdr>
          <w:bottom w:val="single" w:sz="12" w:space="1" w:color="auto"/>
        </w:pBdr>
        <w:jc w:val="center"/>
        <w:rPr>
          <w:rFonts w:ascii="Arial" w:hAnsi="Arial" w:cs="Arial"/>
          <w:b/>
          <w:color w:val="000000"/>
          <w:sz w:val="24"/>
          <w:lang w:val="lt-LT"/>
        </w:rPr>
      </w:pPr>
    </w:p>
    <w:p w14:paraId="6B8C28B2" w14:textId="77777777" w:rsidR="00D75432" w:rsidRPr="00030FE4" w:rsidRDefault="00D75432" w:rsidP="001E53CB">
      <w:pPr>
        <w:ind w:left="0" w:firstLine="0"/>
        <w:jc w:val="both"/>
        <w:rPr>
          <w:rFonts w:ascii="Arial" w:hAnsi="Arial" w:cs="Arial"/>
          <w:sz w:val="18"/>
          <w:szCs w:val="18"/>
          <w:lang w:val="lt-LT"/>
        </w:rPr>
      </w:pPr>
    </w:p>
    <w:p w14:paraId="7B02201C" w14:textId="77777777" w:rsidR="00D75432" w:rsidRPr="00030FE4" w:rsidRDefault="00D75432" w:rsidP="001E53CB">
      <w:pPr>
        <w:ind w:left="0" w:firstLine="0"/>
        <w:jc w:val="both"/>
        <w:rPr>
          <w:rFonts w:ascii="Arial" w:hAnsi="Arial" w:cs="Arial"/>
          <w:sz w:val="18"/>
          <w:szCs w:val="18"/>
          <w:lang w:val="lt-LT"/>
        </w:rPr>
      </w:pPr>
    </w:p>
    <w:p w14:paraId="094C69DA" w14:textId="77777777" w:rsidR="00D75432" w:rsidRPr="00030FE4" w:rsidRDefault="00D75432" w:rsidP="001E53CB">
      <w:pPr>
        <w:ind w:left="0" w:firstLine="0"/>
        <w:jc w:val="both"/>
        <w:rPr>
          <w:rFonts w:ascii="Arial" w:hAnsi="Arial" w:cs="Arial"/>
          <w:sz w:val="18"/>
          <w:szCs w:val="18"/>
          <w:lang w:val="lt-LT"/>
        </w:rPr>
      </w:pPr>
    </w:p>
    <w:p w14:paraId="43783666" w14:textId="77777777" w:rsidR="00D75432" w:rsidRPr="00030FE4" w:rsidRDefault="00D75432" w:rsidP="001E53CB">
      <w:pPr>
        <w:ind w:left="0" w:firstLine="0"/>
        <w:jc w:val="both"/>
        <w:rPr>
          <w:rFonts w:ascii="Arial" w:hAnsi="Arial" w:cs="Arial"/>
          <w:sz w:val="18"/>
          <w:szCs w:val="18"/>
          <w:lang w:val="lt-LT"/>
        </w:rPr>
      </w:pPr>
    </w:p>
    <w:p w14:paraId="72E20447" w14:textId="77777777" w:rsidR="00D75432" w:rsidRPr="00030FE4" w:rsidRDefault="00D75432" w:rsidP="001E53CB">
      <w:pPr>
        <w:ind w:left="0" w:firstLine="0"/>
        <w:jc w:val="both"/>
        <w:rPr>
          <w:rFonts w:ascii="Arial" w:hAnsi="Arial" w:cs="Arial"/>
          <w:sz w:val="18"/>
          <w:szCs w:val="18"/>
          <w:lang w:val="lt-LT"/>
        </w:rPr>
      </w:pPr>
    </w:p>
    <w:p w14:paraId="4F70406C" w14:textId="77777777" w:rsidR="00B70166" w:rsidRPr="00030FE4" w:rsidRDefault="00B70166" w:rsidP="00B70166">
      <w:pPr>
        <w:rPr>
          <w:rFonts w:ascii="Arial" w:hAnsi="Arial" w:cs="Arial"/>
          <w:sz w:val="18"/>
          <w:szCs w:val="18"/>
          <w:lang w:val="lt-LT"/>
        </w:rPr>
      </w:pPr>
    </w:p>
    <w:p w14:paraId="43F7DCB1" w14:textId="77777777" w:rsidR="00B70166" w:rsidRPr="00030FE4" w:rsidRDefault="00B70166" w:rsidP="00B70166">
      <w:pPr>
        <w:rPr>
          <w:rFonts w:ascii="Arial" w:hAnsi="Arial" w:cs="Arial"/>
          <w:sz w:val="18"/>
          <w:szCs w:val="18"/>
          <w:lang w:val="lt-LT"/>
        </w:rPr>
      </w:pPr>
    </w:p>
    <w:p w14:paraId="51683E93" w14:textId="77777777" w:rsidR="00B70166" w:rsidRPr="00030FE4" w:rsidRDefault="00B70166" w:rsidP="00B70166">
      <w:pPr>
        <w:rPr>
          <w:rFonts w:ascii="Arial" w:hAnsi="Arial" w:cs="Arial"/>
          <w:sz w:val="18"/>
          <w:szCs w:val="18"/>
          <w:lang w:val="lt-LT"/>
        </w:rPr>
      </w:pPr>
    </w:p>
    <w:p w14:paraId="4819B7EF" w14:textId="77777777" w:rsidR="00B70166" w:rsidRPr="00030FE4" w:rsidRDefault="00B70166" w:rsidP="00B70166">
      <w:pPr>
        <w:rPr>
          <w:rFonts w:ascii="Arial" w:hAnsi="Arial" w:cs="Arial"/>
          <w:sz w:val="18"/>
          <w:szCs w:val="18"/>
          <w:lang w:val="lt-LT"/>
        </w:rPr>
      </w:pPr>
    </w:p>
    <w:p w14:paraId="5827A7BD" w14:textId="77777777" w:rsidR="00B70166" w:rsidRPr="00030FE4" w:rsidRDefault="00B70166" w:rsidP="00B70166">
      <w:pPr>
        <w:rPr>
          <w:rFonts w:ascii="Arial" w:hAnsi="Arial" w:cs="Arial"/>
          <w:sz w:val="18"/>
          <w:szCs w:val="18"/>
          <w:lang w:val="lt-LT"/>
        </w:rPr>
      </w:pPr>
    </w:p>
    <w:p w14:paraId="2AE4E85D" w14:textId="77777777" w:rsidR="00B70166" w:rsidRPr="00030FE4" w:rsidRDefault="00B70166" w:rsidP="00B70166">
      <w:pPr>
        <w:rPr>
          <w:rFonts w:ascii="Arial" w:hAnsi="Arial" w:cs="Arial"/>
          <w:sz w:val="18"/>
          <w:szCs w:val="18"/>
          <w:lang w:val="lt-LT"/>
        </w:rPr>
      </w:pPr>
    </w:p>
    <w:p w14:paraId="32677C6B" w14:textId="77777777" w:rsidR="00B70166" w:rsidRPr="00030FE4" w:rsidRDefault="00B70166" w:rsidP="00B70166">
      <w:pPr>
        <w:rPr>
          <w:rFonts w:ascii="Arial" w:hAnsi="Arial" w:cs="Arial"/>
          <w:sz w:val="18"/>
          <w:szCs w:val="18"/>
          <w:lang w:val="lt-LT"/>
        </w:rPr>
      </w:pPr>
    </w:p>
    <w:p w14:paraId="15A574C1" w14:textId="77777777" w:rsidR="00B70166" w:rsidRPr="00030FE4" w:rsidRDefault="00B70166" w:rsidP="00B70166">
      <w:pPr>
        <w:rPr>
          <w:rFonts w:ascii="Arial" w:hAnsi="Arial" w:cs="Arial"/>
          <w:sz w:val="18"/>
          <w:szCs w:val="18"/>
          <w:lang w:val="lt-LT"/>
        </w:rPr>
      </w:pPr>
    </w:p>
    <w:p w14:paraId="575A15AF" w14:textId="77777777" w:rsidR="00B70166" w:rsidRPr="00030FE4" w:rsidRDefault="00B70166" w:rsidP="00B70166">
      <w:pPr>
        <w:rPr>
          <w:rFonts w:ascii="Arial" w:hAnsi="Arial" w:cs="Arial"/>
          <w:sz w:val="18"/>
          <w:szCs w:val="18"/>
          <w:lang w:val="lt-LT"/>
        </w:rPr>
      </w:pPr>
    </w:p>
    <w:p w14:paraId="07DA927E" w14:textId="77777777" w:rsidR="00B70166" w:rsidRPr="00030FE4" w:rsidRDefault="00B70166" w:rsidP="00B70166">
      <w:pPr>
        <w:rPr>
          <w:rFonts w:ascii="Arial" w:hAnsi="Arial" w:cs="Arial"/>
          <w:sz w:val="18"/>
          <w:szCs w:val="18"/>
          <w:lang w:val="lt-LT"/>
        </w:rPr>
      </w:pPr>
    </w:p>
    <w:p w14:paraId="1D955A98" w14:textId="77777777" w:rsidR="00B70166" w:rsidRPr="00030FE4" w:rsidRDefault="00B70166" w:rsidP="00B70166">
      <w:pPr>
        <w:rPr>
          <w:rFonts w:ascii="Arial" w:hAnsi="Arial" w:cs="Arial"/>
          <w:sz w:val="18"/>
          <w:szCs w:val="18"/>
          <w:lang w:val="lt-LT"/>
        </w:rPr>
      </w:pPr>
    </w:p>
    <w:p w14:paraId="62465305" w14:textId="77777777" w:rsidR="00B70166" w:rsidRPr="00030FE4" w:rsidRDefault="00B70166" w:rsidP="00B70166">
      <w:pPr>
        <w:rPr>
          <w:rFonts w:ascii="Arial" w:hAnsi="Arial" w:cs="Arial"/>
          <w:sz w:val="18"/>
          <w:szCs w:val="18"/>
          <w:lang w:val="lt-LT"/>
        </w:rPr>
      </w:pPr>
    </w:p>
    <w:p w14:paraId="773368B7" w14:textId="77777777" w:rsidR="00B70166" w:rsidRPr="00030FE4" w:rsidRDefault="00B70166" w:rsidP="00B70166">
      <w:pPr>
        <w:rPr>
          <w:rFonts w:ascii="Arial" w:hAnsi="Arial" w:cs="Arial"/>
          <w:sz w:val="18"/>
          <w:szCs w:val="18"/>
          <w:lang w:val="lt-LT"/>
        </w:rPr>
      </w:pPr>
    </w:p>
    <w:p w14:paraId="1A70816E" w14:textId="77777777" w:rsidR="00B70166" w:rsidRPr="00030FE4" w:rsidRDefault="00B70166" w:rsidP="00B70166">
      <w:pPr>
        <w:rPr>
          <w:rFonts w:ascii="Arial" w:hAnsi="Arial" w:cs="Arial"/>
          <w:sz w:val="18"/>
          <w:szCs w:val="18"/>
          <w:lang w:val="lt-LT"/>
        </w:rPr>
      </w:pPr>
    </w:p>
    <w:p w14:paraId="5B778885" w14:textId="77777777" w:rsidR="00B70166" w:rsidRPr="00030FE4" w:rsidRDefault="00B70166" w:rsidP="00B70166">
      <w:pPr>
        <w:rPr>
          <w:rFonts w:ascii="Arial" w:hAnsi="Arial" w:cs="Arial"/>
          <w:sz w:val="18"/>
          <w:szCs w:val="18"/>
          <w:lang w:val="lt-LT"/>
        </w:rPr>
      </w:pPr>
    </w:p>
    <w:p w14:paraId="75CBC10A" w14:textId="421D8FB6" w:rsidR="00B70166" w:rsidRPr="00030FE4" w:rsidRDefault="00B70166" w:rsidP="00B70166">
      <w:pPr>
        <w:tabs>
          <w:tab w:val="center" w:pos="5102"/>
        </w:tabs>
        <w:rPr>
          <w:rFonts w:ascii="Arial" w:hAnsi="Arial" w:cs="Arial"/>
          <w:sz w:val="18"/>
          <w:szCs w:val="18"/>
          <w:lang w:val="lt-LT"/>
        </w:rPr>
        <w:sectPr w:rsidR="00B70166" w:rsidRPr="00030FE4" w:rsidSect="00B70166">
          <w:headerReference w:type="default" r:id="rId12"/>
          <w:footerReference w:type="default" r:id="rId13"/>
          <w:footerReference w:type="first" r:id="rId14"/>
          <w:pgSz w:w="11906" w:h="16838"/>
          <w:pgMar w:top="1134" w:right="567" w:bottom="851" w:left="1134" w:header="567" w:footer="567" w:gutter="0"/>
          <w:cols w:space="569"/>
          <w:titlePg/>
          <w:docGrid w:linePitch="360"/>
        </w:sectPr>
      </w:pPr>
      <w:r w:rsidRPr="00030FE4">
        <w:rPr>
          <w:rFonts w:ascii="Arial" w:hAnsi="Arial" w:cs="Arial"/>
          <w:sz w:val="18"/>
          <w:szCs w:val="18"/>
          <w:lang w:val="lt-LT"/>
        </w:rPr>
        <w:tab/>
      </w:r>
    </w:p>
    <w:p w14:paraId="47F13DBB" w14:textId="77777777" w:rsidR="00930CB9" w:rsidRPr="00030FE4" w:rsidRDefault="000B722F" w:rsidP="001E53CB">
      <w:pPr>
        <w:ind w:left="0" w:firstLine="0"/>
        <w:jc w:val="both"/>
        <w:rPr>
          <w:rFonts w:ascii="Arial" w:hAnsi="Arial" w:cs="Arial"/>
          <w:b/>
          <w:bCs/>
          <w:sz w:val="24"/>
          <w:szCs w:val="24"/>
          <w:lang w:val="lt-LT"/>
        </w:rPr>
      </w:pPr>
      <w:r w:rsidRPr="00030FE4">
        <w:rPr>
          <w:rFonts w:ascii="Arial" w:hAnsi="Arial" w:cs="Arial"/>
          <w:b/>
          <w:bCs/>
          <w:sz w:val="24"/>
          <w:szCs w:val="24"/>
          <w:lang w:val="lt-LT"/>
        </w:rPr>
        <w:lastRenderedPageBreak/>
        <w:t>TURINYS</w:t>
      </w:r>
    </w:p>
    <w:p w14:paraId="0CDA1A3C" w14:textId="2DDC35E1" w:rsidR="00930CB9" w:rsidRPr="00030FE4" w:rsidRDefault="00930CB9" w:rsidP="00030FE4">
      <w:pPr>
        <w:pStyle w:val="Heading1"/>
        <w:numPr>
          <w:ilvl w:val="0"/>
          <w:numId w:val="0"/>
        </w:numPr>
        <w:ind w:left="360"/>
        <w:rPr>
          <w:rFonts w:cs="Arial"/>
        </w:rPr>
      </w:pPr>
    </w:p>
    <w:p w14:paraId="7C13A7F7" w14:textId="595A6F54" w:rsidR="00930CB9" w:rsidRPr="00030FE4" w:rsidRDefault="00930CB9" w:rsidP="00930CB9">
      <w:pPr>
        <w:pStyle w:val="TOC1"/>
        <w:rPr>
          <w:rFonts w:ascii="Arial" w:eastAsia="MS Mincho" w:hAnsi="Arial" w:cs="Arial"/>
          <w:noProof/>
          <w:sz w:val="18"/>
          <w:szCs w:val="18"/>
          <w:lang w:val="lt-LT" w:eastAsia="lt-LT"/>
        </w:rPr>
      </w:pPr>
      <w:r w:rsidRPr="00030FE4">
        <w:rPr>
          <w:rFonts w:ascii="Arial" w:hAnsi="Arial" w:cs="Arial"/>
        </w:rPr>
        <w:fldChar w:fldCharType="begin"/>
      </w:r>
      <w:r w:rsidRPr="00030FE4">
        <w:rPr>
          <w:rFonts w:ascii="Arial" w:hAnsi="Arial" w:cs="Arial"/>
        </w:rPr>
        <w:instrText xml:space="preserve"> TOC \o "1-3" \h \z \u </w:instrText>
      </w:r>
      <w:r w:rsidRPr="00030FE4">
        <w:rPr>
          <w:rFonts w:ascii="Arial" w:hAnsi="Arial" w:cs="Arial"/>
        </w:rPr>
        <w:fldChar w:fldCharType="separate"/>
      </w:r>
      <w:hyperlink w:anchor="_Toc106541683" w:history="1">
        <w:r w:rsidRPr="00030FE4">
          <w:rPr>
            <w:rStyle w:val="Hyperlink"/>
            <w:rFonts w:ascii="Arial" w:hAnsi="Arial" w:cs="Arial"/>
            <w:caps w:val="0"/>
            <w:noProof/>
            <w:sz w:val="18"/>
            <w:szCs w:val="18"/>
          </w:rPr>
          <w:t>1.</w:t>
        </w:r>
        <w:r w:rsidRPr="00030FE4">
          <w:rPr>
            <w:rFonts w:ascii="Arial" w:eastAsia="MS Mincho" w:hAnsi="Arial" w:cs="Arial"/>
            <w:caps w:val="0"/>
            <w:noProof/>
            <w:sz w:val="18"/>
            <w:szCs w:val="18"/>
            <w:lang w:val="lt-LT" w:eastAsia="lt-LT"/>
          </w:rPr>
          <w:tab/>
        </w:r>
        <w:r w:rsidRPr="00030FE4">
          <w:rPr>
            <w:rStyle w:val="Hyperlink"/>
            <w:rFonts w:ascii="Arial" w:hAnsi="Arial" w:cs="Arial"/>
            <w:caps w:val="0"/>
            <w:noProof/>
            <w:sz w:val="18"/>
            <w:szCs w:val="18"/>
          </w:rPr>
          <w:t>SĄVOKOS</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_Toc106541683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00A01C98" w:rsidRPr="00030FE4">
          <w:rPr>
            <w:rFonts w:ascii="Arial" w:hAnsi="Arial" w:cs="Arial"/>
            <w:noProof/>
            <w:webHidden/>
            <w:sz w:val="18"/>
            <w:szCs w:val="18"/>
          </w:rPr>
          <w:t>4</w:t>
        </w:r>
        <w:r w:rsidRPr="00030FE4">
          <w:rPr>
            <w:rFonts w:ascii="Arial" w:hAnsi="Arial" w:cs="Arial"/>
            <w:noProof/>
            <w:webHidden/>
            <w:sz w:val="18"/>
            <w:szCs w:val="18"/>
          </w:rPr>
          <w:fldChar w:fldCharType="end"/>
        </w:r>
      </w:hyperlink>
    </w:p>
    <w:p w14:paraId="191FB6F4" w14:textId="75A53773" w:rsidR="00930CB9" w:rsidRPr="00030FE4" w:rsidRDefault="00930CB9" w:rsidP="00930CB9">
      <w:pPr>
        <w:pStyle w:val="TOC2"/>
        <w:rPr>
          <w:rFonts w:ascii="Arial" w:eastAsia="MS Mincho" w:hAnsi="Arial" w:cs="Arial"/>
          <w:lang w:val="lt-LT" w:eastAsia="lt-LT"/>
        </w:rPr>
      </w:pPr>
      <w:hyperlink w:anchor="_Toc106541684" w:history="1">
        <w:r w:rsidRPr="00030FE4">
          <w:rPr>
            <w:rStyle w:val="Hyperlink"/>
            <w:rFonts w:ascii="Arial" w:hAnsi="Arial" w:cs="Arial"/>
          </w:rPr>
          <w:t>1.1.</w:t>
        </w:r>
        <w:r w:rsidRPr="00030FE4">
          <w:rPr>
            <w:rFonts w:ascii="Arial" w:eastAsia="MS Mincho" w:hAnsi="Arial" w:cs="Arial"/>
            <w:lang w:val="lt-LT" w:eastAsia="lt-LT"/>
          </w:rPr>
          <w:tab/>
        </w:r>
        <w:r w:rsidRPr="00030FE4">
          <w:rPr>
            <w:rStyle w:val="Hyperlink"/>
            <w:rFonts w:ascii="Arial" w:hAnsi="Arial" w:cs="Arial"/>
          </w:rPr>
          <w:t>PAGRINDINĖS SĄVOKOS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_Toc106541684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4</w:t>
        </w:r>
        <w:r w:rsidRPr="00030FE4">
          <w:rPr>
            <w:rFonts w:ascii="Arial" w:hAnsi="Arial" w:cs="Arial"/>
            <w:webHidden/>
          </w:rPr>
          <w:fldChar w:fldCharType="end"/>
        </w:r>
      </w:hyperlink>
    </w:p>
    <w:p w14:paraId="70BA6ACE" w14:textId="528DF501" w:rsidR="00930CB9" w:rsidRPr="00030FE4" w:rsidRDefault="00930CB9" w:rsidP="00930CB9">
      <w:pPr>
        <w:pStyle w:val="TOC1"/>
        <w:rPr>
          <w:rFonts w:ascii="Arial" w:eastAsia="MS Mincho" w:hAnsi="Arial" w:cs="Arial"/>
          <w:noProof/>
          <w:sz w:val="18"/>
          <w:szCs w:val="18"/>
          <w:lang w:val="lt-LT" w:eastAsia="lt-LT"/>
        </w:rPr>
      </w:pPr>
      <w:hyperlink w:anchor="_Toc106541685" w:history="1">
        <w:r w:rsidRPr="00030FE4">
          <w:rPr>
            <w:rStyle w:val="Hyperlink"/>
            <w:rFonts w:ascii="Arial" w:hAnsi="Arial" w:cs="Arial"/>
            <w:caps w:val="0"/>
            <w:noProof/>
            <w:sz w:val="18"/>
            <w:szCs w:val="18"/>
          </w:rPr>
          <w:t>2.</w:t>
        </w:r>
        <w:r w:rsidRPr="00030FE4">
          <w:rPr>
            <w:rFonts w:ascii="Arial" w:eastAsia="MS Mincho" w:hAnsi="Arial" w:cs="Arial"/>
            <w:caps w:val="0"/>
            <w:noProof/>
            <w:sz w:val="18"/>
            <w:szCs w:val="18"/>
            <w:lang w:val="lt-LT" w:eastAsia="lt-LT"/>
          </w:rPr>
          <w:tab/>
        </w:r>
        <w:r w:rsidRPr="00030FE4">
          <w:rPr>
            <w:rStyle w:val="Hyperlink"/>
            <w:rFonts w:ascii="Arial" w:hAnsi="Arial" w:cs="Arial"/>
            <w:caps w:val="0"/>
            <w:noProof/>
            <w:sz w:val="18"/>
            <w:szCs w:val="18"/>
          </w:rPr>
          <w:t>BENDROSIOS NUOSTATOS</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_Toc106541685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00A01C98" w:rsidRPr="00030FE4">
          <w:rPr>
            <w:rFonts w:ascii="Arial" w:hAnsi="Arial" w:cs="Arial"/>
            <w:noProof/>
            <w:webHidden/>
            <w:sz w:val="18"/>
            <w:szCs w:val="18"/>
          </w:rPr>
          <w:t>5</w:t>
        </w:r>
        <w:r w:rsidRPr="00030FE4">
          <w:rPr>
            <w:rFonts w:ascii="Arial" w:hAnsi="Arial" w:cs="Arial"/>
            <w:noProof/>
            <w:webHidden/>
            <w:sz w:val="18"/>
            <w:szCs w:val="18"/>
          </w:rPr>
          <w:fldChar w:fldCharType="end"/>
        </w:r>
      </w:hyperlink>
    </w:p>
    <w:p w14:paraId="3AA05B92" w14:textId="45BCA9BA" w:rsidR="00930CB9" w:rsidRPr="00030FE4" w:rsidRDefault="00930CB9" w:rsidP="00930CB9">
      <w:pPr>
        <w:pStyle w:val="TOC2"/>
        <w:rPr>
          <w:rFonts w:ascii="Arial" w:eastAsia="MS Mincho" w:hAnsi="Arial" w:cs="Arial"/>
          <w:lang w:val="lt-LT" w:eastAsia="lt-LT"/>
        </w:rPr>
      </w:pPr>
      <w:hyperlink w:anchor="_Toc106541686" w:history="1">
        <w:r w:rsidRPr="00030FE4">
          <w:rPr>
            <w:rStyle w:val="Hyperlink"/>
            <w:rFonts w:ascii="Arial" w:hAnsi="Arial" w:cs="Arial"/>
          </w:rPr>
          <w:t>2.1.</w:t>
        </w:r>
        <w:r w:rsidRPr="00030FE4">
          <w:rPr>
            <w:rFonts w:ascii="Arial" w:eastAsia="MS Mincho" w:hAnsi="Arial" w:cs="Arial"/>
            <w:lang w:val="lt-LT" w:eastAsia="lt-LT"/>
          </w:rPr>
          <w:tab/>
        </w:r>
        <w:r w:rsidRPr="00030FE4">
          <w:rPr>
            <w:rStyle w:val="Hyperlink"/>
            <w:rFonts w:ascii="Arial" w:hAnsi="Arial" w:cs="Arial"/>
          </w:rPr>
          <w:t>DARBŲ APIMTIS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_Toc106541686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5</w:t>
        </w:r>
        <w:r w:rsidRPr="00030FE4">
          <w:rPr>
            <w:rFonts w:ascii="Arial" w:hAnsi="Arial" w:cs="Arial"/>
            <w:webHidden/>
          </w:rPr>
          <w:fldChar w:fldCharType="end"/>
        </w:r>
      </w:hyperlink>
    </w:p>
    <w:p w14:paraId="34E5B7E5" w14:textId="00378245" w:rsidR="00930CB9" w:rsidRPr="00030FE4" w:rsidRDefault="00930CB9" w:rsidP="00930CB9">
      <w:pPr>
        <w:pStyle w:val="TOC2"/>
        <w:rPr>
          <w:rFonts w:ascii="Arial" w:eastAsia="MS Mincho" w:hAnsi="Arial" w:cs="Arial"/>
          <w:lang w:val="lt-LT" w:eastAsia="lt-LT"/>
        </w:rPr>
      </w:pPr>
      <w:hyperlink w:anchor="_Toc106541687" w:history="1">
        <w:r w:rsidRPr="00030FE4">
          <w:rPr>
            <w:rStyle w:val="Hyperlink"/>
            <w:rFonts w:ascii="Arial" w:hAnsi="Arial" w:cs="Arial"/>
          </w:rPr>
          <w:t>2.2.</w:t>
        </w:r>
        <w:r w:rsidRPr="00030FE4">
          <w:rPr>
            <w:rFonts w:ascii="Arial" w:eastAsia="MS Mincho" w:hAnsi="Arial" w:cs="Arial"/>
            <w:lang w:val="lt-LT" w:eastAsia="lt-LT"/>
          </w:rPr>
          <w:tab/>
        </w:r>
        <w:r w:rsidRPr="00030FE4">
          <w:rPr>
            <w:rStyle w:val="Hyperlink"/>
            <w:rFonts w:ascii="Arial" w:hAnsi="Arial" w:cs="Arial"/>
          </w:rPr>
          <w:t>DARBŲ ATLIKIMO TERMINAS</w:t>
        </w:r>
        <w:r w:rsidRPr="00030FE4">
          <w:rPr>
            <w:rFonts w:ascii="Arial" w:hAnsi="Arial" w:cs="Arial"/>
            <w:webHidden/>
          </w:rPr>
          <w:tab/>
        </w:r>
        <w:r w:rsidR="00D34D80">
          <w:rPr>
            <w:rFonts w:ascii="Arial" w:hAnsi="Arial" w:cs="Arial"/>
            <w:webHidden/>
          </w:rPr>
          <w:t>6</w:t>
        </w:r>
      </w:hyperlink>
    </w:p>
    <w:p w14:paraId="6BCCAD72" w14:textId="00FEAC05" w:rsidR="00930CB9" w:rsidRPr="00030FE4" w:rsidRDefault="00930CB9" w:rsidP="00930CB9">
      <w:pPr>
        <w:pStyle w:val="TOC2"/>
        <w:rPr>
          <w:rFonts w:ascii="Arial" w:eastAsia="MS Mincho" w:hAnsi="Arial" w:cs="Arial"/>
          <w:lang w:val="lt-LT" w:eastAsia="lt-LT"/>
        </w:rPr>
      </w:pPr>
      <w:hyperlink w:anchor="_Toc106541688" w:history="1">
        <w:r w:rsidRPr="00030FE4">
          <w:rPr>
            <w:rStyle w:val="Hyperlink"/>
            <w:rFonts w:ascii="Arial" w:hAnsi="Arial" w:cs="Arial"/>
          </w:rPr>
          <w:t>2.3.</w:t>
        </w:r>
        <w:r w:rsidRPr="00030FE4">
          <w:rPr>
            <w:rFonts w:ascii="Arial" w:eastAsia="MS Mincho" w:hAnsi="Arial" w:cs="Arial"/>
            <w:lang w:val="lt-LT" w:eastAsia="lt-LT"/>
          </w:rPr>
          <w:tab/>
        </w:r>
        <w:r w:rsidRPr="00030FE4">
          <w:rPr>
            <w:rStyle w:val="Hyperlink"/>
            <w:rFonts w:ascii="Arial" w:hAnsi="Arial" w:cs="Arial"/>
          </w:rPr>
          <w:t>GRAFIKAS</w:t>
        </w:r>
        <w:r w:rsidRPr="00030FE4">
          <w:rPr>
            <w:rFonts w:ascii="Arial" w:hAnsi="Arial" w:cs="Arial"/>
            <w:webHidden/>
          </w:rPr>
          <w:tab/>
        </w:r>
        <w:r w:rsidR="00D34D80">
          <w:rPr>
            <w:rFonts w:ascii="Arial" w:hAnsi="Arial" w:cs="Arial"/>
            <w:webHidden/>
          </w:rPr>
          <w:t>6</w:t>
        </w:r>
      </w:hyperlink>
    </w:p>
    <w:p w14:paraId="2626E5C7" w14:textId="3EB5337D" w:rsidR="00930CB9" w:rsidRPr="00030FE4" w:rsidRDefault="00930CB9" w:rsidP="00930CB9">
      <w:pPr>
        <w:pStyle w:val="TOC2"/>
        <w:rPr>
          <w:rFonts w:ascii="Arial" w:eastAsia="MS Mincho" w:hAnsi="Arial" w:cs="Arial"/>
          <w:lang w:val="lt-LT" w:eastAsia="lt-LT"/>
        </w:rPr>
      </w:pPr>
      <w:hyperlink w:anchor="_Toc106541689" w:history="1">
        <w:r w:rsidRPr="00030FE4">
          <w:rPr>
            <w:rStyle w:val="Hyperlink"/>
            <w:rFonts w:ascii="Arial" w:hAnsi="Arial" w:cs="Arial"/>
          </w:rPr>
          <w:t>2.4.</w:t>
        </w:r>
        <w:r w:rsidRPr="00030FE4">
          <w:rPr>
            <w:rFonts w:ascii="Arial" w:eastAsia="MS Mincho" w:hAnsi="Arial" w:cs="Arial"/>
            <w:lang w:val="lt-LT" w:eastAsia="lt-LT"/>
          </w:rPr>
          <w:tab/>
        </w:r>
        <w:r w:rsidRPr="00030FE4">
          <w:rPr>
            <w:rStyle w:val="Hyperlink"/>
            <w:rFonts w:ascii="Arial" w:hAnsi="Arial" w:cs="Arial"/>
          </w:rPr>
          <w:t>DARBŲ ŽINIARAŠTIS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_Toc106541689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7</w:t>
        </w:r>
        <w:r w:rsidRPr="00030FE4">
          <w:rPr>
            <w:rFonts w:ascii="Arial" w:hAnsi="Arial" w:cs="Arial"/>
            <w:webHidden/>
          </w:rPr>
          <w:fldChar w:fldCharType="end"/>
        </w:r>
      </w:hyperlink>
    </w:p>
    <w:p w14:paraId="3D49C468" w14:textId="32AE368C" w:rsidR="00930CB9" w:rsidRPr="00030FE4" w:rsidRDefault="00930CB9" w:rsidP="00930CB9">
      <w:pPr>
        <w:pStyle w:val="TOC2"/>
        <w:rPr>
          <w:rFonts w:ascii="Arial" w:eastAsia="MS Mincho" w:hAnsi="Arial" w:cs="Arial"/>
          <w:lang w:val="lt-LT" w:eastAsia="lt-LT"/>
        </w:rPr>
      </w:pPr>
      <w:hyperlink w:anchor="_Toc106541690" w:history="1">
        <w:r w:rsidRPr="00030FE4">
          <w:rPr>
            <w:rStyle w:val="Hyperlink"/>
            <w:rFonts w:ascii="Arial" w:hAnsi="Arial" w:cs="Arial"/>
          </w:rPr>
          <w:t>2.5.</w:t>
        </w:r>
        <w:r w:rsidRPr="00030FE4">
          <w:rPr>
            <w:rFonts w:ascii="Arial" w:eastAsia="MS Mincho" w:hAnsi="Arial" w:cs="Arial"/>
            <w:lang w:val="lt-LT" w:eastAsia="lt-LT"/>
          </w:rPr>
          <w:tab/>
        </w:r>
        <w:r w:rsidRPr="00030FE4">
          <w:rPr>
            <w:rStyle w:val="Hyperlink"/>
            <w:rFonts w:ascii="Arial" w:hAnsi="Arial" w:cs="Arial"/>
          </w:rPr>
          <w:t>RIZIKŲ VALDYMO PLANAS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_Toc106541690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7</w:t>
        </w:r>
        <w:r w:rsidRPr="00030FE4">
          <w:rPr>
            <w:rFonts w:ascii="Arial" w:hAnsi="Arial" w:cs="Arial"/>
            <w:webHidden/>
          </w:rPr>
          <w:fldChar w:fldCharType="end"/>
        </w:r>
      </w:hyperlink>
    </w:p>
    <w:p w14:paraId="52009DB3" w14:textId="33E9D5F6" w:rsidR="00930CB9" w:rsidRPr="00030FE4" w:rsidRDefault="00930CB9" w:rsidP="00930CB9">
      <w:pPr>
        <w:pStyle w:val="TOC1"/>
        <w:rPr>
          <w:rFonts w:ascii="Arial" w:eastAsia="MS Mincho" w:hAnsi="Arial" w:cs="Arial"/>
          <w:noProof/>
          <w:sz w:val="18"/>
          <w:szCs w:val="18"/>
          <w:lang w:val="lt-LT" w:eastAsia="lt-LT"/>
        </w:rPr>
      </w:pPr>
      <w:hyperlink w:anchor="_Toc106541691" w:history="1">
        <w:r w:rsidRPr="00030FE4">
          <w:rPr>
            <w:rStyle w:val="Hyperlink"/>
            <w:rFonts w:ascii="Arial" w:hAnsi="Arial" w:cs="Arial"/>
            <w:caps w:val="0"/>
            <w:noProof/>
            <w:sz w:val="18"/>
            <w:szCs w:val="18"/>
          </w:rPr>
          <w:t>3.</w:t>
        </w:r>
        <w:r w:rsidRPr="00030FE4">
          <w:rPr>
            <w:rFonts w:ascii="Arial" w:eastAsia="MS Mincho" w:hAnsi="Arial" w:cs="Arial"/>
            <w:caps w:val="0"/>
            <w:noProof/>
            <w:sz w:val="18"/>
            <w:szCs w:val="18"/>
            <w:lang w:val="lt-LT" w:eastAsia="lt-LT"/>
          </w:rPr>
          <w:tab/>
        </w:r>
        <w:r w:rsidRPr="00030FE4">
          <w:rPr>
            <w:rStyle w:val="Hyperlink"/>
            <w:rFonts w:ascii="Arial" w:hAnsi="Arial" w:cs="Arial"/>
            <w:caps w:val="0"/>
            <w:noProof/>
            <w:sz w:val="18"/>
            <w:szCs w:val="18"/>
          </w:rPr>
          <w:t>PROJEKTAVIMAS</w:t>
        </w:r>
        <w:r w:rsidRPr="00030FE4">
          <w:rPr>
            <w:rFonts w:ascii="Arial" w:hAnsi="Arial" w:cs="Arial"/>
            <w:caps w:val="0"/>
            <w:noProof/>
            <w:webHidden/>
            <w:sz w:val="18"/>
            <w:szCs w:val="18"/>
          </w:rPr>
          <w:tab/>
        </w:r>
        <w:r w:rsidR="00A36072">
          <w:rPr>
            <w:rFonts w:ascii="Arial" w:hAnsi="Arial" w:cs="Arial"/>
            <w:noProof/>
            <w:webHidden/>
            <w:sz w:val="18"/>
            <w:szCs w:val="18"/>
          </w:rPr>
          <w:t>8</w:t>
        </w:r>
      </w:hyperlink>
    </w:p>
    <w:p w14:paraId="7CAEC6A6" w14:textId="2AE4365B" w:rsidR="00930CB9" w:rsidRPr="00030FE4" w:rsidRDefault="00930CB9" w:rsidP="00930CB9">
      <w:pPr>
        <w:pStyle w:val="TOC2"/>
        <w:rPr>
          <w:rFonts w:ascii="Arial" w:eastAsia="MS Mincho" w:hAnsi="Arial" w:cs="Arial"/>
          <w:lang w:val="lt-LT" w:eastAsia="lt-LT"/>
        </w:rPr>
      </w:pPr>
      <w:hyperlink w:anchor="_Toc106541692" w:history="1">
        <w:r w:rsidRPr="00030FE4">
          <w:rPr>
            <w:rStyle w:val="Hyperlink"/>
            <w:rFonts w:ascii="Arial" w:hAnsi="Arial" w:cs="Arial"/>
          </w:rPr>
          <w:t>3.1.</w:t>
        </w:r>
        <w:r w:rsidRPr="00030FE4">
          <w:rPr>
            <w:rFonts w:ascii="Arial" w:eastAsia="MS Mincho" w:hAnsi="Arial" w:cs="Arial"/>
            <w:lang w:val="lt-LT" w:eastAsia="lt-LT"/>
          </w:rPr>
          <w:tab/>
        </w:r>
        <w:r w:rsidRPr="00030FE4">
          <w:rPr>
            <w:rStyle w:val="Hyperlink"/>
            <w:rFonts w:ascii="Arial" w:hAnsi="Arial" w:cs="Arial"/>
          </w:rPr>
          <w:t>PROJEKTO VADOVAS</w:t>
        </w:r>
        <w:r w:rsidRPr="00030FE4">
          <w:rPr>
            <w:rFonts w:ascii="Arial" w:hAnsi="Arial" w:cs="Arial"/>
            <w:webHidden/>
          </w:rPr>
          <w:tab/>
        </w:r>
        <w:r w:rsidR="00B40849">
          <w:rPr>
            <w:rFonts w:ascii="Arial" w:hAnsi="Arial" w:cs="Arial"/>
            <w:webHidden/>
          </w:rPr>
          <w:t>8</w:t>
        </w:r>
      </w:hyperlink>
    </w:p>
    <w:p w14:paraId="5807BA5A" w14:textId="358F6470" w:rsidR="00930CB9" w:rsidRPr="00030FE4" w:rsidRDefault="00930CB9" w:rsidP="00930CB9">
      <w:pPr>
        <w:pStyle w:val="TOC2"/>
        <w:rPr>
          <w:rFonts w:ascii="Arial" w:eastAsia="MS Mincho" w:hAnsi="Arial" w:cs="Arial"/>
          <w:lang w:val="lt-LT" w:eastAsia="lt-LT"/>
        </w:rPr>
      </w:pPr>
      <w:hyperlink w:anchor="_Toc106541693" w:history="1">
        <w:r w:rsidRPr="00030FE4">
          <w:rPr>
            <w:rStyle w:val="Hyperlink"/>
            <w:rFonts w:ascii="Arial" w:hAnsi="Arial" w:cs="Arial"/>
          </w:rPr>
          <w:t>3.2.</w:t>
        </w:r>
        <w:r w:rsidRPr="00030FE4">
          <w:rPr>
            <w:rFonts w:ascii="Arial" w:eastAsia="MS Mincho" w:hAnsi="Arial" w:cs="Arial"/>
            <w:lang w:val="lt-LT" w:eastAsia="lt-LT"/>
          </w:rPr>
          <w:tab/>
        </w:r>
        <w:r w:rsidR="007C736A">
          <w:rPr>
            <w:rStyle w:val="Hyperlink"/>
            <w:rFonts w:ascii="Arial" w:hAnsi="Arial" w:cs="Arial"/>
          </w:rPr>
          <w:t>PROJEKTINIAI PASIŪLYMAI</w:t>
        </w:r>
        <w:r w:rsidRPr="00030FE4">
          <w:rPr>
            <w:rFonts w:ascii="Arial" w:hAnsi="Arial" w:cs="Arial"/>
            <w:webHidden/>
          </w:rPr>
          <w:tab/>
        </w:r>
        <w:r w:rsidR="00B40849">
          <w:rPr>
            <w:rFonts w:ascii="Arial" w:hAnsi="Arial" w:cs="Arial"/>
            <w:webHidden/>
          </w:rPr>
          <w:t>8</w:t>
        </w:r>
      </w:hyperlink>
    </w:p>
    <w:p w14:paraId="3B84E5D6" w14:textId="111EDF77" w:rsidR="00930CB9" w:rsidRPr="00030FE4" w:rsidRDefault="00930CB9" w:rsidP="00930CB9">
      <w:pPr>
        <w:pStyle w:val="TOC2"/>
        <w:rPr>
          <w:rFonts w:ascii="Arial" w:eastAsia="MS Mincho" w:hAnsi="Arial" w:cs="Arial"/>
          <w:lang w:val="lt-LT" w:eastAsia="lt-LT"/>
        </w:rPr>
      </w:pPr>
      <w:hyperlink w:anchor="_Toc106541694" w:history="1">
        <w:r w:rsidRPr="00030FE4">
          <w:rPr>
            <w:rStyle w:val="Hyperlink"/>
            <w:rFonts w:ascii="Arial" w:hAnsi="Arial" w:cs="Arial"/>
          </w:rPr>
          <w:t>3.3.</w:t>
        </w:r>
        <w:r w:rsidRPr="00030FE4">
          <w:rPr>
            <w:rFonts w:ascii="Arial" w:eastAsia="MS Mincho" w:hAnsi="Arial" w:cs="Arial"/>
            <w:lang w:val="lt-LT" w:eastAsia="lt-LT"/>
          </w:rPr>
          <w:tab/>
        </w:r>
        <w:r w:rsidR="007C736A">
          <w:rPr>
            <w:rFonts w:ascii="Arial" w:eastAsia="MS Mincho" w:hAnsi="Arial" w:cs="Arial"/>
            <w:lang w:val="lt-LT" w:eastAsia="lt-LT"/>
          </w:rPr>
          <w:t xml:space="preserve">TECHNINIS </w:t>
        </w:r>
        <w:r w:rsidRPr="00030FE4">
          <w:rPr>
            <w:rStyle w:val="Hyperlink"/>
            <w:rFonts w:ascii="Arial" w:hAnsi="Arial" w:cs="Arial"/>
          </w:rPr>
          <w:t>DARBO PROJEKTAS</w:t>
        </w:r>
        <w:r w:rsidRPr="00030FE4">
          <w:rPr>
            <w:rFonts w:ascii="Arial" w:hAnsi="Arial" w:cs="Arial"/>
            <w:webHidden/>
          </w:rPr>
          <w:tab/>
        </w:r>
        <w:r w:rsidR="00B40849">
          <w:rPr>
            <w:rFonts w:ascii="Arial" w:hAnsi="Arial" w:cs="Arial"/>
            <w:webHidden/>
          </w:rPr>
          <w:t>9</w:t>
        </w:r>
      </w:hyperlink>
    </w:p>
    <w:p w14:paraId="74722618" w14:textId="5D85121C" w:rsidR="00930CB9" w:rsidRPr="00030FE4" w:rsidRDefault="00930CB9" w:rsidP="00930CB9">
      <w:pPr>
        <w:pStyle w:val="TOC2"/>
        <w:rPr>
          <w:rFonts w:ascii="Arial" w:eastAsia="MS Mincho" w:hAnsi="Arial" w:cs="Arial"/>
          <w:lang w:val="lt-LT" w:eastAsia="lt-LT"/>
        </w:rPr>
      </w:pPr>
      <w:hyperlink w:anchor="_Toc106541695" w:history="1">
        <w:r w:rsidRPr="00030FE4">
          <w:rPr>
            <w:rStyle w:val="Hyperlink"/>
            <w:rFonts w:ascii="Arial" w:hAnsi="Arial" w:cs="Arial"/>
          </w:rPr>
          <w:t>3.4.</w:t>
        </w:r>
        <w:r w:rsidRPr="00030FE4">
          <w:rPr>
            <w:rFonts w:ascii="Arial" w:eastAsia="MS Mincho" w:hAnsi="Arial" w:cs="Arial"/>
            <w:lang w:val="lt-LT" w:eastAsia="lt-LT"/>
          </w:rPr>
          <w:tab/>
        </w:r>
        <w:r w:rsidRPr="00030FE4">
          <w:rPr>
            <w:rStyle w:val="Hyperlink"/>
            <w:rFonts w:ascii="Arial" w:hAnsi="Arial" w:cs="Arial"/>
          </w:rPr>
          <w:t>PROJEKTO VYKDYMO PRIEŽIŪRA</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_Toc106541695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9</w:t>
        </w:r>
        <w:r w:rsidRPr="00030FE4">
          <w:rPr>
            <w:rFonts w:ascii="Arial" w:hAnsi="Arial" w:cs="Arial"/>
            <w:webHidden/>
          </w:rPr>
          <w:fldChar w:fldCharType="end"/>
        </w:r>
      </w:hyperlink>
    </w:p>
    <w:p w14:paraId="5A2C6160" w14:textId="140AA8E6" w:rsidR="00930CB9" w:rsidRPr="00030FE4" w:rsidRDefault="00930CB9" w:rsidP="00930CB9">
      <w:pPr>
        <w:pStyle w:val="TOC1"/>
        <w:rPr>
          <w:rFonts w:ascii="Arial" w:eastAsia="MS Mincho" w:hAnsi="Arial" w:cs="Arial"/>
          <w:noProof/>
          <w:sz w:val="18"/>
          <w:szCs w:val="18"/>
          <w:lang w:val="lt-LT" w:eastAsia="lt-LT"/>
        </w:rPr>
      </w:pPr>
      <w:hyperlink w:anchor="_Toc106541696" w:history="1">
        <w:r w:rsidRPr="00030FE4">
          <w:rPr>
            <w:rStyle w:val="Hyperlink"/>
            <w:rFonts w:ascii="Arial" w:hAnsi="Arial" w:cs="Arial"/>
            <w:caps w:val="0"/>
            <w:noProof/>
            <w:sz w:val="18"/>
            <w:szCs w:val="18"/>
          </w:rPr>
          <w:t>4.</w:t>
        </w:r>
        <w:r w:rsidRPr="00030FE4">
          <w:rPr>
            <w:rFonts w:ascii="Arial" w:eastAsia="MS Mincho" w:hAnsi="Arial" w:cs="Arial"/>
            <w:caps w:val="0"/>
            <w:noProof/>
            <w:sz w:val="18"/>
            <w:szCs w:val="18"/>
            <w:lang w:val="lt-LT" w:eastAsia="lt-LT"/>
          </w:rPr>
          <w:tab/>
        </w:r>
        <w:r w:rsidRPr="00030FE4">
          <w:rPr>
            <w:rStyle w:val="Hyperlink"/>
            <w:rFonts w:ascii="Arial" w:hAnsi="Arial" w:cs="Arial"/>
            <w:caps w:val="0"/>
            <w:noProof/>
            <w:sz w:val="18"/>
            <w:szCs w:val="18"/>
          </w:rPr>
          <w:t>STATYBOS DARBAI</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_Toc106541696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00A01C98" w:rsidRPr="00030FE4">
          <w:rPr>
            <w:rFonts w:ascii="Arial" w:hAnsi="Arial" w:cs="Arial"/>
            <w:noProof/>
            <w:webHidden/>
            <w:sz w:val="18"/>
            <w:szCs w:val="18"/>
          </w:rPr>
          <w:t>10</w:t>
        </w:r>
        <w:r w:rsidRPr="00030FE4">
          <w:rPr>
            <w:rFonts w:ascii="Arial" w:hAnsi="Arial" w:cs="Arial"/>
            <w:noProof/>
            <w:webHidden/>
            <w:sz w:val="18"/>
            <w:szCs w:val="18"/>
          </w:rPr>
          <w:fldChar w:fldCharType="end"/>
        </w:r>
      </w:hyperlink>
    </w:p>
    <w:p w14:paraId="73A0870C" w14:textId="70DE2A36" w:rsidR="00930CB9" w:rsidRPr="00030FE4" w:rsidRDefault="00930CB9" w:rsidP="00930CB9">
      <w:pPr>
        <w:pStyle w:val="TOC2"/>
        <w:rPr>
          <w:rFonts w:ascii="Arial" w:eastAsia="MS Mincho" w:hAnsi="Arial" w:cs="Arial"/>
          <w:lang w:val="lt-LT" w:eastAsia="lt-LT"/>
        </w:rPr>
      </w:pPr>
      <w:hyperlink w:anchor="_Toc106541697" w:history="1">
        <w:r w:rsidRPr="00030FE4">
          <w:rPr>
            <w:rStyle w:val="Hyperlink"/>
            <w:rFonts w:ascii="Arial" w:hAnsi="Arial" w:cs="Arial"/>
          </w:rPr>
          <w:t>4.1.</w:t>
        </w:r>
        <w:r w:rsidRPr="00030FE4">
          <w:rPr>
            <w:rFonts w:ascii="Arial" w:eastAsia="MS Mincho" w:hAnsi="Arial" w:cs="Arial"/>
            <w:lang w:val="lt-LT" w:eastAsia="lt-LT"/>
          </w:rPr>
          <w:tab/>
        </w:r>
        <w:r w:rsidRPr="00030FE4">
          <w:rPr>
            <w:rStyle w:val="Hyperlink"/>
            <w:rFonts w:ascii="Arial" w:hAnsi="Arial" w:cs="Arial"/>
          </w:rPr>
          <w:t>BENDRIEJI REIKALAVIMAI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_Toc106541697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10</w:t>
        </w:r>
        <w:r w:rsidRPr="00030FE4">
          <w:rPr>
            <w:rFonts w:ascii="Arial" w:hAnsi="Arial" w:cs="Arial"/>
            <w:webHidden/>
          </w:rPr>
          <w:fldChar w:fldCharType="end"/>
        </w:r>
      </w:hyperlink>
    </w:p>
    <w:p w14:paraId="7069DC21" w14:textId="2A22B95A" w:rsidR="00930CB9" w:rsidRPr="00030FE4" w:rsidRDefault="00930CB9" w:rsidP="00930CB9">
      <w:pPr>
        <w:pStyle w:val="TOC2"/>
        <w:rPr>
          <w:rFonts w:ascii="Arial" w:eastAsia="MS Mincho" w:hAnsi="Arial" w:cs="Arial"/>
          <w:lang w:val="lt-LT" w:eastAsia="lt-LT"/>
        </w:rPr>
      </w:pPr>
      <w:hyperlink w:anchor="_Toc106541698" w:history="1">
        <w:r w:rsidRPr="00030FE4">
          <w:rPr>
            <w:rStyle w:val="Hyperlink"/>
            <w:rFonts w:ascii="Arial" w:hAnsi="Arial" w:cs="Arial"/>
          </w:rPr>
          <w:t>4.2.</w:t>
        </w:r>
        <w:r w:rsidRPr="00030FE4">
          <w:rPr>
            <w:rFonts w:ascii="Arial" w:eastAsia="MS Mincho" w:hAnsi="Arial" w:cs="Arial"/>
            <w:lang w:val="lt-LT" w:eastAsia="lt-LT"/>
          </w:rPr>
          <w:tab/>
        </w:r>
        <w:r w:rsidRPr="00030FE4">
          <w:rPr>
            <w:rStyle w:val="Hyperlink"/>
            <w:rFonts w:ascii="Arial" w:hAnsi="Arial" w:cs="Arial"/>
          </w:rPr>
          <w:t>DARBŲ VADOVAI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_Toc106541698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1</w:t>
        </w:r>
        <w:r w:rsidRPr="00030FE4">
          <w:rPr>
            <w:rFonts w:ascii="Arial" w:hAnsi="Arial" w:cs="Arial"/>
            <w:webHidden/>
          </w:rPr>
          <w:fldChar w:fldCharType="end"/>
        </w:r>
      </w:hyperlink>
    </w:p>
    <w:p w14:paraId="282ED919" w14:textId="3DF0EB2A" w:rsidR="00930CB9" w:rsidRPr="00030FE4" w:rsidRDefault="00930CB9" w:rsidP="00930CB9">
      <w:pPr>
        <w:pStyle w:val="TOC2"/>
        <w:rPr>
          <w:rFonts w:ascii="Arial" w:eastAsia="MS Mincho" w:hAnsi="Arial" w:cs="Arial"/>
          <w:lang w:val="lt-LT" w:eastAsia="lt-LT"/>
        </w:rPr>
      </w:pPr>
      <w:hyperlink w:anchor="_Toc106541699" w:history="1">
        <w:r w:rsidRPr="00030FE4">
          <w:rPr>
            <w:rStyle w:val="Hyperlink"/>
            <w:rFonts w:ascii="Arial" w:hAnsi="Arial" w:cs="Arial"/>
          </w:rPr>
          <w:t>4.3.</w:t>
        </w:r>
        <w:r w:rsidRPr="00030FE4">
          <w:rPr>
            <w:rFonts w:ascii="Arial" w:eastAsia="MS Mincho" w:hAnsi="Arial" w:cs="Arial"/>
            <w:lang w:val="lt-LT" w:eastAsia="lt-LT"/>
          </w:rPr>
          <w:tab/>
        </w:r>
        <w:r w:rsidRPr="00030FE4">
          <w:rPr>
            <w:rStyle w:val="Hyperlink"/>
            <w:rFonts w:ascii="Arial" w:hAnsi="Arial" w:cs="Arial"/>
          </w:rPr>
          <w:t>STATYBVIETĖ</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_Toc106541699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11</w:t>
        </w:r>
        <w:r w:rsidRPr="00030FE4">
          <w:rPr>
            <w:rFonts w:ascii="Arial" w:hAnsi="Arial" w:cs="Arial"/>
            <w:webHidden/>
          </w:rPr>
          <w:fldChar w:fldCharType="end"/>
        </w:r>
      </w:hyperlink>
    </w:p>
    <w:p w14:paraId="284B5858" w14:textId="1BF6F298" w:rsidR="00930CB9" w:rsidRPr="00030FE4" w:rsidRDefault="00930CB9" w:rsidP="00930CB9">
      <w:pPr>
        <w:pStyle w:val="TOC2"/>
        <w:rPr>
          <w:rFonts w:ascii="Arial" w:eastAsia="MS Mincho" w:hAnsi="Arial" w:cs="Arial"/>
          <w:lang w:val="lt-LT" w:eastAsia="lt-LT"/>
        </w:rPr>
      </w:pPr>
      <w:hyperlink w:anchor="_Toc106541700" w:history="1">
        <w:r w:rsidRPr="00030FE4">
          <w:rPr>
            <w:rStyle w:val="Hyperlink"/>
            <w:rFonts w:ascii="Arial" w:hAnsi="Arial" w:cs="Arial"/>
          </w:rPr>
          <w:t>4.4.</w:t>
        </w:r>
        <w:r w:rsidRPr="00030FE4">
          <w:rPr>
            <w:rFonts w:ascii="Arial" w:eastAsia="MS Mincho" w:hAnsi="Arial" w:cs="Arial"/>
            <w:lang w:val="lt-LT" w:eastAsia="lt-LT"/>
          </w:rPr>
          <w:tab/>
        </w:r>
        <w:r w:rsidRPr="00030FE4">
          <w:rPr>
            <w:rStyle w:val="Hyperlink"/>
            <w:rFonts w:ascii="Arial" w:hAnsi="Arial" w:cs="Arial"/>
          </w:rPr>
          <w:t>PRIVAŽIAVIMO KELIAI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_Toc106541700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12</w:t>
        </w:r>
        <w:r w:rsidRPr="00030FE4">
          <w:rPr>
            <w:rFonts w:ascii="Arial" w:hAnsi="Arial" w:cs="Arial"/>
            <w:webHidden/>
          </w:rPr>
          <w:fldChar w:fldCharType="end"/>
        </w:r>
      </w:hyperlink>
    </w:p>
    <w:p w14:paraId="6D88EDA6" w14:textId="1988ACE1" w:rsidR="00930CB9" w:rsidRPr="00030FE4" w:rsidRDefault="00930CB9" w:rsidP="00930CB9">
      <w:pPr>
        <w:pStyle w:val="TOC2"/>
        <w:rPr>
          <w:rFonts w:ascii="Arial" w:eastAsia="MS Mincho" w:hAnsi="Arial" w:cs="Arial"/>
          <w:lang w:val="lt-LT" w:eastAsia="lt-LT"/>
        </w:rPr>
      </w:pPr>
      <w:hyperlink w:anchor="_Toc106541701" w:history="1">
        <w:r w:rsidRPr="00030FE4">
          <w:rPr>
            <w:rStyle w:val="Hyperlink"/>
            <w:rFonts w:ascii="Arial" w:hAnsi="Arial" w:cs="Arial"/>
          </w:rPr>
          <w:t>4.5.</w:t>
        </w:r>
        <w:r w:rsidRPr="00030FE4">
          <w:rPr>
            <w:rFonts w:ascii="Arial" w:eastAsia="MS Mincho" w:hAnsi="Arial" w:cs="Arial"/>
            <w:lang w:val="lt-LT" w:eastAsia="lt-LT"/>
          </w:rPr>
          <w:tab/>
        </w:r>
        <w:r w:rsidRPr="00030FE4">
          <w:rPr>
            <w:rStyle w:val="Hyperlink"/>
            <w:rFonts w:ascii="Arial" w:hAnsi="Arial" w:cs="Arial"/>
          </w:rPr>
          <w:t>ATJUNGIMAI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_Toc106541701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3</w:t>
        </w:r>
        <w:r w:rsidRPr="00030FE4">
          <w:rPr>
            <w:rFonts w:ascii="Arial" w:hAnsi="Arial" w:cs="Arial"/>
            <w:webHidden/>
          </w:rPr>
          <w:fldChar w:fldCharType="end"/>
        </w:r>
      </w:hyperlink>
    </w:p>
    <w:p w14:paraId="3911F6A9" w14:textId="25E57D3E" w:rsidR="00930CB9" w:rsidRPr="00030FE4" w:rsidRDefault="00930CB9" w:rsidP="00930CB9">
      <w:pPr>
        <w:pStyle w:val="TOC2"/>
        <w:rPr>
          <w:rFonts w:ascii="Arial" w:eastAsia="MS Mincho" w:hAnsi="Arial" w:cs="Arial"/>
          <w:lang w:val="lt-LT" w:eastAsia="lt-LT"/>
        </w:rPr>
      </w:pPr>
      <w:hyperlink w:anchor="_Toc106541702" w:history="1">
        <w:r w:rsidRPr="00030FE4">
          <w:rPr>
            <w:rStyle w:val="Hyperlink"/>
            <w:rFonts w:ascii="Arial" w:hAnsi="Arial" w:cs="Arial"/>
          </w:rPr>
          <w:t>4.6.</w:t>
        </w:r>
        <w:r w:rsidRPr="00030FE4">
          <w:rPr>
            <w:rFonts w:ascii="Arial" w:eastAsia="MS Mincho" w:hAnsi="Arial" w:cs="Arial"/>
            <w:lang w:val="lt-LT" w:eastAsia="lt-LT"/>
          </w:rPr>
          <w:tab/>
        </w:r>
        <w:r w:rsidRPr="00030FE4">
          <w:rPr>
            <w:rStyle w:val="Hyperlink"/>
            <w:rFonts w:ascii="Arial" w:hAnsi="Arial" w:cs="Arial"/>
          </w:rPr>
          <w:t>DEMONTAVIMAS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_Toc106541702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3</w:t>
        </w:r>
        <w:r w:rsidRPr="00030FE4">
          <w:rPr>
            <w:rFonts w:ascii="Arial" w:hAnsi="Arial" w:cs="Arial"/>
            <w:webHidden/>
          </w:rPr>
          <w:fldChar w:fldCharType="end"/>
        </w:r>
      </w:hyperlink>
    </w:p>
    <w:p w14:paraId="013086E4" w14:textId="1011D582" w:rsidR="00930CB9" w:rsidRPr="00030FE4" w:rsidRDefault="00930CB9" w:rsidP="00930CB9">
      <w:pPr>
        <w:pStyle w:val="TOC2"/>
        <w:rPr>
          <w:rFonts w:ascii="Arial" w:eastAsia="MS Mincho" w:hAnsi="Arial" w:cs="Arial"/>
          <w:lang w:val="lt-LT" w:eastAsia="lt-LT"/>
        </w:rPr>
      </w:pPr>
      <w:hyperlink w:anchor="_Toc106541703" w:history="1">
        <w:r w:rsidRPr="00030FE4">
          <w:rPr>
            <w:rStyle w:val="Hyperlink"/>
            <w:rFonts w:ascii="Arial" w:hAnsi="Arial" w:cs="Arial"/>
          </w:rPr>
          <w:t>4.7.</w:t>
        </w:r>
        <w:r w:rsidRPr="00030FE4">
          <w:rPr>
            <w:rFonts w:ascii="Arial" w:eastAsia="MS Mincho" w:hAnsi="Arial" w:cs="Arial"/>
            <w:lang w:val="lt-LT" w:eastAsia="lt-LT"/>
          </w:rPr>
          <w:tab/>
        </w:r>
        <w:r w:rsidRPr="00030FE4">
          <w:rPr>
            <w:rStyle w:val="Hyperlink"/>
            <w:rFonts w:ascii="Arial" w:hAnsi="Arial" w:cs="Arial"/>
          </w:rPr>
          <w:t>APLINKOSAUGA</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_Toc106541703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1</w:t>
        </w:r>
        <w:r w:rsidR="00D34D80">
          <w:rPr>
            <w:rFonts w:ascii="Arial" w:hAnsi="Arial" w:cs="Arial"/>
            <w:webHidden/>
          </w:rPr>
          <w:t>4</w:t>
        </w:r>
        <w:r w:rsidRPr="00030FE4">
          <w:rPr>
            <w:rFonts w:ascii="Arial" w:hAnsi="Arial" w:cs="Arial"/>
            <w:webHidden/>
          </w:rPr>
          <w:fldChar w:fldCharType="end"/>
        </w:r>
      </w:hyperlink>
    </w:p>
    <w:p w14:paraId="3DB395F8" w14:textId="6FC85FBE" w:rsidR="00930CB9" w:rsidRPr="00030FE4" w:rsidRDefault="00930CB9" w:rsidP="00930CB9">
      <w:pPr>
        <w:pStyle w:val="TOC2"/>
        <w:rPr>
          <w:rFonts w:ascii="Arial" w:eastAsia="MS Mincho" w:hAnsi="Arial" w:cs="Arial"/>
          <w:lang w:val="lt-LT" w:eastAsia="lt-LT"/>
        </w:rPr>
      </w:pPr>
      <w:hyperlink w:anchor="_Toc106541704" w:history="1">
        <w:r w:rsidRPr="00030FE4">
          <w:rPr>
            <w:rStyle w:val="Hyperlink"/>
            <w:rFonts w:ascii="Arial" w:hAnsi="Arial" w:cs="Arial"/>
          </w:rPr>
          <w:t>4.8.</w:t>
        </w:r>
        <w:r w:rsidRPr="00030FE4">
          <w:rPr>
            <w:rFonts w:ascii="Arial" w:eastAsia="MS Mincho" w:hAnsi="Arial" w:cs="Arial"/>
            <w:lang w:val="lt-LT" w:eastAsia="lt-LT"/>
          </w:rPr>
          <w:tab/>
        </w:r>
        <w:r w:rsidRPr="00030FE4">
          <w:rPr>
            <w:rStyle w:val="Hyperlink"/>
            <w:rFonts w:ascii="Arial" w:hAnsi="Arial" w:cs="Arial"/>
          </w:rPr>
          <w:t>SAUGA DARBE</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_Toc106541704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1</w:t>
        </w:r>
        <w:r w:rsidR="00D34D80">
          <w:rPr>
            <w:rFonts w:ascii="Arial" w:hAnsi="Arial" w:cs="Arial"/>
            <w:webHidden/>
          </w:rPr>
          <w:t>5</w:t>
        </w:r>
        <w:r w:rsidRPr="00030FE4">
          <w:rPr>
            <w:rFonts w:ascii="Arial" w:hAnsi="Arial" w:cs="Arial"/>
            <w:webHidden/>
          </w:rPr>
          <w:fldChar w:fldCharType="end"/>
        </w:r>
      </w:hyperlink>
    </w:p>
    <w:p w14:paraId="2D8D2D54" w14:textId="328F2CCC" w:rsidR="00930CB9" w:rsidRPr="00030FE4" w:rsidRDefault="00930CB9" w:rsidP="00930CB9">
      <w:pPr>
        <w:pStyle w:val="TOC2"/>
        <w:rPr>
          <w:rFonts w:ascii="Arial" w:eastAsia="MS Mincho" w:hAnsi="Arial" w:cs="Arial"/>
          <w:lang w:val="lt-LT" w:eastAsia="lt-LT"/>
        </w:rPr>
      </w:pPr>
      <w:hyperlink w:anchor="_Toc106541705" w:history="1">
        <w:r w:rsidRPr="00030FE4">
          <w:rPr>
            <w:rStyle w:val="Hyperlink"/>
            <w:rFonts w:ascii="Arial" w:hAnsi="Arial" w:cs="Arial"/>
          </w:rPr>
          <w:t>4.9.</w:t>
        </w:r>
        <w:r w:rsidRPr="00030FE4">
          <w:rPr>
            <w:rFonts w:ascii="Arial" w:eastAsia="MS Mincho" w:hAnsi="Arial" w:cs="Arial"/>
            <w:lang w:val="lt-LT" w:eastAsia="lt-LT"/>
          </w:rPr>
          <w:tab/>
        </w:r>
        <w:r w:rsidRPr="00030FE4">
          <w:rPr>
            <w:rStyle w:val="Hyperlink"/>
            <w:rFonts w:ascii="Arial" w:hAnsi="Arial" w:cs="Arial"/>
          </w:rPr>
          <w:t>ĮRENGINIAI IR MEDŽIAGOS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_Toc106541705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5</w:t>
        </w:r>
        <w:r w:rsidRPr="00030FE4">
          <w:rPr>
            <w:rFonts w:ascii="Arial" w:hAnsi="Arial" w:cs="Arial"/>
            <w:webHidden/>
          </w:rPr>
          <w:fldChar w:fldCharType="end"/>
        </w:r>
      </w:hyperlink>
    </w:p>
    <w:p w14:paraId="1C10B37A" w14:textId="212F9B75" w:rsidR="00930CB9" w:rsidRPr="00030FE4" w:rsidRDefault="00930CB9" w:rsidP="00930CB9">
      <w:pPr>
        <w:pStyle w:val="TOC2"/>
        <w:rPr>
          <w:rFonts w:ascii="Arial" w:eastAsia="MS Mincho" w:hAnsi="Arial" w:cs="Arial"/>
          <w:lang w:val="lt-LT" w:eastAsia="lt-LT"/>
        </w:rPr>
      </w:pPr>
      <w:hyperlink w:anchor="_Toc106541706" w:history="1">
        <w:r w:rsidRPr="00030FE4">
          <w:rPr>
            <w:rStyle w:val="Hyperlink"/>
            <w:rFonts w:ascii="Arial" w:hAnsi="Arial" w:cs="Arial"/>
          </w:rPr>
          <w:t>4.10.</w:t>
        </w:r>
        <w:r w:rsidRPr="00030FE4">
          <w:rPr>
            <w:rFonts w:ascii="Arial" w:eastAsia="MS Mincho" w:hAnsi="Arial" w:cs="Arial"/>
            <w:lang w:val="lt-LT" w:eastAsia="lt-LT"/>
          </w:rPr>
          <w:tab/>
        </w:r>
        <w:r w:rsidRPr="00030FE4">
          <w:rPr>
            <w:rStyle w:val="Hyperlink"/>
            <w:rFonts w:ascii="Arial" w:hAnsi="Arial" w:cs="Arial"/>
          </w:rPr>
          <w:t>PAGRINDINIAI ĮRENGINIAI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_Toc106541706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5</w:t>
        </w:r>
        <w:r w:rsidRPr="00030FE4">
          <w:rPr>
            <w:rFonts w:ascii="Arial" w:hAnsi="Arial" w:cs="Arial"/>
            <w:webHidden/>
          </w:rPr>
          <w:fldChar w:fldCharType="end"/>
        </w:r>
      </w:hyperlink>
    </w:p>
    <w:p w14:paraId="47C21F7E" w14:textId="4E34E906" w:rsidR="00930CB9" w:rsidRPr="00030FE4" w:rsidRDefault="00930CB9" w:rsidP="00930CB9">
      <w:pPr>
        <w:pStyle w:val="TOC2"/>
        <w:rPr>
          <w:rFonts w:ascii="Arial" w:eastAsia="MS Mincho" w:hAnsi="Arial" w:cs="Arial"/>
          <w:lang w:val="lt-LT" w:eastAsia="lt-LT"/>
        </w:rPr>
      </w:pPr>
      <w:hyperlink w:anchor="_Toc106541707" w:history="1">
        <w:r w:rsidRPr="00030FE4">
          <w:rPr>
            <w:rStyle w:val="Hyperlink"/>
            <w:rFonts w:ascii="Arial" w:hAnsi="Arial" w:cs="Arial"/>
          </w:rPr>
          <w:t>4.11.</w:t>
        </w:r>
        <w:r w:rsidRPr="00030FE4">
          <w:rPr>
            <w:rFonts w:ascii="Arial" w:eastAsia="MS Mincho" w:hAnsi="Arial" w:cs="Arial"/>
            <w:lang w:val="lt-LT" w:eastAsia="lt-LT"/>
          </w:rPr>
          <w:tab/>
        </w:r>
        <w:r w:rsidRPr="00030FE4">
          <w:rPr>
            <w:rStyle w:val="Hyperlink"/>
            <w:rFonts w:ascii="Arial" w:hAnsi="Arial" w:cs="Arial"/>
          </w:rPr>
          <w:t>MATAVIMO PRIEMONĖS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_Toc106541707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Pr="00030FE4">
          <w:rPr>
            <w:rFonts w:ascii="Arial" w:hAnsi="Arial" w:cs="Arial"/>
            <w:webHidden/>
          </w:rPr>
          <w:fldChar w:fldCharType="end"/>
        </w:r>
      </w:hyperlink>
    </w:p>
    <w:p w14:paraId="7D3F0C3F" w14:textId="478C88F4" w:rsidR="00930CB9" w:rsidRPr="00030FE4" w:rsidRDefault="00930CB9" w:rsidP="00930CB9">
      <w:pPr>
        <w:pStyle w:val="TOC2"/>
        <w:rPr>
          <w:rFonts w:ascii="Arial" w:eastAsia="MS Mincho" w:hAnsi="Arial" w:cs="Arial"/>
          <w:lang w:val="lt-LT" w:eastAsia="lt-LT"/>
        </w:rPr>
      </w:pPr>
      <w:hyperlink w:anchor="_Toc106541708" w:history="1">
        <w:r w:rsidRPr="00030FE4">
          <w:rPr>
            <w:rStyle w:val="Hyperlink"/>
            <w:rFonts w:ascii="Arial" w:hAnsi="Arial" w:cs="Arial"/>
          </w:rPr>
          <w:t>4.12.</w:t>
        </w:r>
        <w:r w:rsidRPr="00030FE4">
          <w:rPr>
            <w:rFonts w:ascii="Arial" w:eastAsia="MS Mincho" w:hAnsi="Arial" w:cs="Arial"/>
            <w:lang w:val="lt-LT" w:eastAsia="lt-LT"/>
          </w:rPr>
          <w:tab/>
        </w:r>
        <w:r w:rsidRPr="00030FE4">
          <w:rPr>
            <w:rStyle w:val="Hyperlink"/>
            <w:rFonts w:ascii="Arial" w:hAnsi="Arial" w:cs="Arial"/>
          </w:rPr>
          <w:t>PASLĖPTI DARBAI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_Toc106541708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Pr="00030FE4">
          <w:rPr>
            <w:rFonts w:ascii="Arial" w:hAnsi="Arial" w:cs="Arial"/>
            <w:webHidden/>
          </w:rPr>
          <w:fldChar w:fldCharType="end"/>
        </w:r>
      </w:hyperlink>
    </w:p>
    <w:p w14:paraId="76C5C72B" w14:textId="399E728F" w:rsidR="00930CB9" w:rsidRPr="00030FE4" w:rsidRDefault="00930CB9" w:rsidP="00930CB9">
      <w:pPr>
        <w:pStyle w:val="TOC2"/>
        <w:rPr>
          <w:rFonts w:ascii="Arial" w:eastAsia="MS Mincho" w:hAnsi="Arial" w:cs="Arial"/>
          <w:lang w:val="lt-LT" w:eastAsia="lt-LT"/>
        </w:rPr>
      </w:pPr>
      <w:hyperlink w:anchor="_Toc106541709" w:history="1">
        <w:r w:rsidRPr="00030FE4">
          <w:rPr>
            <w:rStyle w:val="Hyperlink"/>
            <w:rFonts w:ascii="Arial" w:hAnsi="Arial" w:cs="Arial"/>
          </w:rPr>
          <w:t>4.13.</w:t>
        </w:r>
        <w:r w:rsidRPr="00030FE4">
          <w:rPr>
            <w:rFonts w:ascii="Arial" w:eastAsia="MS Mincho" w:hAnsi="Arial" w:cs="Arial"/>
            <w:lang w:val="lt-LT" w:eastAsia="lt-LT"/>
          </w:rPr>
          <w:tab/>
        </w:r>
        <w:r w:rsidRPr="00030FE4">
          <w:rPr>
            <w:rStyle w:val="Hyperlink"/>
            <w:rFonts w:ascii="Arial" w:hAnsi="Arial" w:cs="Arial"/>
          </w:rPr>
          <w:t>KADASTRINIAI MATAVIMAI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_Toc106541709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Pr="00030FE4">
          <w:rPr>
            <w:rFonts w:ascii="Arial" w:hAnsi="Arial" w:cs="Arial"/>
            <w:webHidden/>
          </w:rPr>
          <w:fldChar w:fldCharType="end"/>
        </w:r>
      </w:hyperlink>
    </w:p>
    <w:p w14:paraId="1C76A73F" w14:textId="097BCD09" w:rsidR="00930CB9" w:rsidRPr="00030FE4" w:rsidRDefault="00930CB9" w:rsidP="00930CB9">
      <w:pPr>
        <w:pStyle w:val="TOC2"/>
        <w:rPr>
          <w:rFonts w:ascii="Arial" w:eastAsia="MS Mincho" w:hAnsi="Arial" w:cs="Arial"/>
          <w:lang w:val="lt-LT" w:eastAsia="lt-LT"/>
        </w:rPr>
      </w:pPr>
      <w:hyperlink w:anchor="_Toc106541710" w:history="1">
        <w:r w:rsidRPr="00030FE4">
          <w:rPr>
            <w:rStyle w:val="Hyperlink"/>
            <w:rFonts w:ascii="Arial" w:hAnsi="Arial" w:cs="Arial"/>
          </w:rPr>
          <w:t>4.14.</w:t>
        </w:r>
        <w:r w:rsidRPr="00030FE4">
          <w:rPr>
            <w:rFonts w:ascii="Arial" w:eastAsia="MS Mincho" w:hAnsi="Arial" w:cs="Arial"/>
            <w:lang w:val="lt-LT" w:eastAsia="lt-LT"/>
          </w:rPr>
          <w:tab/>
        </w:r>
        <w:r w:rsidRPr="00030FE4">
          <w:rPr>
            <w:rStyle w:val="Hyperlink"/>
            <w:rFonts w:ascii="Arial" w:hAnsi="Arial" w:cs="Arial"/>
          </w:rPr>
          <w:t>DARBŲ SUSTABDYMAS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_Toc106541710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16</w:t>
        </w:r>
        <w:r w:rsidRPr="00030FE4">
          <w:rPr>
            <w:rFonts w:ascii="Arial" w:hAnsi="Arial" w:cs="Arial"/>
            <w:webHidden/>
          </w:rPr>
          <w:fldChar w:fldCharType="end"/>
        </w:r>
      </w:hyperlink>
    </w:p>
    <w:p w14:paraId="0EFAE1A6" w14:textId="5407D50D" w:rsidR="00930CB9" w:rsidRPr="00030FE4" w:rsidRDefault="00930CB9" w:rsidP="00930CB9">
      <w:pPr>
        <w:pStyle w:val="TOC2"/>
        <w:rPr>
          <w:rFonts w:ascii="Arial" w:eastAsia="MS Mincho" w:hAnsi="Arial" w:cs="Arial"/>
          <w:lang w:val="lt-LT" w:eastAsia="lt-LT"/>
        </w:rPr>
      </w:pPr>
      <w:hyperlink w:anchor="_Toc106541711" w:history="1">
        <w:r w:rsidRPr="00030FE4">
          <w:rPr>
            <w:rStyle w:val="Hyperlink"/>
            <w:rFonts w:ascii="Arial" w:hAnsi="Arial" w:cs="Arial"/>
          </w:rPr>
          <w:t>4.15.</w:t>
        </w:r>
        <w:r w:rsidRPr="00030FE4">
          <w:rPr>
            <w:rFonts w:ascii="Arial" w:eastAsia="MS Mincho" w:hAnsi="Arial" w:cs="Arial"/>
            <w:lang w:val="lt-LT" w:eastAsia="lt-LT"/>
          </w:rPr>
          <w:tab/>
        </w:r>
        <w:r w:rsidRPr="00030FE4">
          <w:rPr>
            <w:rStyle w:val="Hyperlink"/>
            <w:rFonts w:ascii="Arial" w:hAnsi="Arial" w:cs="Arial"/>
          </w:rPr>
          <w:t>IŠTAISYMAI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_Toc106541711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7</w:t>
        </w:r>
        <w:r w:rsidRPr="00030FE4">
          <w:rPr>
            <w:rFonts w:ascii="Arial" w:hAnsi="Arial" w:cs="Arial"/>
            <w:webHidden/>
          </w:rPr>
          <w:fldChar w:fldCharType="end"/>
        </w:r>
      </w:hyperlink>
    </w:p>
    <w:p w14:paraId="49AF54E7" w14:textId="12BC9171" w:rsidR="00930CB9" w:rsidRPr="00030FE4" w:rsidRDefault="00930CB9" w:rsidP="00930CB9">
      <w:pPr>
        <w:pStyle w:val="TOC2"/>
        <w:rPr>
          <w:rFonts w:ascii="Arial" w:eastAsia="MS Mincho" w:hAnsi="Arial" w:cs="Arial"/>
          <w:lang w:val="lt-LT" w:eastAsia="lt-LT"/>
        </w:rPr>
      </w:pPr>
      <w:hyperlink w:anchor="_Toc106541712" w:history="1">
        <w:r w:rsidRPr="00030FE4">
          <w:rPr>
            <w:rStyle w:val="Hyperlink"/>
            <w:rFonts w:ascii="Arial" w:hAnsi="Arial" w:cs="Arial"/>
          </w:rPr>
          <w:t>4.16.</w:t>
        </w:r>
        <w:r w:rsidRPr="00030FE4">
          <w:rPr>
            <w:rFonts w:ascii="Arial" w:eastAsia="MS Mincho" w:hAnsi="Arial" w:cs="Arial"/>
            <w:lang w:val="lt-LT" w:eastAsia="lt-LT"/>
          </w:rPr>
          <w:tab/>
        </w:r>
        <w:r w:rsidRPr="00030FE4">
          <w:rPr>
            <w:rStyle w:val="Hyperlink"/>
            <w:rFonts w:ascii="Arial" w:hAnsi="Arial" w:cs="Arial"/>
          </w:rPr>
          <w:t>STATYBOS UŽBAIGIMAS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_Toc106541712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17</w:t>
        </w:r>
        <w:r w:rsidRPr="00030FE4">
          <w:rPr>
            <w:rFonts w:ascii="Arial" w:hAnsi="Arial" w:cs="Arial"/>
            <w:webHidden/>
          </w:rPr>
          <w:fldChar w:fldCharType="end"/>
        </w:r>
      </w:hyperlink>
    </w:p>
    <w:p w14:paraId="6658F337" w14:textId="5239DC11" w:rsidR="00930CB9" w:rsidRPr="00030FE4" w:rsidRDefault="00930CB9" w:rsidP="00930CB9">
      <w:pPr>
        <w:pStyle w:val="TOC1"/>
        <w:rPr>
          <w:rFonts w:ascii="Arial" w:eastAsia="MS Mincho" w:hAnsi="Arial" w:cs="Arial"/>
          <w:noProof/>
          <w:sz w:val="18"/>
          <w:szCs w:val="18"/>
          <w:lang w:val="lt-LT" w:eastAsia="lt-LT"/>
        </w:rPr>
      </w:pPr>
      <w:hyperlink w:anchor="_Toc106541713" w:history="1">
        <w:r w:rsidRPr="00030FE4">
          <w:rPr>
            <w:rStyle w:val="Hyperlink"/>
            <w:rFonts w:ascii="Arial" w:hAnsi="Arial" w:cs="Arial"/>
            <w:caps w:val="0"/>
            <w:noProof/>
            <w:sz w:val="18"/>
            <w:szCs w:val="18"/>
          </w:rPr>
          <w:t>5.</w:t>
        </w:r>
        <w:r w:rsidRPr="00030FE4">
          <w:rPr>
            <w:rFonts w:ascii="Arial" w:eastAsia="MS Mincho" w:hAnsi="Arial" w:cs="Arial"/>
            <w:caps w:val="0"/>
            <w:noProof/>
            <w:sz w:val="18"/>
            <w:szCs w:val="18"/>
            <w:lang w:val="lt-LT" w:eastAsia="lt-LT"/>
          </w:rPr>
          <w:tab/>
        </w:r>
        <w:r w:rsidRPr="00030FE4">
          <w:rPr>
            <w:rStyle w:val="Hyperlink"/>
            <w:rFonts w:ascii="Arial" w:hAnsi="Arial" w:cs="Arial"/>
            <w:caps w:val="0"/>
            <w:noProof/>
            <w:sz w:val="18"/>
            <w:szCs w:val="18"/>
          </w:rPr>
          <w:t>DARBŲ ORGANIZAVIMAS</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_Toc106541713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00A01C98" w:rsidRPr="00030FE4">
          <w:rPr>
            <w:rFonts w:ascii="Arial" w:hAnsi="Arial" w:cs="Arial"/>
            <w:noProof/>
            <w:webHidden/>
            <w:sz w:val="18"/>
            <w:szCs w:val="18"/>
          </w:rPr>
          <w:t>1</w:t>
        </w:r>
        <w:r w:rsidR="00B40849">
          <w:rPr>
            <w:rFonts w:ascii="Arial" w:hAnsi="Arial" w:cs="Arial"/>
            <w:noProof/>
            <w:webHidden/>
            <w:sz w:val="18"/>
            <w:szCs w:val="18"/>
          </w:rPr>
          <w:t>8</w:t>
        </w:r>
        <w:r w:rsidRPr="00030FE4">
          <w:rPr>
            <w:rFonts w:ascii="Arial" w:hAnsi="Arial" w:cs="Arial"/>
            <w:noProof/>
            <w:webHidden/>
            <w:sz w:val="18"/>
            <w:szCs w:val="18"/>
          </w:rPr>
          <w:fldChar w:fldCharType="end"/>
        </w:r>
      </w:hyperlink>
    </w:p>
    <w:p w14:paraId="7D7761E3" w14:textId="238C3629" w:rsidR="00930CB9" w:rsidRPr="00030FE4" w:rsidRDefault="00930CB9" w:rsidP="00930CB9">
      <w:pPr>
        <w:pStyle w:val="TOC2"/>
        <w:rPr>
          <w:rFonts w:ascii="Arial" w:eastAsia="MS Mincho" w:hAnsi="Arial" w:cs="Arial"/>
          <w:lang w:val="lt-LT" w:eastAsia="lt-LT"/>
        </w:rPr>
      </w:pPr>
      <w:hyperlink w:anchor="_Toc106541714" w:history="1">
        <w:r w:rsidRPr="00030FE4">
          <w:rPr>
            <w:rStyle w:val="Hyperlink"/>
            <w:rFonts w:ascii="Arial" w:hAnsi="Arial" w:cs="Arial"/>
          </w:rPr>
          <w:t>5.1.</w:t>
        </w:r>
        <w:r w:rsidRPr="00030FE4">
          <w:rPr>
            <w:rFonts w:ascii="Arial" w:eastAsia="MS Mincho" w:hAnsi="Arial" w:cs="Arial"/>
            <w:lang w:val="lt-LT" w:eastAsia="lt-LT"/>
          </w:rPr>
          <w:tab/>
        </w:r>
        <w:r w:rsidRPr="00030FE4">
          <w:rPr>
            <w:rStyle w:val="Hyperlink"/>
            <w:rFonts w:ascii="Arial" w:hAnsi="Arial" w:cs="Arial"/>
          </w:rPr>
          <w:t>ŠALIŲ ATSTOVAI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_Toc106541714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8</w:t>
        </w:r>
        <w:r w:rsidRPr="00030FE4">
          <w:rPr>
            <w:rFonts w:ascii="Arial" w:hAnsi="Arial" w:cs="Arial"/>
            <w:webHidden/>
          </w:rPr>
          <w:fldChar w:fldCharType="end"/>
        </w:r>
      </w:hyperlink>
    </w:p>
    <w:p w14:paraId="67F34AA8" w14:textId="01CD4E89" w:rsidR="00930CB9" w:rsidRPr="00030FE4" w:rsidRDefault="00930CB9" w:rsidP="00930CB9">
      <w:pPr>
        <w:pStyle w:val="TOC2"/>
        <w:rPr>
          <w:rFonts w:ascii="Arial" w:eastAsia="MS Mincho" w:hAnsi="Arial" w:cs="Arial"/>
          <w:lang w:val="lt-LT" w:eastAsia="lt-LT"/>
        </w:rPr>
      </w:pPr>
      <w:hyperlink w:anchor="_Toc106541715" w:history="1">
        <w:r w:rsidRPr="00030FE4">
          <w:rPr>
            <w:rStyle w:val="Hyperlink"/>
            <w:rFonts w:ascii="Arial" w:hAnsi="Arial" w:cs="Arial"/>
          </w:rPr>
          <w:t>5.2.</w:t>
        </w:r>
        <w:r w:rsidRPr="00030FE4">
          <w:rPr>
            <w:rFonts w:ascii="Arial" w:eastAsia="MS Mincho" w:hAnsi="Arial" w:cs="Arial"/>
            <w:lang w:val="lt-LT" w:eastAsia="lt-LT"/>
          </w:rPr>
          <w:tab/>
        </w:r>
        <w:r w:rsidR="00B40849" w:rsidRPr="00B40849">
          <w:rPr>
            <w:rStyle w:val="Hyperlink"/>
            <w:rFonts w:ascii="Arial" w:hAnsi="Arial" w:cs="Arial"/>
          </w:rPr>
          <w:t>SUBRANGOVAI IR KITI SUTARTIES VYKDYMUI PASITELKTI ASMENYS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_Toc106541715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8</w:t>
        </w:r>
        <w:r w:rsidRPr="00030FE4">
          <w:rPr>
            <w:rFonts w:ascii="Arial" w:hAnsi="Arial" w:cs="Arial"/>
            <w:webHidden/>
          </w:rPr>
          <w:fldChar w:fldCharType="end"/>
        </w:r>
      </w:hyperlink>
    </w:p>
    <w:p w14:paraId="7B83FF58" w14:textId="23DFC9D9" w:rsidR="00930CB9" w:rsidRPr="00030FE4" w:rsidRDefault="00930CB9" w:rsidP="00930CB9">
      <w:pPr>
        <w:pStyle w:val="TOC2"/>
        <w:rPr>
          <w:rFonts w:ascii="Arial" w:eastAsia="MS Mincho" w:hAnsi="Arial" w:cs="Arial"/>
          <w:lang w:val="lt-LT" w:eastAsia="lt-LT"/>
        </w:rPr>
      </w:pPr>
      <w:hyperlink w:anchor="_Toc106541716" w:history="1">
        <w:r w:rsidRPr="00030FE4">
          <w:rPr>
            <w:rStyle w:val="Hyperlink"/>
            <w:rFonts w:ascii="Arial" w:hAnsi="Arial" w:cs="Arial"/>
          </w:rPr>
          <w:t>5.3.</w:t>
        </w:r>
        <w:r w:rsidRPr="00030FE4">
          <w:rPr>
            <w:rFonts w:ascii="Arial" w:eastAsia="MS Mincho" w:hAnsi="Arial" w:cs="Arial"/>
            <w:lang w:val="lt-LT" w:eastAsia="lt-LT"/>
          </w:rPr>
          <w:tab/>
        </w:r>
        <w:r w:rsidRPr="00030FE4">
          <w:rPr>
            <w:rStyle w:val="Hyperlink"/>
            <w:rFonts w:ascii="Arial" w:hAnsi="Arial" w:cs="Arial"/>
          </w:rPr>
          <w:t>FOTO FIKSAVIMAS</w:t>
        </w:r>
        <w:r w:rsidRPr="00030FE4">
          <w:rPr>
            <w:rFonts w:ascii="Arial" w:hAnsi="Arial" w:cs="Arial"/>
            <w:webHidden/>
          </w:rPr>
          <w:tab/>
        </w:r>
        <w:r w:rsidR="00B40849">
          <w:rPr>
            <w:rFonts w:ascii="Arial" w:hAnsi="Arial" w:cs="Arial"/>
            <w:webHidden/>
          </w:rPr>
          <w:t>20</w:t>
        </w:r>
      </w:hyperlink>
    </w:p>
    <w:p w14:paraId="11E7DDE4" w14:textId="35F1F3AF" w:rsidR="00930CB9" w:rsidRPr="00030FE4" w:rsidRDefault="00930CB9" w:rsidP="00930CB9">
      <w:pPr>
        <w:pStyle w:val="TOC2"/>
        <w:rPr>
          <w:rFonts w:ascii="Arial" w:eastAsia="MS Mincho" w:hAnsi="Arial" w:cs="Arial"/>
          <w:lang w:val="lt-LT" w:eastAsia="lt-LT"/>
        </w:rPr>
      </w:pPr>
      <w:hyperlink w:anchor="_Toc106541717" w:history="1">
        <w:r w:rsidRPr="00030FE4">
          <w:rPr>
            <w:rStyle w:val="Hyperlink"/>
            <w:rFonts w:ascii="Arial" w:hAnsi="Arial" w:cs="Arial"/>
          </w:rPr>
          <w:t>5.4.</w:t>
        </w:r>
        <w:r w:rsidRPr="00030FE4">
          <w:rPr>
            <w:rFonts w:ascii="Arial" w:eastAsia="MS Mincho" w:hAnsi="Arial" w:cs="Arial"/>
            <w:lang w:val="lt-LT" w:eastAsia="lt-LT"/>
          </w:rPr>
          <w:tab/>
        </w:r>
        <w:r w:rsidRPr="00030FE4">
          <w:rPr>
            <w:rStyle w:val="Hyperlink"/>
            <w:rFonts w:ascii="Arial" w:hAnsi="Arial" w:cs="Arial"/>
          </w:rPr>
          <w:t>SUSIRINKIMAI</w:t>
        </w:r>
        <w:r w:rsidRPr="00030FE4">
          <w:rPr>
            <w:rFonts w:ascii="Arial" w:hAnsi="Arial" w:cs="Arial"/>
            <w:webHidden/>
          </w:rPr>
          <w:tab/>
        </w:r>
        <w:r w:rsidR="00B40849">
          <w:rPr>
            <w:rFonts w:ascii="Arial" w:hAnsi="Arial" w:cs="Arial"/>
            <w:webHidden/>
          </w:rPr>
          <w:t>20</w:t>
        </w:r>
      </w:hyperlink>
    </w:p>
    <w:p w14:paraId="07381E51" w14:textId="700842DE" w:rsidR="00930CB9" w:rsidRPr="00030FE4" w:rsidRDefault="00930CB9" w:rsidP="00930CB9">
      <w:pPr>
        <w:pStyle w:val="TOC2"/>
        <w:rPr>
          <w:rFonts w:ascii="Arial" w:eastAsia="MS Mincho" w:hAnsi="Arial" w:cs="Arial"/>
          <w:lang w:val="lt-LT" w:eastAsia="lt-LT"/>
        </w:rPr>
      </w:pPr>
      <w:hyperlink w:anchor="_Toc106541718" w:history="1">
        <w:r w:rsidRPr="00030FE4">
          <w:rPr>
            <w:rStyle w:val="Hyperlink"/>
            <w:rFonts w:ascii="Arial" w:hAnsi="Arial" w:cs="Arial"/>
          </w:rPr>
          <w:t>5.5.</w:t>
        </w:r>
        <w:r w:rsidRPr="00030FE4">
          <w:rPr>
            <w:rFonts w:ascii="Arial" w:eastAsia="MS Mincho" w:hAnsi="Arial" w:cs="Arial"/>
            <w:lang w:val="lt-LT" w:eastAsia="lt-LT"/>
          </w:rPr>
          <w:tab/>
        </w:r>
        <w:r w:rsidRPr="00030FE4">
          <w:rPr>
            <w:rStyle w:val="Hyperlink"/>
            <w:rFonts w:ascii="Arial" w:hAnsi="Arial" w:cs="Arial"/>
          </w:rPr>
          <w:t>INFORMAVIMAS</w:t>
        </w:r>
        <w:r w:rsidRPr="00030FE4">
          <w:rPr>
            <w:rFonts w:ascii="Arial" w:hAnsi="Arial" w:cs="Arial"/>
            <w:webHidden/>
          </w:rPr>
          <w:tab/>
        </w:r>
        <w:r w:rsidR="00B40849">
          <w:rPr>
            <w:rFonts w:ascii="Arial" w:hAnsi="Arial" w:cs="Arial"/>
            <w:webHidden/>
          </w:rPr>
          <w:t>20</w:t>
        </w:r>
      </w:hyperlink>
    </w:p>
    <w:p w14:paraId="0EEFBC88" w14:textId="78E624A1" w:rsidR="00930CB9" w:rsidRPr="00030FE4" w:rsidRDefault="00930CB9" w:rsidP="00930CB9">
      <w:pPr>
        <w:pStyle w:val="TOC2"/>
        <w:rPr>
          <w:rFonts w:ascii="Arial" w:eastAsia="MS Mincho" w:hAnsi="Arial" w:cs="Arial"/>
          <w:lang w:val="lt-LT" w:eastAsia="lt-LT"/>
        </w:rPr>
      </w:pPr>
      <w:hyperlink w:anchor="_Toc106541719" w:history="1">
        <w:r w:rsidRPr="00030FE4">
          <w:rPr>
            <w:rStyle w:val="Hyperlink"/>
            <w:rFonts w:ascii="Arial" w:hAnsi="Arial" w:cs="Arial"/>
          </w:rPr>
          <w:t>5.6.</w:t>
        </w:r>
        <w:r w:rsidRPr="00030FE4">
          <w:rPr>
            <w:rFonts w:ascii="Arial" w:eastAsia="MS Mincho" w:hAnsi="Arial" w:cs="Arial"/>
            <w:lang w:val="lt-LT" w:eastAsia="lt-LT"/>
          </w:rPr>
          <w:tab/>
        </w:r>
        <w:r w:rsidRPr="00030FE4">
          <w:rPr>
            <w:rStyle w:val="Hyperlink"/>
            <w:rFonts w:ascii="Arial" w:hAnsi="Arial" w:cs="Arial"/>
          </w:rPr>
          <w:t>PATIKRINIMAI</w:t>
        </w:r>
        <w:r w:rsidRPr="00030FE4">
          <w:rPr>
            <w:rFonts w:ascii="Arial" w:hAnsi="Arial" w:cs="Arial"/>
            <w:webHidden/>
          </w:rPr>
          <w:tab/>
        </w:r>
        <w:r w:rsidR="00B40849">
          <w:rPr>
            <w:rFonts w:ascii="Arial" w:hAnsi="Arial" w:cs="Arial"/>
            <w:webHidden/>
          </w:rPr>
          <w:t>20</w:t>
        </w:r>
      </w:hyperlink>
    </w:p>
    <w:p w14:paraId="1E205C3D" w14:textId="0A242BFE" w:rsidR="00930CB9" w:rsidRPr="00030FE4" w:rsidRDefault="00930CB9" w:rsidP="00930CB9">
      <w:pPr>
        <w:pStyle w:val="TOC2"/>
        <w:rPr>
          <w:rFonts w:ascii="Arial" w:eastAsia="MS Mincho" w:hAnsi="Arial" w:cs="Arial"/>
          <w:lang w:val="lt-LT" w:eastAsia="lt-LT"/>
        </w:rPr>
      </w:pPr>
      <w:hyperlink w:anchor="_Toc106541720" w:history="1">
        <w:r w:rsidRPr="00030FE4">
          <w:rPr>
            <w:rStyle w:val="Hyperlink"/>
            <w:rFonts w:ascii="Arial" w:hAnsi="Arial" w:cs="Arial"/>
          </w:rPr>
          <w:t>5.7.</w:t>
        </w:r>
        <w:r w:rsidRPr="00030FE4">
          <w:rPr>
            <w:rFonts w:ascii="Arial" w:eastAsia="MS Mincho" w:hAnsi="Arial" w:cs="Arial"/>
            <w:lang w:val="lt-LT" w:eastAsia="lt-LT"/>
          </w:rPr>
          <w:tab/>
        </w:r>
        <w:r w:rsidRPr="00030FE4">
          <w:rPr>
            <w:rStyle w:val="Hyperlink"/>
            <w:rFonts w:ascii="Arial" w:hAnsi="Arial" w:cs="Arial"/>
          </w:rPr>
          <w:t>ATASKAITOS</w:t>
        </w:r>
        <w:r w:rsidRPr="00030FE4">
          <w:rPr>
            <w:rFonts w:ascii="Arial" w:hAnsi="Arial" w:cs="Arial"/>
            <w:webHidden/>
          </w:rPr>
          <w:tab/>
        </w:r>
        <w:r w:rsidR="00B40849">
          <w:rPr>
            <w:rFonts w:ascii="Arial" w:hAnsi="Arial" w:cs="Arial"/>
            <w:webHidden/>
          </w:rPr>
          <w:t>20</w:t>
        </w:r>
      </w:hyperlink>
    </w:p>
    <w:p w14:paraId="5A7F57CA" w14:textId="1026D100" w:rsidR="00930CB9" w:rsidRPr="00030FE4" w:rsidRDefault="00930CB9" w:rsidP="00930CB9">
      <w:pPr>
        <w:pStyle w:val="TOC2"/>
        <w:rPr>
          <w:rFonts w:ascii="Arial" w:eastAsia="MS Mincho" w:hAnsi="Arial" w:cs="Arial"/>
          <w:lang w:val="lt-LT" w:eastAsia="lt-LT"/>
        </w:rPr>
      </w:pPr>
      <w:hyperlink w:anchor="_Toc106541721" w:history="1">
        <w:r w:rsidRPr="00030FE4">
          <w:rPr>
            <w:rStyle w:val="Hyperlink"/>
            <w:rFonts w:ascii="Arial" w:hAnsi="Arial" w:cs="Arial"/>
          </w:rPr>
          <w:t>5.8.</w:t>
        </w:r>
        <w:r w:rsidRPr="00030FE4">
          <w:rPr>
            <w:rFonts w:ascii="Arial" w:eastAsia="MS Mincho" w:hAnsi="Arial" w:cs="Arial"/>
            <w:lang w:val="lt-LT" w:eastAsia="lt-LT"/>
          </w:rPr>
          <w:tab/>
        </w:r>
        <w:r w:rsidRPr="00030FE4">
          <w:rPr>
            <w:rStyle w:val="Hyperlink"/>
            <w:rFonts w:ascii="Arial" w:hAnsi="Arial" w:cs="Arial"/>
          </w:rPr>
          <w:t>NURODYMAI</w:t>
        </w:r>
        <w:r w:rsidRPr="00030FE4">
          <w:rPr>
            <w:rFonts w:ascii="Arial" w:hAnsi="Arial" w:cs="Arial"/>
            <w:webHidden/>
          </w:rPr>
          <w:tab/>
        </w:r>
        <w:r w:rsidR="00B40849">
          <w:rPr>
            <w:rFonts w:ascii="Arial" w:hAnsi="Arial" w:cs="Arial"/>
            <w:webHidden/>
          </w:rPr>
          <w:t>21</w:t>
        </w:r>
      </w:hyperlink>
    </w:p>
    <w:p w14:paraId="6257D319" w14:textId="392B473B" w:rsidR="00930CB9" w:rsidRPr="00030FE4" w:rsidRDefault="00930CB9" w:rsidP="00930CB9">
      <w:pPr>
        <w:pStyle w:val="TOC2"/>
        <w:rPr>
          <w:rFonts w:ascii="Arial" w:eastAsia="MS Mincho" w:hAnsi="Arial" w:cs="Arial"/>
          <w:lang w:val="lt-LT" w:eastAsia="lt-LT"/>
        </w:rPr>
      </w:pPr>
      <w:hyperlink w:anchor="_Toc106541722" w:history="1">
        <w:r w:rsidRPr="00030FE4">
          <w:rPr>
            <w:rStyle w:val="Hyperlink"/>
            <w:rFonts w:ascii="Arial" w:hAnsi="Arial" w:cs="Arial"/>
          </w:rPr>
          <w:t>5.9.</w:t>
        </w:r>
        <w:r w:rsidRPr="00030FE4">
          <w:rPr>
            <w:rFonts w:ascii="Arial" w:eastAsia="MS Mincho" w:hAnsi="Arial" w:cs="Arial"/>
            <w:lang w:val="lt-LT" w:eastAsia="lt-LT"/>
          </w:rPr>
          <w:tab/>
        </w:r>
        <w:r w:rsidRPr="00030FE4">
          <w:rPr>
            <w:rStyle w:val="Hyperlink"/>
            <w:rFonts w:ascii="Arial" w:hAnsi="Arial" w:cs="Arial"/>
          </w:rPr>
          <w:t>ATLIKTŲ DARBŲ AKTAI</w:t>
        </w:r>
        <w:r w:rsidRPr="00030FE4">
          <w:rPr>
            <w:rFonts w:ascii="Arial" w:hAnsi="Arial" w:cs="Arial"/>
            <w:webHidden/>
          </w:rPr>
          <w:tab/>
        </w:r>
        <w:r w:rsidR="00B40849">
          <w:rPr>
            <w:rFonts w:ascii="Arial" w:hAnsi="Arial" w:cs="Arial"/>
            <w:webHidden/>
          </w:rPr>
          <w:t>21</w:t>
        </w:r>
      </w:hyperlink>
    </w:p>
    <w:p w14:paraId="5E4A4371" w14:textId="0E703327" w:rsidR="00930CB9" w:rsidRPr="00030FE4" w:rsidRDefault="00930CB9" w:rsidP="00930CB9">
      <w:pPr>
        <w:pStyle w:val="TOC2"/>
        <w:rPr>
          <w:rFonts w:ascii="Arial" w:eastAsia="MS Mincho" w:hAnsi="Arial" w:cs="Arial"/>
          <w:lang w:val="lt-LT" w:eastAsia="lt-LT"/>
        </w:rPr>
      </w:pPr>
      <w:hyperlink w:anchor="_Toc106541723" w:history="1">
        <w:r w:rsidRPr="00030FE4">
          <w:rPr>
            <w:rStyle w:val="Hyperlink"/>
            <w:rFonts w:ascii="Arial" w:hAnsi="Arial" w:cs="Arial"/>
          </w:rPr>
          <w:t>5.10.</w:t>
        </w:r>
        <w:r w:rsidRPr="00030FE4">
          <w:rPr>
            <w:rFonts w:ascii="Arial" w:eastAsia="MS Mincho" w:hAnsi="Arial" w:cs="Arial"/>
            <w:lang w:val="lt-LT" w:eastAsia="lt-LT"/>
          </w:rPr>
          <w:tab/>
        </w:r>
        <w:r w:rsidRPr="00030FE4">
          <w:rPr>
            <w:rStyle w:val="Hyperlink"/>
            <w:rFonts w:ascii="Arial" w:hAnsi="Arial" w:cs="Arial"/>
          </w:rPr>
          <w:t>DOKUMENTACIJOS APSIKEITIMAS</w:t>
        </w:r>
        <w:r w:rsidRPr="00030FE4">
          <w:rPr>
            <w:rFonts w:ascii="Arial" w:hAnsi="Arial" w:cs="Arial"/>
            <w:webHidden/>
          </w:rPr>
          <w:tab/>
        </w:r>
        <w:r w:rsidR="00B40849">
          <w:rPr>
            <w:rFonts w:ascii="Arial" w:hAnsi="Arial" w:cs="Arial"/>
            <w:webHidden/>
          </w:rPr>
          <w:t>22</w:t>
        </w:r>
      </w:hyperlink>
    </w:p>
    <w:p w14:paraId="620A2C53" w14:textId="47A4D2D0" w:rsidR="00930CB9" w:rsidRPr="00030FE4" w:rsidRDefault="00930CB9" w:rsidP="00930CB9">
      <w:pPr>
        <w:pStyle w:val="TOC1"/>
        <w:rPr>
          <w:rFonts w:ascii="Arial" w:eastAsia="MS Mincho" w:hAnsi="Arial" w:cs="Arial"/>
          <w:noProof/>
          <w:sz w:val="18"/>
          <w:szCs w:val="18"/>
          <w:lang w:val="lt-LT" w:eastAsia="lt-LT"/>
        </w:rPr>
      </w:pPr>
      <w:hyperlink w:anchor="_Toc106541724" w:history="1">
        <w:r w:rsidRPr="00030FE4">
          <w:rPr>
            <w:rStyle w:val="Hyperlink"/>
            <w:rFonts w:ascii="Arial" w:hAnsi="Arial" w:cs="Arial"/>
            <w:caps w:val="0"/>
            <w:noProof/>
            <w:sz w:val="18"/>
            <w:szCs w:val="18"/>
          </w:rPr>
          <w:t>6.</w:t>
        </w:r>
        <w:r w:rsidRPr="00030FE4">
          <w:rPr>
            <w:rFonts w:ascii="Arial" w:eastAsia="MS Mincho" w:hAnsi="Arial" w:cs="Arial"/>
            <w:caps w:val="0"/>
            <w:noProof/>
            <w:sz w:val="18"/>
            <w:szCs w:val="18"/>
            <w:lang w:val="lt-LT" w:eastAsia="lt-LT"/>
          </w:rPr>
          <w:tab/>
        </w:r>
        <w:r w:rsidRPr="00030FE4">
          <w:rPr>
            <w:rStyle w:val="Hyperlink"/>
            <w:rFonts w:ascii="Arial" w:hAnsi="Arial" w:cs="Arial"/>
            <w:caps w:val="0"/>
            <w:noProof/>
            <w:sz w:val="18"/>
            <w:szCs w:val="18"/>
          </w:rPr>
          <w:t>VERTINIMAS IR EKSPLOATACIJA</w:t>
        </w:r>
        <w:r w:rsidRPr="00030FE4">
          <w:rPr>
            <w:rFonts w:ascii="Arial" w:hAnsi="Arial" w:cs="Arial"/>
            <w:caps w:val="0"/>
            <w:noProof/>
            <w:webHidden/>
            <w:sz w:val="18"/>
            <w:szCs w:val="18"/>
          </w:rPr>
          <w:tab/>
        </w:r>
        <w:r w:rsidR="00B40849">
          <w:rPr>
            <w:rFonts w:ascii="Arial" w:hAnsi="Arial" w:cs="Arial"/>
            <w:noProof/>
            <w:webHidden/>
            <w:sz w:val="18"/>
            <w:szCs w:val="18"/>
          </w:rPr>
          <w:t>22</w:t>
        </w:r>
      </w:hyperlink>
    </w:p>
    <w:p w14:paraId="3B536A08" w14:textId="611AAE9D" w:rsidR="00930CB9" w:rsidRPr="00030FE4" w:rsidRDefault="00930CB9" w:rsidP="00930CB9">
      <w:pPr>
        <w:pStyle w:val="TOC2"/>
        <w:rPr>
          <w:rFonts w:ascii="Arial" w:eastAsia="MS Mincho" w:hAnsi="Arial" w:cs="Arial"/>
          <w:lang w:val="lt-LT" w:eastAsia="lt-LT"/>
        </w:rPr>
      </w:pPr>
      <w:hyperlink w:anchor="_Toc106541725" w:history="1">
        <w:r w:rsidRPr="00030FE4">
          <w:rPr>
            <w:rStyle w:val="Hyperlink"/>
            <w:rFonts w:ascii="Arial" w:hAnsi="Arial" w:cs="Arial"/>
          </w:rPr>
          <w:t>6.1.</w:t>
        </w:r>
        <w:r w:rsidRPr="00030FE4">
          <w:rPr>
            <w:rFonts w:ascii="Arial" w:eastAsia="MS Mincho" w:hAnsi="Arial" w:cs="Arial"/>
            <w:lang w:val="lt-LT" w:eastAsia="lt-LT"/>
          </w:rPr>
          <w:tab/>
        </w:r>
        <w:r w:rsidRPr="00030FE4">
          <w:rPr>
            <w:rStyle w:val="Hyperlink"/>
            <w:rFonts w:ascii="Arial" w:hAnsi="Arial" w:cs="Arial"/>
          </w:rPr>
          <w:t>TECHNINIS VERTINIMAS</w:t>
        </w:r>
        <w:r w:rsidRPr="00030FE4">
          <w:rPr>
            <w:rFonts w:ascii="Arial" w:hAnsi="Arial" w:cs="Arial"/>
            <w:webHidden/>
          </w:rPr>
          <w:tab/>
        </w:r>
        <w:r w:rsidR="00B40849">
          <w:rPr>
            <w:rFonts w:ascii="Arial" w:hAnsi="Arial" w:cs="Arial"/>
            <w:webHidden/>
          </w:rPr>
          <w:t>22</w:t>
        </w:r>
      </w:hyperlink>
    </w:p>
    <w:p w14:paraId="0A1794BE" w14:textId="222D289B" w:rsidR="00930CB9" w:rsidRPr="00030FE4" w:rsidRDefault="00930CB9" w:rsidP="00930CB9">
      <w:pPr>
        <w:pStyle w:val="TOC2"/>
        <w:rPr>
          <w:rFonts w:ascii="Arial" w:eastAsia="MS Mincho" w:hAnsi="Arial" w:cs="Arial"/>
          <w:lang w:val="lt-LT" w:eastAsia="lt-LT"/>
        </w:rPr>
      </w:pPr>
      <w:hyperlink w:anchor="_Toc106541726" w:history="1">
        <w:r w:rsidRPr="00030FE4">
          <w:rPr>
            <w:rStyle w:val="Hyperlink"/>
            <w:rFonts w:ascii="Arial" w:hAnsi="Arial" w:cs="Arial"/>
          </w:rPr>
          <w:t>6.2.</w:t>
        </w:r>
        <w:r w:rsidRPr="00030FE4">
          <w:rPr>
            <w:rFonts w:ascii="Arial" w:eastAsia="MS Mincho" w:hAnsi="Arial" w:cs="Arial"/>
            <w:lang w:val="lt-LT" w:eastAsia="lt-LT"/>
          </w:rPr>
          <w:tab/>
        </w:r>
        <w:r w:rsidRPr="00030FE4">
          <w:rPr>
            <w:rStyle w:val="Hyperlink"/>
            <w:rFonts w:ascii="Arial" w:hAnsi="Arial" w:cs="Arial"/>
          </w:rPr>
          <w:t>BANDOMOJI EKSPLOATACIJA</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_Toc106541726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3</w:t>
        </w:r>
        <w:r w:rsidRPr="00030FE4">
          <w:rPr>
            <w:rFonts w:ascii="Arial" w:hAnsi="Arial" w:cs="Arial"/>
            <w:webHidden/>
          </w:rPr>
          <w:fldChar w:fldCharType="end"/>
        </w:r>
      </w:hyperlink>
    </w:p>
    <w:p w14:paraId="45B1FCB6" w14:textId="515EE635" w:rsidR="00930CB9" w:rsidRPr="00030FE4" w:rsidRDefault="00930CB9" w:rsidP="00930CB9">
      <w:pPr>
        <w:pStyle w:val="TOC2"/>
        <w:rPr>
          <w:rFonts w:ascii="Arial" w:eastAsia="MS Mincho" w:hAnsi="Arial" w:cs="Arial"/>
          <w:lang w:val="lt-LT" w:eastAsia="lt-LT"/>
        </w:rPr>
      </w:pPr>
      <w:hyperlink w:anchor="_Toc106541727" w:history="1">
        <w:r w:rsidRPr="00030FE4">
          <w:rPr>
            <w:rStyle w:val="Hyperlink"/>
            <w:rFonts w:ascii="Arial" w:hAnsi="Arial" w:cs="Arial"/>
          </w:rPr>
          <w:t>6.3.</w:t>
        </w:r>
        <w:r w:rsidRPr="00030FE4">
          <w:rPr>
            <w:rFonts w:ascii="Arial" w:eastAsia="MS Mincho" w:hAnsi="Arial" w:cs="Arial"/>
            <w:lang w:val="lt-LT" w:eastAsia="lt-LT"/>
          </w:rPr>
          <w:tab/>
        </w:r>
        <w:r w:rsidRPr="00030FE4">
          <w:rPr>
            <w:rStyle w:val="Hyperlink"/>
            <w:rFonts w:ascii="Arial" w:hAnsi="Arial" w:cs="Arial"/>
          </w:rPr>
          <w:t xml:space="preserve">DARBŲ PERDAVIMAS </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_Toc106541727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2</w:t>
        </w:r>
        <w:r w:rsidRPr="00030FE4">
          <w:rPr>
            <w:rFonts w:ascii="Arial" w:hAnsi="Arial" w:cs="Arial"/>
            <w:webHidden/>
          </w:rPr>
          <w:fldChar w:fldCharType="end"/>
        </w:r>
      </w:hyperlink>
      <w:r w:rsidR="00B40849">
        <w:rPr>
          <w:rFonts w:ascii="Arial" w:hAnsi="Arial" w:cs="Arial"/>
        </w:rPr>
        <w:t>3</w:t>
      </w:r>
    </w:p>
    <w:p w14:paraId="5838BB17" w14:textId="6FE887B2" w:rsidR="00930CB9" w:rsidRPr="00030FE4" w:rsidRDefault="00930CB9" w:rsidP="00930CB9">
      <w:pPr>
        <w:pStyle w:val="TOC2"/>
        <w:rPr>
          <w:rFonts w:ascii="Arial" w:eastAsia="MS Mincho" w:hAnsi="Arial" w:cs="Arial"/>
          <w:lang w:val="lt-LT" w:eastAsia="lt-LT"/>
        </w:rPr>
      </w:pPr>
      <w:hyperlink w:anchor="_Toc106541728" w:history="1">
        <w:r w:rsidRPr="00030FE4">
          <w:rPr>
            <w:rStyle w:val="Hyperlink"/>
            <w:rFonts w:ascii="Arial" w:hAnsi="Arial" w:cs="Arial"/>
          </w:rPr>
          <w:t>6.4.</w:t>
        </w:r>
        <w:r w:rsidRPr="00030FE4">
          <w:rPr>
            <w:rFonts w:ascii="Arial" w:eastAsia="MS Mincho" w:hAnsi="Arial" w:cs="Arial"/>
            <w:lang w:val="lt-LT" w:eastAsia="lt-LT"/>
          </w:rPr>
          <w:tab/>
        </w:r>
        <w:r w:rsidRPr="00030FE4">
          <w:rPr>
            <w:rStyle w:val="Hyperlink"/>
            <w:rFonts w:ascii="Arial" w:hAnsi="Arial" w:cs="Arial"/>
          </w:rPr>
          <w:t>DARBŲ UŽBAIGIMAS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_Toc106541728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3</w:t>
        </w:r>
        <w:r w:rsidRPr="00030FE4">
          <w:rPr>
            <w:rFonts w:ascii="Arial" w:hAnsi="Arial" w:cs="Arial"/>
            <w:webHidden/>
          </w:rPr>
          <w:fldChar w:fldCharType="end"/>
        </w:r>
      </w:hyperlink>
    </w:p>
    <w:p w14:paraId="136E4D8E" w14:textId="1AFB5866" w:rsidR="00930CB9" w:rsidRPr="00030FE4" w:rsidRDefault="00930CB9" w:rsidP="00930CB9">
      <w:pPr>
        <w:pStyle w:val="TOC1"/>
        <w:rPr>
          <w:rFonts w:ascii="Arial" w:eastAsia="MS Mincho" w:hAnsi="Arial" w:cs="Arial"/>
          <w:noProof/>
          <w:sz w:val="18"/>
          <w:szCs w:val="18"/>
          <w:lang w:val="lt-LT" w:eastAsia="lt-LT"/>
        </w:rPr>
      </w:pPr>
      <w:hyperlink w:anchor="_Toc106541729" w:history="1">
        <w:r w:rsidRPr="00030FE4">
          <w:rPr>
            <w:rStyle w:val="Hyperlink"/>
            <w:rFonts w:ascii="Arial" w:hAnsi="Arial" w:cs="Arial"/>
            <w:caps w:val="0"/>
            <w:noProof/>
            <w:sz w:val="18"/>
            <w:szCs w:val="18"/>
          </w:rPr>
          <w:t>7.</w:t>
        </w:r>
        <w:r w:rsidRPr="00030FE4">
          <w:rPr>
            <w:rFonts w:ascii="Arial" w:eastAsia="MS Mincho" w:hAnsi="Arial" w:cs="Arial"/>
            <w:caps w:val="0"/>
            <w:noProof/>
            <w:sz w:val="18"/>
            <w:szCs w:val="18"/>
            <w:lang w:val="lt-LT" w:eastAsia="lt-LT"/>
          </w:rPr>
          <w:tab/>
        </w:r>
        <w:r w:rsidRPr="00030FE4">
          <w:rPr>
            <w:rStyle w:val="Hyperlink"/>
            <w:rFonts w:ascii="Arial" w:hAnsi="Arial" w:cs="Arial"/>
            <w:caps w:val="0"/>
            <w:noProof/>
            <w:sz w:val="18"/>
            <w:szCs w:val="18"/>
          </w:rPr>
          <w:t>KAINA IR APMOKĖJIMAS</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_Toc106541729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4</w:t>
        </w:r>
        <w:r w:rsidRPr="00030FE4">
          <w:rPr>
            <w:rFonts w:ascii="Arial" w:hAnsi="Arial" w:cs="Arial"/>
            <w:noProof/>
            <w:webHidden/>
            <w:sz w:val="18"/>
            <w:szCs w:val="18"/>
          </w:rPr>
          <w:fldChar w:fldCharType="end"/>
        </w:r>
      </w:hyperlink>
    </w:p>
    <w:p w14:paraId="09A1FF28" w14:textId="06F4C9B0" w:rsidR="00930CB9" w:rsidRPr="00030FE4" w:rsidRDefault="00930CB9" w:rsidP="00930CB9">
      <w:pPr>
        <w:pStyle w:val="TOC2"/>
        <w:rPr>
          <w:rFonts w:ascii="Arial" w:eastAsia="MS Mincho" w:hAnsi="Arial" w:cs="Arial"/>
          <w:lang w:val="lt-LT" w:eastAsia="lt-LT"/>
        </w:rPr>
      </w:pPr>
      <w:hyperlink w:anchor="_Toc106541730" w:history="1">
        <w:r w:rsidRPr="00030FE4">
          <w:rPr>
            <w:rStyle w:val="Hyperlink"/>
            <w:rFonts w:ascii="Arial" w:hAnsi="Arial" w:cs="Arial"/>
          </w:rPr>
          <w:t>7.1.</w:t>
        </w:r>
        <w:r w:rsidRPr="00030FE4">
          <w:rPr>
            <w:rFonts w:ascii="Arial" w:eastAsia="MS Mincho" w:hAnsi="Arial" w:cs="Arial"/>
            <w:lang w:val="lt-LT" w:eastAsia="lt-LT"/>
          </w:rPr>
          <w:tab/>
        </w:r>
        <w:r w:rsidRPr="00030FE4">
          <w:rPr>
            <w:rStyle w:val="Hyperlink"/>
            <w:rFonts w:ascii="Arial" w:hAnsi="Arial" w:cs="Arial"/>
          </w:rPr>
          <w:t>SUTARTIES KAINA</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_Toc106541730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Pr="00030FE4">
          <w:rPr>
            <w:rFonts w:ascii="Arial" w:hAnsi="Arial" w:cs="Arial"/>
            <w:webHidden/>
          </w:rPr>
          <w:fldChar w:fldCharType="end"/>
        </w:r>
      </w:hyperlink>
    </w:p>
    <w:p w14:paraId="26C64859" w14:textId="6C58396D" w:rsidR="00930CB9" w:rsidRPr="00030FE4" w:rsidRDefault="00930CB9" w:rsidP="00930CB9">
      <w:pPr>
        <w:pStyle w:val="TOC2"/>
        <w:rPr>
          <w:rFonts w:ascii="Arial" w:eastAsia="MS Mincho" w:hAnsi="Arial" w:cs="Arial"/>
          <w:lang w:val="lt-LT" w:eastAsia="lt-LT"/>
        </w:rPr>
      </w:pPr>
      <w:hyperlink w:anchor="_Toc106541731" w:history="1">
        <w:r w:rsidRPr="00030FE4">
          <w:rPr>
            <w:rStyle w:val="Hyperlink"/>
            <w:rFonts w:ascii="Arial" w:hAnsi="Arial" w:cs="Arial"/>
          </w:rPr>
          <w:t>7.2.</w:t>
        </w:r>
        <w:r w:rsidRPr="00030FE4">
          <w:rPr>
            <w:rFonts w:ascii="Arial" w:eastAsia="MS Mincho" w:hAnsi="Arial" w:cs="Arial"/>
            <w:lang w:val="lt-LT" w:eastAsia="lt-LT"/>
          </w:rPr>
          <w:tab/>
        </w:r>
        <w:r w:rsidRPr="00030FE4">
          <w:rPr>
            <w:rStyle w:val="Hyperlink"/>
            <w:rFonts w:ascii="Arial" w:hAnsi="Arial" w:cs="Arial"/>
          </w:rPr>
          <w:t>IŠANKSTINIS MOKĖJIMAS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_Toc106541731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Pr="00030FE4">
          <w:rPr>
            <w:rFonts w:ascii="Arial" w:hAnsi="Arial" w:cs="Arial"/>
            <w:webHidden/>
          </w:rPr>
          <w:fldChar w:fldCharType="end"/>
        </w:r>
      </w:hyperlink>
    </w:p>
    <w:p w14:paraId="1FD23542" w14:textId="066CD305" w:rsidR="00930CB9" w:rsidRPr="00030FE4" w:rsidRDefault="00930CB9" w:rsidP="00930CB9">
      <w:pPr>
        <w:pStyle w:val="TOC2"/>
        <w:rPr>
          <w:rFonts w:ascii="Arial" w:eastAsia="MS Mincho" w:hAnsi="Arial" w:cs="Arial"/>
          <w:lang w:val="lt-LT" w:eastAsia="lt-LT"/>
        </w:rPr>
      </w:pPr>
      <w:hyperlink w:anchor="_Toc106541732" w:history="1">
        <w:r w:rsidRPr="00030FE4">
          <w:rPr>
            <w:rStyle w:val="Hyperlink"/>
            <w:rFonts w:ascii="Arial" w:hAnsi="Arial" w:cs="Arial"/>
          </w:rPr>
          <w:t>7.3.</w:t>
        </w:r>
        <w:r w:rsidRPr="00030FE4">
          <w:rPr>
            <w:rFonts w:ascii="Arial" w:eastAsia="MS Mincho" w:hAnsi="Arial" w:cs="Arial"/>
            <w:lang w:val="lt-LT" w:eastAsia="lt-LT"/>
          </w:rPr>
          <w:tab/>
        </w:r>
        <w:r w:rsidRPr="00030FE4">
          <w:rPr>
            <w:rStyle w:val="Hyperlink"/>
            <w:rFonts w:ascii="Arial" w:hAnsi="Arial" w:cs="Arial"/>
          </w:rPr>
          <w:t>APMOKĖJIMAS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_Toc106541732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Pr="00030FE4">
          <w:rPr>
            <w:rFonts w:ascii="Arial" w:hAnsi="Arial" w:cs="Arial"/>
            <w:webHidden/>
          </w:rPr>
          <w:fldChar w:fldCharType="end"/>
        </w:r>
      </w:hyperlink>
    </w:p>
    <w:p w14:paraId="5E51DDEC" w14:textId="408D06AA" w:rsidR="00930CB9" w:rsidRPr="00030FE4" w:rsidRDefault="00930CB9" w:rsidP="00930CB9">
      <w:pPr>
        <w:pStyle w:val="TOC2"/>
        <w:rPr>
          <w:rFonts w:ascii="Arial" w:eastAsia="MS Mincho" w:hAnsi="Arial" w:cs="Arial"/>
          <w:lang w:val="lt-LT" w:eastAsia="lt-LT"/>
        </w:rPr>
      </w:pPr>
      <w:hyperlink w:anchor="_Toc106541733" w:history="1">
        <w:r w:rsidRPr="00030FE4">
          <w:rPr>
            <w:rStyle w:val="Hyperlink"/>
            <w:rFonts w:ascii="Arial" w:hAnsi="Arial" w:cs="Arial"/>
          </w:rPr>
          <w:t>7.4.</w:t>
        </w:r>
        <w:r w:rsidRPr="00030FE4">
          <w:rPr>
            <w:rFonts w:ascii="Arial" w:eastAsia="MS Mincho" w:hAnsi="Arial" w:cs="Arial"/>
            <w:lang w:val="lt-LT" w:eastAsia="lt-LT"/>
          </w:rPr>
          <w:tab/>
        </w:r>
        <w:r w:rsidRPr="00030FE4">
          <w:rPr>
            <w:rStyle w:val="Hyperlink"/>
            <w:rFonts w:ascii="Arial" w:hAnsi="Arial" w:cs="Arial"/>
          </w:rPr>
          <w:t>SULAIKYMAI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_Toc106541733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Pr="00030FE4">
          <w:rPr>
            <w:rFonts w:ascii="Arial" w:hAnsi="Arial" w:cs="Arial"/>
            <w:webHidden/>
          </w:rPr>
          <w:fldChar w:fldCharType="end"/>
        </w:r>
      </w:hyperlink>
    </w:p>
    <w:p w14:paraId="05BB8260" w14:textId="6F94F039" w:rsidR="00930CB9" w:rsidRPr="00030FE4" w:rsidRDefault="00930CB9" w:rsidP="00930CB9">
      <w:pPr>
        <w:pStyle w:val="TOC2"/>
        <w:rPr>
          <w:rFonts w:ascii="Arial" w:eastAsia="MS Mincho" w:hAnsi="Arial" w:cs="Arial"/>
          <w:lang w:val="lt-LT" w:eastAsia="lt-LT"/>
        </w:rPr>
      </w:pPr>
      <w:hyperlink w:anchor="_Toc106541734" w:history="1">
        <w:r w:rsidRPr="00030FE4">
          <w:rPr>
            <w:rStyle w:val="Hyperlink"/>
            <w:rFonts w:ascii="Arial" w:hAnsi="Arial" w:cs="Arial"/>
          </w:rPr>
          <w:t>7.5.</w:t>
        </w:r>
        <w:r w:rsidRPr="00030FE4">
          <w:rPr>
            <w:rFonts w:ascii="Arial" w:eastAsia="MS Mincho" w:hAnsi="Arial" w:cs="Arial"/>
            <w:lang w:val="lt-LT" w:eastAsia="lt-LT"/>
          </w:rPr>
          <w:tab/>
        </w:r>
        <w:r w:rsidRPr="00030FE4">
          <w:rPr>
            <w:rStyle w:val="Hyperlink"/>
            <w:rFonts w:ascii="Arial" w:hAnsi="Arial" w:cs="Arial"/>
          </w:rPr>
          <w:t>KITOS APMOKĖJIMO SĄLYGOS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_Toc106541734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Pr="00030FE4">
          <w:rPr>
            <w:rFonts w:ascii="Arial" w:hAnsi="Arial" w:cs="Arial"/>
            <w:webHidden/>
          </w:rPr>
          <w:fldChar w:fldCharType="end"/>
        </w:r>
      </w:hyperlink>
    </w:p>
    <w:p w14:paraId="058555F9" w14:textId="459F4E64" w:rsidR="00930CB9" w:rsidRPr="00030FE4" w:rsidRDefault="00930CB9" w:rsidP="00930CB9">
      <w:pPr>
        <w:pStyle w:val="TOC1"/>
        <w:rPr>
          <w:rFonts w:ascii="Arial" w:eastAsia="MS Mincho" w:hAnsi="Arial" w:cs="Arial"/>
          <w:noProof/>
          <w:sz w:val="18"/>
          <w:szCs w:val="18"/>
          <w:lang w:val="lt-LT" w:eastAsia="lt-LT"/>
        </w:rPr>
      </w:pPr>
      <w:hyperlink w:anchor="_Toc106541735" w:history="1">
        <w:r w:rsidRPr="00030FE4">
          <w:rPr>
            <w:rStyle w:val="Hyperlink"/>
            <w:rFonts w:ascii="Arial" w:hAnsi="Arial" w:cs="Arial"/>
            <w:caps w:val="0"/>
            <w:noProof/>
            <w:sz w:val="18"/>
            <w:szCs w:val="18"/>
          </w:rPr>
          <w:t>8.</w:t>
        </w:r>
        <w:r w:rsidRPr="00030FE4">
          <w:rPr>
            <w:rFonts w:ascii="Arial" w:eastAsia="MS Mincho" w:hAnsi="Arial" w:cs="Arial"/>
            <w:caps w:val="0"/>
            <w:noProof/>
            <w:sz w:val="18"/>
            <w:szCs w:val="18"/>
            <w:lang w:val="lt-LT" w:eastAsia="lt-LT"/>
          </w:rPr>
          <w:tab/>
        </w:r>
        <w:r w:rsidRPr="00030FE4">
          <w:rPr>
            <w:rStyle w:val="Hyperlink"/>
            <w:rFonts w:ascii="Arial" w:hAnsi="Arial" w:cs="Arial"/>
            <w:caps w:val="0"/>
            <w:noProof/>
            <w:sz w:val="18"/>
            <w:szCs w:val="18"/>
          </w:rPr>
          <w:t>PAKEITIMAI</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_Toc106541735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5</w:t>
        </w:r>
        <w:r w:rsidRPr="00030FE4">
          <w:rPr>
            <w:rFonts w:ascii="Arial" w:hAnsi="Arial" w:cs="Arial"/>
            <w:noProof/>
            <w:webHidden/>
            <w:sz w:val="18"/>
            <w:szCs w:val="18"/>
          </w:rPr>
          <w:fldChar w:fldCharType="end"/>
        </w:r>
      </w:hyperlink>
    </w:p>
    <w:p w14:paraId="673FF4AA" w14:textId="0F98540B" w:rsidR="00930CB9" w:rsidRPr="00030FE4" w:rsidRDefault="00930CB9" w:rsidP="00930CB9">
      <w:pPr>
        <w:pStyle w:val="TOC2"/>
        <w:rPr>
          <w:rFonts w:ascii="Arial" w:eastAsia="MS Mincho" w:hAnsi="Arial" w:cs="Arial"/>
          <w:lang w:val="lt-LT" w:eastAsia="lt-LT"/>
        </w:rPr>
      </w:pPr>
      <w:hyperlink w:anchor="_Toc106541736" w:history="1">
        <w:r w:rsidRPr="00030FE4">
          <w:rPr>
            <w:rStyle w:val="Hyperlink"/>
            <w:rFonts w:ascii="Arial" w:hAnsi="Arial" w:cs="Arial"/>
          </w:rPr>
          <w:t>8.1.</w:t>
        </w:r>
        <w:r w:rsidRPr="00030FE4">
          <w:rPr>
            <w:rFonts w:ascii="Arial" w:eastAsia="MS Mincho" w:hAnsi="Arial" w:cs="Arial"/>
            <w:lang w:val="lt-LT" w:eastAsia="lt-LT"/>
          </w:rPr>
          <w:tab/>
        </w:r>
        <w:r w:rsidRPr="00030FE4">
          <w:rPr>
            <w:rStyle w:val="Hyperlink"/>
            <w:rFonts w:ascii="Arial" w:hAnsi="Arial" w:cs="Arial"/>
          </w:rPr>
          <w:t>DARBŲ PAKEITIMAI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_Toc106541736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Pr="00030FE4">
          <w:rPr>
            <w:rFonts w:ascii="Arial" w:hAnsi="Arial" w:cs="Arial"/>
            <w:webHidden/>
          </w:rPr>
          <w:fldChar w:fldCharType="end"/>
        </w:r>
      </w:hyperlink>
    </w:p>
    <w:p w14:paraId="1B9A1B57" w14:textId="74DAF214" w:rsidR="00930CB9" w:rsidRPr="00030FE4" w:rsidRDefault="00930CB9" w:rsidP="00930CB9">
      <w:pPr>
        <w:pStyle w:val="TOC2"/>
        <w:rPr>
          <w:rFonts w:ascii="Arial" w:eastAsia="MS Mincho" w:hAnsi="Arial" w:cs="Arial"/>
          <w:lang w:val="lt-LT" w:eastAsia="lt-LT"/>
        </w:rPr>
      </w:pPr>
      <w:hyperlink w:anchor="_Toc106541737" w:history="1">
        <w:r w:rsidRPr="00030FE4">
          <w:rPr>
            <w:rStyle w:val="Hyperlink"/>
            <w:rFonts w:ascii="Arial" w:hAnsi="Arial" w:cs="Arial"/>
          </w:rPr>
          <w:t>8.2.</w:t>
        </w:r>
        <w:r w:rsidRPr="00030FE4">
          <w:rPr>
            <w:rFonts w:ascii="Arial" w:eastAsia="MS Mincho" w:hAnsi="Arial" w:cs="Arial"/>
            <w:lang w:val="lt-LT" w:eastAsia="lt-LT"/>
          </w:rPr>
          <w:tab/>
        </w:r>
        <w:r w:rsidRPr="00030FE4">
          <w:rPr>
            <w:rStyle w:val="Hyperlink"/>
            <w:rFonts w:ascii="Arial" w:hAnsi="Arial" w:cs="Arial"/>
          </w:rPr>
          <w:t>ĮSTATYMŲ PASIKEITIMAS – KAINŲ PERSKAIČIAVIMAS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_Toc106541737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6</w:t>
        </w:r>
        <w:r w:rsidRPr="00030FE4">
          <w:rPr>
            <w:rFonts w:ascii="Arial" w:hAnsi="Arial" w:cs="Arial"/>
            <w:webHidden/>
          </w:rPr>
          <w:fldChar w:fldCharType="end"/>
        </w:r>
      </w:hyperlink>
    </w:p>
    <w:p w14:paraId="02179C92" w14:textId="405229D3" w:rsidR="00930CB9" w:rsidRPr="00030FE4" w:rsidRDefault="00930CB9" w:rsidP="00930CB9">
      <w:pPr>
        <w:pStyle w:val="TOC2"/>
        <w:rPr>
          <w:rFonts w:ascii="Arial" w:eastAsia="MS Mincho" w:hAnsi="Arial" w:cs="Arial"/>
          <w:lang w:val="lt-LT" w:eastAsia="lt-LT"/>
        </w:rPr>
      </w:pPr>
      <w:hyperlink w:anchor="_Toc106541738" w:history="1">
        <w:r w:rsidRPr="00030FE4">
          <w:rPr>
            <w:rStyle w:val="Hyperlink"/>
            <w:rFonts w:ascii="Arial" w:hAnsi="Arial" w:cs="Arial"/>
          </w:rPr>
          <w:t>8.3.</w:t>
        </w:r>
        <w:r w:rsidRPr="00030FE4">
          <w:rPr>
            <w:rFonts w:ascii="Arial" w:eastAsia="MS Mincho" w:hAnsi="Arial" w:cs="Arial"/>
            <w:lang w:val="lt-LT" w:eastAsia="lt-LT"/>
          </w:rPr>
          <w:tab/>
        </w:r>
        <w:r w:rsidRPr="00030FE4">
          <w:rPr>
            <w:rStyle w:val="Hyperlink"/>
            <w:rFonts w:ascii="Arial" w:hAnsi="Arial" w:cs="Arial"/>
          </w:rPr>
          <w:t>KAINŲ INDEKSO PASIKEITIMAS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_Toc106541738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6</w:t>
        </w:r>
        <w:r w:rsidRPr="00030FE4">
          <w:rPr>
            <w:rFonts w:ascii="Arial" w:hAnsi="Arial" w:cs="Arial"/>
            <w:webHidden/>
          </w:rPr>
          <w:fldChar w:fldCharType="end"/>
        </w:r>
      </w:hyperlink>
    </w:p>
    <w:p w14:paraId="5EDE36D9" w14:textId="52B0AA06" w:rsidR="00930CB9" w:rsidRPr="00030FE4" w:rsidRDefault="00930CB9" w:rsidP="00930CB9">
      <w:pPr>
        <w:pStyle w:val="TOC1"/>
        <w:rPr>
          <w:rFonts w:ascii="Arial" w:eastAsia="MS Mincho" w:hAnsi="Arial" w:cs="Arial"/>
          <w:noProof/>
          <w:sz w:val="18"/>
          <w:szCs w:val="18"/>
          <w:lang w:val="lt-LT" w:eastAsia="lt-LT"/>
        </w:rPr>
      </w:pPr>
      <w:hyperlink w:anchor="_Toc106541739" w:history="1">
        <w:r w:rsidRPr="00030FE4">
          <w:rPr>
            <w:rStyle w:val="Hyperlink"/>
            <w:rFonts w:ascii="Arial" w:hAnsi="Arial" w:cs="Arial"/>
            <w:caps w:val="0"/>
            <w:noProof/>
            <w:sz w:val="18"/>
            <w:szCs w:val="18"/>
          </w:rPr>
          <w:t>9.</w:t>
        </w:r>
        <w:r w:rsidRPr="00030FE4">
          <w:rPr>
            <w:rFonts w:ascii="Arial" w:eastAsia="MS Mincho" w:hAnsi="Arial" w:cs="Arial"/>
            <w:caps w:val="0"/>
            <w:noProof/>
            <w:sz w:val="18"/>
            <w:szCs w:val="18"/>
            <w:lang w:val="lt-LT" w:eastAsia="lt-LT"/>
          </w:rPr>
          <w:tab/>
        </w:r>
        <w:r w:rsidRPr="00030FE4">
          <w:rPr>
            <w:rStyle w:val="Hyperlink"/>
            <w:rFonts w:ascii="Arial" w:hAnsi="Arial" w:cs="Arial"/>
            <w:caps w:val="0"/>
            <w:noProof/>
            <w:sz w:val="18"/>
            <w:szCs w:val="18"/>
          </w:rPr>
          <w:t>ATSAKOMYBĖ</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_Toc106541739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7</w:t>
        </w:r>
        <w:r w:rsidRPr="00030FE4">
          <w:rPr>
            <w:rFonts w:ascii="Arial" w:hAnsi="Arial" w:cs="Arial"/>
            <w:noProof/>
            <w:webHidden/>
            <w:sz w:val="18"/>
            <w:szCs w:val="18"/>
          </w:rPr>
          <w:fldChar w:fldCharType="end"/>
        </w:r>
      </w:hyperlink>
    </w:p>
    <w:p w14:paraId="0DEB0A50" w14:textId="2B4D99C6" w:rsidR="00930CB9" w:rsidRPr="00030FE4" w:rsidRDefault="00930CB9" w:rsidP="00930CB9">
      <w:pPr>
        <w:pStyle w:val="TOC2"/>
        <w:rPr>
          <w:rFonts w:ascii="Arial" w:eastAsia="MS Mincho" w:hAnsi="Arial" w:cs="Arial"/>
          <w:lang w:val="lt-LT" w:eastAsia="lt-LT"/>
        </w:rPr>
      </w:pPr>
      <w:hyperlink w:anchor="_Toc106541740" w:history="1">
        <w:r w:rsidRPr="00030FE4">
          <w:rPr>
            <w:rStyle w:val="Hyperlink"/>
            <w:rFonts w:ascii="Arial" w:hAnsi="Arial" w:cs="Arial"/>
          </w:rPr>
          <w:t>9.1.</w:t>
        </w:r>
        <w:r w:rsidRPr="00030FE4">
          <w:rPr>
            <w:rFonts w:ascii="Arial" w:eastAsia="MS Mincho" w:hAnsi="Arial" w:cs="Arial"/>
            <w:lang w:val="lt-LT" w:eastAsia="lt-LT"/>
          </w:rPr>
          <w:tab/>
        </w:r>
        <w:r w:rsidRPr="00030FE4">
          <w:rPr>
            <w:rStyle w:val="Hyperlink"/>
            <w:rFonts w:ascii="Arial" w:hAnsi="Arial" w:cs="Arial"/>
          </w:rPr>
          <w:t>KOKYBĖS GARANTIJA</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_Toc106541740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7</w:t>
        </w:r>
        <w:r w:rsidRPr="00030FE4">
          <w:rPr>
            <w:rFonts w:ascii="Arial" w:hAnsi="Arial" w:cs="Arial"/>
            <w:webHidden/>
          </w:rPr>
          <w:fldChar w:fldCharType="end"/>
        </w:r>
      </w:hyperlink>
    </w:p>
    <w:p w14:paraId="0CF763A0" w14:textId="360C997A" w:rsidR="00930CB9" w:rsidRPr="00030FE4" w:rsidRDefault="00930CB9" w:rsidP="00930CB9">
      <w:pPr>
        <w:pStyle w:val="TOC2"/>
        <w:rPr>
          <w:rFonts w:ascii="Arial" w:eastAsia="MS Mincho" w:hAnsi="Arial" w:cs="Arial"/>
          <w:lang w:val="lt-LT" w:eastAsia="lt-LT"/>
        </w:rPr>
      </w:pPr>
      <w:hyperlink w:anchor="_Toc106541741" w:history="1">
        <w:r w:rsidRPr="00030FE4">
          <w:rPr>
            <w:rStyle w:val="Hyperlink"/>
            <w:rFonts w:ascii="Arial" w:hAnsi="Arial" w:cs="Arial"/>
          </w:rPr>
          <w:t>9.2.</w:t>
        </w:r>
        <w:r w:rsidRPr="00030FE4">
          <w:rPr>
            <w:rFonts w:ascii="Arial" w:eastAsia="MS Mincho" w:hAnsi="Arial" w:cs="Arial"/>
            <w:lang w:val="lt-LT" w:eastAsia="lt-LT"/>
          </w:rPr>
          <w:tab/>
        </w:r>
        <w:r w:rsidRPr="00030FE4">
          <w:rPr>
            <w:rStyle w:val="Hyperlink"/>
            <w:rFonts w:ascii="Arial" w:hAnsi="Arial" w:cs="Arial"/>
          </w:rPr>
          <w:t>RIZIKOS PASKIRSTYMAS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_Toc106541741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7</w:t>
        </w:r>
        <w:r w:rsidRPr="00030FE4">
          <w:rPr>
            <w:rFonts w:ascii="Arial" w:hAnsi="Arial" w:cs="Arial"/>
            <w:webHidden/>
          </w:rPr>
          <w:fldChar w:fldCharType="end"/>
        </w:r>
      </w:hyperlink>
    </w:p>
    <w:p w14:paraId="09B5AC52" w14:textId="789ACDD0" w:rsidR="00930CB9" w:rsidRPr="00030FE4" w:rsidRDefault="00930CB9" w:rsidP="00930CB9">
      <w:pPr>
        <w:pStyle w:val="TOC2"/>
        <w:rPr>
          <w:rFonts w:ascii="Arial" w:eastAsia="MS Mincho" w:hAnsi="Arial" w:cs="Arial"/>
          <w:lang w:val="lt-LT" w:eastAsia="lt-LT"/>
        </w:rPr>
      </w:pPr>
      <w:hyperlink w:anchor="_Toc106541742" w:history="1">
        <w:r w:rsidRPr="00030FE4">
          <w:rPr>
            <w:rStyle w:val="Hyperlink"/>
            <w:rFonts w:ascii="Arial" w:hAnsi="Arial" w:cs="Arial"/>
          </w:rPr>
          <w:t>9.3.</w:t>
        </w:r>
        <w:r w:rsidRPr="00030FE4">
          <w:rPr>
            <w:rFonts w:ascii="Arial" w:eastAsia="MS Mincho" w:hAnsi="Arial" w:cs="Arial"/>
            <w:lang w:val="lt-LT" w:eastAsia="lt-LT"/>
          </w:rPr>
          <w:tab/>
        </w:r>
        <w:r w:rsidRPr="00030FE4">
          <w:rPr>
            <w:rStyle w:val="Hyperlink"/>
            <w:rFonts w:ascii="Arial" w:hAnsi="Arial" w:cs="Arial"/>
          </w:rPr>
          <w:t>ĮSIPAREIGOJIMŲ NEVYKDYMAS ARBA NETINKAMAS VYKDYMAS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_Toc106541742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8</w:t>
        </w:r>
        <w:r w:rsidRPr="00030FE4">
          <w:rPr>
            <w:rFonts w:ascii="Arial" w:hAnsi="Arial" w:cs="Arial"/>
            <w:webHidden/>
          </w:rPr>
          <w:fldChar w:fldCharType="end"/>
        </w:r>
      </w:hyperlink>
    </w:p>
    <w:p w14:paraId="19A08C4D" w14:textId="75C0ED6E" w:rsidR="00930CB9" w:rsidRPr="00030FE4" w:rsidRDefault="00930CB9" w:rsidP="00930CB9">
      <w:pPr>
        <w:pStyle w:val="TOC2"/>
        <w:rPr>
          <w:rFonts w:ascii="Arial" w:eastAsia="MS Mincho" w:hAnsi="Arial" w:cs="Arial"/>
          <w:lang w:val="lt-LT" w:eastAsia="lt-LT"/>
        </w:rPr>
      </w:pPr>
      <w:hyperlink w:anchor="_Toc106541743" w:history="1">
        <w:r w:rsidRPr="00030FE4">
          <w:rPr>
            <w:rStyle w:val="Hyperlink"/>
            <w:rFonts w:ascii="Arial" w:hAnsi="Arial" w:cs="Arial"/>
          </w:rPr>
          <w:t>9.4.</w:t>
        </w:r>
        <w:r w:rsidRPr="00030FE4">
          <w:rPr>
            <w:rFonts w:ascii="Arial" w:eastAsia="MS Mincho" w:hAnsi="Arial" w:cs="Arial"/>
            <w:lang w:val="lt-LT" w:eastAsia="lt-LT"/>
          </w:rPr>
          <w:tab/>
        </w:r>
        <w:r w:rsidRPr="00030FE4">
          <w:rPr>
            <w:rStyle w:val="Hyperlink"/>
            <w:rFonts w:ascii="Arial" w:hAnsi="Arial" w:cs="Arial"/>
          </w:rPr>
          <w:t>NETESYBOS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_Toc106541743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8</w:t>
        </w:r>
        <w:r w:rsidRPr="00030FE4">
          <w:rPr>
            <w:rFonts w:ascii="Arial" w:hAnsi="Arial" w:cs="Arial"/>
            <w:webHidden/>
          </w:rPr>
          <w:fldChar w:fldCharType="end"/>
        </w:r>
      </w:hyperlink>
    </w:p>
    <w:p w14:paraId="3F331687" w14:textId="07D00A2F" w:rsidR="00930CB9" w:rsidRPr="00030FE4" w:rsidRDefault="00930CB9" w:rsidP="00930CB9">
      <w:pPr>
        <w:pStyle w:val="TOC2"/>
        <w:rPr>
          <w:rFonts w:ascii="Arial" w:eastAsia="MS Mincho" w:hAnsi="Arial" w:cs="Arial"/>
          <w:lang w:val="lt-LT" w:eastAsia="lt-LT"/>
        </w:rPr>
      </w:pPr>
      <w:hyperlink w:anchor="_Toc106541744" w:history="1">
        <w:r w:rsidRPr="00030FE4">
          <w:rPr>
            <w:rStyle w:val="Hyperlink"/>
            <w:rFonts w:ascii="Arial" w:hAnsi="Arial" w:cs="Arial"/>
          </w:rPr>
          <w:t>9.5.</w:t>
        </w:r>
        <w:r w:rsidRPr="00030FE4">
          <w:rPr>
            <w:rFonts w:ascii="Arial" w:eastAsia="MS Mincho" w:hAnsi="Arial" w:cs="Arial"/>
            <w:lang w:val="lt-LT" w:eastAsia="lt-LT"/>
          </w:rPr>
          <w:tab/>
        </w:r>
        <w:r w:rsidRPr="00030FE4">
          <w:rPr>
            <w:rStyle w:val="Hyperlink"/>
            <w:rFonts w:ascii="Arial" w:hAnsi="Arial" w:cs="Arial"/>
          </w:rPr>
          <w:t>ATSAKOMYBĖS RIBOJIMAS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_Toc106541744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9</w:t>
        </w:r>
        <w:r w:rsidRPr="00030FE4">
          <w:rPr>
            <w:rFonts w:ascii="Arial" w:hAnsi="Arial" w:cs="Arial"/>
            <w:webHidden/>
          </w:rPr>
          <w:fldChar w:fldCharType="end"/>
        </w:r>
      </w:hyperlink>
    </w:p>
    <w:p w14:paraId="25F4077F" w14:textId="249CBB91" w:rsidR="00930CB9" w:rsidRPr="00030FE4" w:rsidRDefault="00930CB9" w:rsidP="00930CB9">
      <w:pPr>
        <w:pStyle w:val="TOC2"/>
        <w:rPr>
          <w:rFonts w:ascii="Arial" w:eastAsia="MS Mincho" w:hAnsi="Arial" w:cs="Arial"/>
          <w:lang w:val="lt-LT" w:eastAsia="lt-LT"/>
        </w:rPr>
      </w:pPr>
      <w:hyperlink w:anchor="_Toc106541745" w:history="1">
        <w:r w:rsidRPr="00030FE4">
          <w:rPr>
            <w:rStyle w:val="Hyperlink"/>
            <w:rFonts w:ascii="Arial" w:hAnsi="Arial" w:cs="Arial"/>
          </w:rPr>
          <w:t>9.6.</w:t>
        </w:r>
        <w:r w:rsidRPr="00030FE4">
          <w:rPr>
            <w:rFonts w:ascii="Arial" w:eastAsia="MS Mincho" w:hAnsi="Arial" w:cs="Arial"/>
            <w:lang w:val="lt-LT" w:eastAsia="lt-LT"/>
          </w:rPr>
          <w:tab/>
        </w:r>
        <w:r w:rsidRPr="00030FE4">
          <w:rPr>
            <w:rStyle w:val="Hyperlink"/>
            <w:rFonts w:ascii="Arial" w:hAnsi="Arial" w:cs="Arial"/>
          </w:rPr>
          <w:t>ATLEIDIMAS NUO ATSAKOMYBĖS</w:t>
        </w:r>
        <w:r w:rsidRPr="00030FE4">
          <w:rPr>
            <w:rFonts w:ascii="Arial" w:hAnsi="Arial" w:cs="Arial"/>
            <w:webHidden/>
          </w:rPr>
          <w:tab/>
        </w:r>
        <w:r w:rsidR="00B40849">
          <w:rPr>
            <w:rFonts w:ascii="Arial" w:hAnsi="Arial" w:cs="Arial"/>
            <w:webHidden/>
          </w:rPr>
          <w:t>30</w:t>
        </w:r>
      </w:hyperlink>
    </w:p>
    <w:p w14:paraId="1DD04D6F" w14:textId="31418962" w:rsidR="00930CB9" w:rsidRPr="00030FE4" w:rsidRDefault="00930CB9" w:rsidP="00930CB9">
      <w:pPr>
        <w:pStyle w:val="TOC2"/>
        <w:rPr>
          <w:rFonts w:ascii="Arial" w:eastAsia="MS Mincho" w:hAnsi="Arial" w:cs="Arial"/>
          <w:lang w:val="lt-LT" w:eastAsia="lt-LT"/>
        </w:rPr>
      </w:pPr>
      <w:hyperlink w:anchor="_Toc106541746" w:history="1">
        <w:r w:rsidRPr="00030FE4">
          <w:rPr>
            <w:rStyle w:val="Hyperlink"/>
            <w:rFonts w:ascii="Arial" w:hAnsi="Arial" w:cs="Arial"/>
          </w:rPr>
          <w:t>9.7.</w:t>
        </w:r>
        <w:r w:rsidRPr="00030FE4">
          <w:rPr>
            <w:rFonts w:ascii="Arial" w:eastAsia="MS Mincho" w:hAnsi="Arial" w:cs="Arial"/>
            <w:lang w:val="lt-LT" w:eastAsia="lt-LT"/>
          </w:rPr>
          <w:tab/>
        </w:r>
        <w:r w:rsidRPr="00030FE4">
          <w:rPr>
            <w:rStyle w:val="Hyperlink"/>
            <w:rFonts w:ascii="Arial" w:hAnsi="Arial" w:cs="Arial"/>
          </w:rPr>
          <w:t>SUTARTIES ĮVYKDYMO UŽTIKRINIMAS</w:t>
        </w:r>
        <w:r w:rsidRPr="00030FE4">
          <w:rPr>
            <w:rFonts w:ascii="Arial" w:hAnsi="Arial" w:cs="Arial"/>
            <w:webHidden/>
          </w:rPr>
          <w:tab/>
        </w:r>
        <w:r w:rsidR="00B40849">
          <w:rPr>
            <w:rFonts w:ascii="Arial" w:hAnsi="Arial" w:cs="Arial"/>
            <w:webHidden/>
          </w:rPr>
          <w:t>30</w:t>
        </w:r>
      </w:hyperlink>
    </w:p>
    <w:p w14:paraId="5B375AF0" w14:textId="598260EB" w:rsidR="00930CB9" w:rsidRPr="00030FE4" w:rsidRDefault="00930CB9" w:rsidP="00930CB9">
      <w:pPr>
        <w:pStyle w:val="TOC2"/>
        <w:rPr>
          <w:rFonts w:ascii="Arial" w:eastAsia="MS Mincho" w:hAnsi="Arial" w:cs="Arial"/>
          <w:lang w:val="lt-LT" w:eastAsia="lt-LT"/>
        </w:rPr>
      </w:pPr>
      <w:hyperlink w:anchor="_Toc106541747" w:history="1">
        <w:r w:rsidRPr="00030FE4">
          <w:rPr>
            <w:rStyle w:val="Hyperlink"/>
            <w:rFonts w:ascii="Arial" w:hAnsi="Arial" w:cs="Arial"/>
          </w:rPr>
          <w:t>9.8.</w:t>
        </w:r>
        <w:r w:rsidRPr="00030FE4">
          <w:rPr>
            <w:rFonts w:ascii="Arial" w:eastAsia="MS Mincho" w:hAnsi="Arial" w:cs="Arial"/>
            <w:lang w:val="lt-LT" w:eastAsia="lt-LT"/>
          </w:rPr>
          <w:tab/>
        </w:r>
        <w:r w:rsidRPr="00030FE4">
          <w:rPr>
            <w:rStyle w:val="Hyperlink"/>
            <w:rFonts w:ascii="Arial" w:hAnsi="Arial" w:cs="Arial"/>
          </w:rPr>
          <w:t>DRAUDIMAS</w:t>
        </w:r>
        <w:r w:rsidRPr="00030FE4">
          <w:rPr>
            <w:rFonts w:ascii="Arial" w:hAnsi="Arial" w:cs="Arial"/>
            <w:webHidden/>
          </w:rPr>
          <w:tab/>
        </w:r>
        <w:r w:rsidR="00B40849">
          <w:rPr>
            <w:rFonts w:ascii="Arial" w:hAnsi="Arial" w:cs="Arial"/>
            <w:webHidden/>
          </w:rPr>
          <w:t>30</w:t>
        </w:r>
      </w:hyperlink>
    </w:p>
    <w:p w14:paraId="75A88B31" w14:textId="578CC834" w:rsidR="00930CB9" w:rsidRPr="00030FE4" w:rsidRDefault="00930CB9" w:rsidP="00930CB9">
      <w:pPr>
        <w:pStyle w:val="TOC2"/>
        <w:rPr>
          <w:rFonts w:ascii="Arial" w:eastAsia="MS Mincho" w:hAnsi="Arial" w:cs="Arial"/>
          <w:lang w:val="lt-LT" w:eastAsia="lt-LT"/>
        </w:rPr>
      </w:pPr>
      <w:hyperlink w:anchor="_Toc106541748" w:history="1">
        <w:r w:rsidRPr="00030FE4">
          <w:rPr>
            <w:rStyle w:val="Hyperlink"/>
            <w:rFonts w:ascii="Arial" w:hAnsi="Arial" w:cs="Arial"/>
          </w:rPr>
          <w:t>9.9.</w:t>
        </w:r>
        <w:r w:rsidRPr="00030FE4">
          <w:rPr>
            <w:rFonts w:ascii="Arial" w:eastAsia="MS Mincho" w:hAnsi="Arial" w:cs="Arial"/>
            <w:lang w:val="lt-LT" w:eastAsia="lt-LT"/>
          </w:rPr>
          <w:tab/>
        </w:r>
        <w:r w:rsidRPr="00030FE4">
          <w:rPr>
            <w:rStyle w:val="Hyperlink"/>
            <w:rFonts w:ascii="Arial" w:hAnsi="Arial" w:cs="Arial"/>
          </w:rPr>
          <w:t>GARANTINIŲ ĮSIPAREIGOJIMŲ UŽTIKRINIMAS</w:t>
        </w:r>
        <w:r w:rsidRPr="00030FE4">
          <w:rPr>
            <w:rFonts w:ascii="Arial" w:hAnsi="Arial" w:cs="Arial"/>
            <w:webHidden/>
          </w:rPr>
          <w:tab/>
        </w:r>
        <w:r w:rsidR="00B40849">
          <w:rPr>
            <w:rFonts w:ascii="Arial" w:hAnsi="Arial" w:cs="Arial"/>
            <w:webHidden/>
          </w:rPr>
          <w:t>3</w:t>
        </w:r>
        <w:r w:rsidR="00E45E59">
          <w:rPr>
            <w:rFonts w:ascii="Arial" w:hAnsi="Arial" w:cs="Arial"/>
            <w:webHidden/>
          </w:rPr>
          <w:t>1</w:t>
        </w:r>
      </w:hyperlink>
    </w:p>
    <w:p w14:paraId="5DF0C71E" w14:textId="5AF0CEFD" w:rsidR="00930CB9" w:rsidRPr="00030FE4" w:rsidRDefault="00930CB9" w:rsidP="00930CB9">
      <w:pPr>
        <w:pStyle w:val="TOC1"/>
        <w:rPr>
          <w:rFonts w:ascii="Arial" w:eastAsia="MS Mincho" w:hAnsi="Arial" w:cs="Arial"/>
          <w:noProof/>
          <w:sz w:val="18"/>
          <w:szCs w:val="18"/>
          <w:lang w:val="lt-LT" w:eastAsia="lt-LT"/>
        </w:rPr>
      </w:pPr>
      <w:hyperlink w:anchor="_Toc106541749" w:history="1">
        <w:r w:rsidRPr="00030FE4">
          <w:rPr>
            <w:rStyle w:val="Hyperlink"/>
            <w:rFonts w:ascii="Arial" w:hAnsi="Arial" w:cs="Arial"/>
            <w:caps w:val="0"/>
            <w:noProof/>
            <w:sz w:val="18"/>
            <w:szCs w:val="18"/>
          </w:rPr>
          <w:t>10.</w:t>
        </w:r>
        <w:r w:rsidRPr="00030FE4">
          <w:rPr>
            <w:rFonts w:ascii="Arial" w:eastAsia="MS Mincho" w:hAnsi="Arial" w:cs="Arial"/>
            <w:caps w:val="0"/>
            <w:noProof/>
            <w:sz w:val="18"/>
            <w:szCs w:val="18"/>
            <w:lang w:val="lt-LT" w:eastAsia="lt-LT"/>
          </w:rPr>
          <w:tab/>
        </w:r>
        <w:r w:rsidRPr="00030FE4">
          <w:rPr>
            <w:rStyle w:val="Hyperlink"/>
            <w:rFonts w:ascii="Arial" w:hAnsi="Arial" w:cs="Arial"/>
            <w:caps w:val="0"/>
            <w:noProof/>
            <w:sz w:val="18"/>
            <w:szCs w:val="18"/>
          </w:rPr>
          <w:t>SUTARTIS</w:t>
        </w:r>
        <w:r w:rsidRPr="00030FE4">
          <w:rPr>
            <w:rFonts w:ascii="Arial" w:hAnsi="Arial" w:cs="Arial"/>
            <w:caps w:val="0"/>
            <w:noProof/>
            <w:webHidden/>
            <w:sz w:val="18"/>
            <w:szCs w:val="18"/>
          </w:rPr>
          <w:tab/>
        </w:r>
        <w:r w:rsidR="00E45E59">
          <w:rPr>
            <w:rFonts w:ascii="Arial" w:hAnsi="Arial" w:cs="Arial"/>
            <w:noProof/>
            <w:webHidden/>
            <w:sz w:val="18"/>
            <w:szCs w:val="18"/>
          </w:rPr>
          <w:t>31</w:t>
        </w:r>
      </w:hyperlink>
    </w:p>
    <w:p w14:paraId="7913AE86" w14:textId="65A31CFE" w:rsidR="00930CB9" w:rsidRPr="00030FE4" w:rsidRDefault="00930CB9" w:rsidP="00930CB9">
      <w:pPr>
        <w:pStyle w:val="TOC2"/>
        <w:rPr>
          <w:rFonts w:ascii="Arial" w:eastAsia="MS Mincho" w:hAnsi="Arial" w:cs="Arial"/>
          <w:lang w:val="lt-LT" w:eastAsia="lt-LT"/>
        </w:rPr>
      </w:pPr>
      <w:hyperlink w:anchor="_Toc106541750" w:history="1">
        <w:r w:rsidRPr="00030FE4">
          <w:rPr>
            <w:rStyle w:val="Hyperlink"/>
            <w:rFonts w:ascii="Arial" w:hAnsi="Arial" w:cs="Arial"/>
          </w:rPr>
          <w:t>10.1.</w:t>
        </w:r>
        <w:r w:rsidRPr="00030FE4">
          <w:rPr>
            <w:rFonts w:ascii="Arial" w:eastAsia="MS Mincho" w:hAnsi="Arial" w:cs="Arial"/>
            <w:lang w:val="lt-LT" w:eastAsia="lt-LT"/>
          </w:rPr>
          <w:tab/>
        </w:r>
        <w:r w:rsidRPr="00030FE4">
          <w:rPr>
            <w:rStyle w:val="Hyperlink"/>
            <w:rFonts w:ascii="Arial" w:hAnsi="Arial" w:cs="Arial"/>
          </w:rPr>
          <w:t>SUTARTIES GALIOJIMAS</w:t>
        </w:r>
        <w:r w:rsidRPr="00030FE4">
          <w:rPr>
            <w:rFonts w:ascii="Arial" w:hAnsi="Arial" w:cs="Arial"/>
            <w:webHidden/>
          </w:rPr>
          <w:tab/>
        </w:r>
        <w:r w:rsidR="00E45E59">
          <w:rPr>
            <w:rFonts w:ascii="Arial" w:hAnsi="Arial" w:cs="Arial"/>
            <w:webHidden/>
          </w:rPr>
          <w:t>31</w:t>
        </w:r>
      </w:hyperlink>
    </w:p>
    <w:p w14:paraId="031B48B7" w14:textId="01CA4463" w:rsidR="00930CB9" w:rsidRPr="00030FE4" w:rsidRDefault="00930CB9" w:rsidP="00930CB9">
      <w:pPr>
        <w:pStyle w:val="TOC2"/>
        <w:rPr>
          <w:rFonts w:ascii="Arial" w:eastAsia="MS Mincho" w:hAnsi="Arial" w:cs="Arial"/>
          <w:lang w:val="lt-LT" w:eastAsia="lt-LT"/>
        </w:rPr>
      </w:pPr>
      <w:hyperlink w:anchor="_Toc106541751" w:history="1">
        <w:r w:rsidRPr="00030FE4">
          <w:rPr>
            <w:rStyle w:val="Hyperlink"/>
            <w:rFonts w:ascii="Arial" w:hAnsi="Arial" w:cs="Arial"/>
          </w:rPr>
          <w:t>10.2.</w:t>
        </w:r>
        <w:r w:rsidRPr="00030FE4">
          <w:rPr>
            <w:rFonts w:ascii="Arial" w:eastAsia="MS Mincho" w:hAnsi="Arial" w:cs="Arial"/>
            <w:lang w:val="lt-LT" w:eastAsia="lt-LT"/>
          </w:rPr>
          <w:tab/>
        </w:r>
        <w:r w:rsidRPr="00030FE4">
          <w:rPr>
            <w:rStyle w:val="Hyperlink"/>
            <w:rFonts w:ascii="Arial" w:hAnsi="Arial" w:cs="Arial"/>
          </w:rPr>
          <w:t>SUTARTIES KEITIMAS</w:t>
        </w:r>
        <w:r w:rsidRPr="00030FE4">
          <w:rPr>
            <w:rFonts w:ascii="Arial" w:hAnsi="Arial" w:cs="Arial"/>
            <w:webHidden/>
          </w:rPr>
          <w:tab/>
        </w:r>
        <w:r w:rsidR="00E45E59">
          <w:rPr>
            <w:rFonts w:ascii="Arial" w:hAnsi="Arial" w:cs="Arial"/>
            <w:webHidden/>
          </w:rPr>
          <w:t>31</w:t>
        </w:r>
      </w:hyperlink>
    </w:p>
    <w:p w14:paraId="48C135AC" w14:textId="1591EC83" w:rsidR="00930CB9" w:rsidRPr="00030FE4" w:rsidRDefault="00930CB9" w:rsidP="00930CB9">
      <w:pPr>
        <w:pStyle w:val="TOC2"/>
        <w:rPr>
          <w:rFonts w:ascii="Arial" w:eastAsia="MS Mincho" w:hAnsi="Arial" w:cs="Arial"/>
          <w:lang w:val="lt-LT" w:eastAsia="lt-LT"/>
        </w:rPr>
      </w:pPr>
      <w:hyperlink w:anchor="_Toc106541752" w:history="1">
        <w:r w:rsidRPr="00030FE4">
          <w:rPr>
            <w:rStyle w:val="Hyperlink"/>
            <w:rFonts w:ascii="Arial" w:hAnsi="Arial" w:cs="Arial"/>
          </w:rPr>
          <w:t>10.3.</w:t>
        </w:r>
        <w:r w:rsidRPr="00030FE4">
          <w:rPr>
            <w:rFonts w:ascii="Arial" w:eastAsia="MS Mincho" w:hAnsi="Arial" w:cs="Arial"/>
            <w:lang w:val="lt-LT" w:eastAsia="lt-LT"/>
          </w:rPr>
          <w:tab/>
        </w:r>
        <w:r w:rsidRPr="00030FE4">
          <w:rPr>
            <w:rStyle w:val="Hyperlink"/>
            <w:rFonts w:ascii="Arial" w:hAnsi="Arial" w:cs="Arial"/>
          </w:rPr>
          <w:t>SUTARTIES NUTRAUKIMAS</w:t>
        </w:r>
        <w:r w:rsidRPr="00030FE4">
          <w:rPr>
            <w:rFonts w:ascii="Arial" w:hAnsi="Arial" w:cs="Arial"/>
            <w:webHidden/>
          </w:rPr>
          <w:tab/>
        </w:r>
        <w:r w:rsidR="00E45E59">
          <w:rPr>
            <w:rFonts w:ascii="Arial" w:hAnsi="Arial" w:cs="Arial"/>
            <w:webHidden/>
          </w:rPr>
          <w:t>32</w:t>
        </w:r>
      </w:hyperlink>
    </w:p>
    <w:p w14:paraId="3734F33C" w14:textId="00448314" w:rsidR="00930CB9" w:rsidRPr="00030FE4" w:rsidRDefault="00930CB9" w:rsidP="00930CB9">
      <w:pPr>
        <w:pStyle w:val="TOC2"/>
        <w:rPr>
          <w:rFonts w:ascii="Arial" w:eastAsia="MS Mincho" w:hAnsi="Arial" w:cs="Arial"/>
          <w:lang w:val="lt-LT" w:eastAsia="lt-LT"/>
        </w:rPr>
      </w:pPr>
      <w:hyperlink w:anchor="_Toc106541753" w:history="1">
        <w:r w:rsidRPr="00030FE4">
          <w:rPr>
            <w:rStyle w:val="Hyperlink"/>
            <w:rFonts w:ascii="Arial" w:hAnsi="Arial" w:cs="Arial"/>
          </w:rPr>
          <w:t>10.4.</w:t>
        </w:r>
        <w:r w:rsidRPr="00030FE4">
          <w:rPr>
            <w:rFonts w:ascii="Arial" w:eastAsia="MS Mincho" w:hAnsi="Arial" w:cs="Arial"/>
            <w:lang w:val="lt-LT" w:eastAsia="lt-LT"/>
          </w:rPr>
          <w:tab/>
        </w:r>
        <w:r w:rsidRPr="00030FE4">
          <w:rPr>
            <w:rStyle w:val="Hyperlink"/>
            <w:rFonts w:ascii="Arial" w:hAnsi="Arial" w:cs="Arial"/>
          </w:rPr>
          <w:t>SUTARTIES AIŠKINIMAS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_Toc106541753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3</w:t>
        </w:r>
        <w:r w:rsidRPr="00030FE4">
          <w:rPr>
            <w:rFonts w:ascii="Arial" w:hAnsi="Arial" w:cs="Arial"/>
            <w:webHidden/>
          </w:rPr>
          <w:fldChar w:fldCharType="end"/>
        </w:r>
      </w:hyperlink>
    </w:p>
    <w:p w14:paraId="056416EC" w14:textId="49BCC75D" w:rsidR="00930CB9" w:rsidRPr="00030FE4" w:rsidRDefault="00930CB9" w:rsidP="00930CB9">
      <w:pPr>
        <w:pStyle w:val="TOC1"/>
        <w:rPr>
          <w:rFonts w:ascii="Arial" w:eastAsia="MS Mincho" w:hAnsi="Arial" w:cs="Arial"/>
          <w:noProof/>
          <w:sz w:val="18"/>
          <w:szCs w:val="18"/>
          <w:lang w:val="lt-LT" w:eastAsia="lt-LT"/>
        </w:rPr>
      </w:pPr>
      <w:hyperlink w:anchor="_Toc106541754" w:history="1">
        <w:r w:rsidRPr="00030FE4">
          <w:rPr>
            <w:rStyle w:val="Hyperlink"/>
            <w:rFonts w:ascii="Arial" w:hAnsi="Arial" w:cs="Arial"/>
            <w:caps w:val="0"/>
            <w:noProof/>
            <w:sz w:val="18"/>
            <w:szCs w:val="18"/>
          </w:rPr>
          <w:t>11.</w:t>
        </w:r>
        <w:r w:rsidRPr="00030FE4">
          <w:rPr>
            <w:rFonts w:ascii="Arial" w:eastAsia="MS Mincho" w:hAnsi="Arial" w:cs="Arial"/>
            <w:caps w:val="0"/>
            <w:noProof/>
            <w:sz w:val="18"/>
            <w:szCs w:val="18"/>
            <w:lang w:val="lt-LT" w:eastAsia="lt-LT"/>
          </w:rPr>
          <w:tab/>
        </w:r>
        <w:r w:rsidRPr="00030FE4">
          <w:rPr>
            <w:rStyle w:val="Hyperlink"/>
            <w:rFonts w:ascii="Arial" w:hAnsi="Arial" w:cs="Arial"/>
            <w:caps w:val="0"/>
            <w:noProof/>
            <w:sz w:val="18"/>
            <w:szCs w:val="18"/>
          </w:rPr>
          <w:t>BAIGIAMOS NUOSTATOS</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_Toc106541754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00A01C98" w:rsidRPr="00030FE4">
          <w:rPr>
            <w:rFonts w:ascii="Arial" w:hAnsi="Arial" w:cs="Arial"/>
            <w:noProof/>
            <w:webHidden/>
            <w:sz w:val="18"/>
            <w:szCs w:val="18"/>
          </w:rPr>
          <w:t>3</w:t>
        </w:r>
        <w:r w:rsidR="00E45E59">
          <w:rPr>
            <w:rFonts w:ascii="Arial" w:hAnsi="Arial" w:cs="Arial"/>
            <w:noProof/>
            <w:webHidden/>
            <w:sz w:val="18"/>
            <w:szCs w:val="18"/>
          </w:rPr>
          <w:t>3</w:t>
        </w:r>
        <w:r w:rsidRPr="00030FE4">
          <w:rPr>
            <w:rFonts w:ascii="Arial" w:hAnsi="Arial" w:cs="Arial"/>
            <w:noProof/>
            <w:webHidden/>
            <w:sz w:val="18"/>
            <w:szCs w:val="18"/>
          </w:rPr>
          <w:fldChar w:fldCharType="end"/>
        </w:r>
      </w:hyperlink>
    </w:p>
    <w:p w14:paraId="6BD01234" w14:textId="2AF8AE60" w:rsidR="00930CB9" w:rsidRPr="00030FE4" w:rsidRDefault="00930CB9" w:rsidP="00930CB9">
      <w:pPr>
        <w:pStyle w:val="TOC2"/>
        <w:rPr>
          <w:rFonts w:ascii="Arial" w:eastAsia="MS Mincho" w:hAnsi="Arial" w:cs="Arial"/>
          <w:lang w:val="lt-LT" w:eastAsia="lt-LT"/>
        </w:rPr>
      </w:pPr>
      <w:hyperlink w:anchor="_Toc106541755" w:history="1">
        <w:r w:rsidRPr="00030FE4">
          <w:rPr>
            <w:rStyle w:val="Hyperlink"/>
            <w:rFonts w:ascii="Arial" w:hAnsi="Arial" w:cs="Arial"/>
          </w:rPr>
          <w:t>11.1.</w:t>
        </w:r>
        <w:r w:rsidRPr="00030FE4">
          <w:rPr>
            <w:rFonts w:ascii="Arial" w:eastAsia="MS Mincho" w:hAnsi="Arial" w:cs="Arial"/>
            <w:lang w:val="lt-LT" w:eastAsia="lt-LT"/>
          </w:rPr>
          <w:tab/>
        </w:r>
        <w:r w:rsidRPr="00030FE4">
          <w:rPr>
            <w:rStyle w:val="Hyperlink"/>
            <w:rFonts w:ascii="Arial" w:hAnsi="Arial" w:cs="Arial"/>
          </w:rPr>
          <w:t>NACIONALINIO SAUGUMO INTERESŲ UŽTIKRINIMAS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_Toc106541755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3</w:t>
        </w:r>
        <w:r w:rsidRPr="00030FE4">
          <w:rPr>
            <w:rFonts w:ascii="Arial" w:hAnsi="Arial" w:cs="Arial"/>
            <w:webHidden/>
          </w:rPr>
          <w:fldChar w:fldCharType="end"/>
        </w:r>
      </w:hyperlink>
    </w:p>
    <w:p w14:paraId="2857571E" w14:textId="258F14F5" w:rsidR="00930CB9" w:rsidRPr="00030FE4" w:rsidRDefault="00930CB9" w:rsidP="00930CB9">
      <w:pPr>
        <w:pStyle w:val="TOC2"/>
        <w:rPr>
          <w:rFonts w:ascii="Arial" w:eastAsia="MS Mincho" w:hAnsi="Arial" w:cs="Arial"/>
          <w:lang w:val="lt-LT" w:eastAsia="lt-LT"/>
        </w:rPr>
      </w:pPr>
      <w:hyperlink w:anchor="_Toc106541756" w:history="1">
        <w:r w:rsidRPr="00030FE4">
          <w:rPr>
            <w:rStyle w:val="Hyperlink"/>
            <w:rFonts w:ascii="Arial" w:hAnsi="Arial" w:cs="Arial"/>
          </w:rPr>
          <w:t>11.2.</w:t>
        </w:r>
        <w:r w:rsidRPr="00030FE4">
          <w:rPr>
            <w:rFonts w:ascii="Arial" w:eastAsia="MS Mincho" w:hAnsi="Arial" w:cs="Arial"/>
            <w:lang w:val="lt-LT" w:eastAsia="lt-LT"/>
          </w:rPr>
          <w:tab/>
        </w:r>
        <w:r w:rsidRPr="00030FE4">
          <w:rPr>
            <w:rStyle w:val="Hyperlink"/>
            <w:rFonts w:ascii="Arial" w:hAnsi="Arial" w:cs="Arial"/>
          </w:rPr>
          <w:t>INTERESŲ KONFLIKTAS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_Toc106541756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4</w:t>
        </w:r>
        <w:r w:rsidRPr="00030FE4">
          <w:rPr>
            <w:rFonts w:ascii="Arial" w:hAnsi="Arial" w:cs="Arial"/>
            <w:webHidden/>
          </w:rPr>
          <w:fldChar w:fldCharType="end"/>
        </w:r>
      </w:hyperlink>
    </w:p>
    <w:p w14:paraId="39B5E80D" w14:textId="607E6D19" w:rsidR="00930CB9" w:rsidRPr="00030FE4" w:rsidRDefault="00930CB9" w:rsidP="00930CB9">
      <w:pPr>
        <w:pStyle w:val="TOC2"/>
        <w:rPr>
          <w:rFonts w:ascii="Arial" w:eastAsia="MS Mincho" w:hAnsi="Arial" w:cs="Arial"/>
          <w:lang w:val="lt-LT" w:eastAsia="lt-LT"/>
        </w:rPr>
      </w:pPr>
      <w:hyperlink w:anchor="_Toc106541757" w:history="1">
        <w:r w:rsidRPr="00030FE4">
          <w:rPr>
            <w:rStyle w:val="Hyperlink"/>
            <w:rFonts w:ascii="Arial" w:hAnsi="Arial" w:cs="Arial"/>
          </w:rPr>
          <w:t>11.3.</w:t>
        </w:r>
        <w:r w:rsidRPr="00030FE4">
          <w:rPr>
            <w:rFonts w:ascii="Arial" w:eastAsia="MS Mincho" w:hAnsi="Arial" w:cs="Arial"/>
            <w:lang w:val="lt-LT" w:eastAsia="lt-LT"/>
          </w:rPr>
          <w:tab/>
        </w:r>
        <w:r w:rsidRPr="00030FE4">
          <w:rPr>
            <w:rStyle w:val="Hyperlink"/>
            <w:rFonts w:ascii="Arial" w:hAnsi="Arial" w:cs="Arial"/>
          </w:rPr>
          <w:t>PAREIŠKIMAI IR GARANTIJOS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_Toc106541757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4</w:t>
        </w:r>
        <w:r w:rsidRPr="00030FE4">
          <w:rPr>
            <w:rFonts w:ascii="Arial" w:hAnsi="Arial" w:cs="Arial"/>
            <w:webHidden/>
          </w:rPr>
          <w:fldChar w:fldCharType="end"/>
        </w:r>
      </w:hyperlink>
    </w:p>
    <w:p w14:paraId="1293FF83" w14:textId="57AB8C8E" w:rsidR="00930CB9" w:rsidRPr="00030FE4" w:rsidRDefault="00930CB9" w:rsidP="00930CB9">
      <w:pPr>
        <w:pStyle w:val="TOC2"/>
        <w:rPr>
          <w:rFonts w:ascii="Arial" w:eastAsia="MS Mincho" w:hAnsi="Arial" w:cs="Arial"/>
          <w:lang w:val="lt-LT" w:eastAsia="lt-LT"/>
        </w:rPr>
      </w:pPr>
      <w:hyperlink w:anchor="_Toc106541758" w:history="1">
        <w:r w:rsidRPr="00030FE4">
          <w:rPr>
            <w:rStyle w:val="Hyperlink"/>
            <w:rFonts w:ascii="Arial" w:hAnsi="Arial" w:cs="Arial"/>
          </w:rPr>
          <w:t>11.4.</w:t>
        </w:r>
        <w:r w:rsidRPr="00030FE4">
          <w:rPr>
            <w:rFonts w:ascii="Arial" w:eastAsia="MS Mincho" w:hAnsi="Arial" w:cs="Arial"/>
            <w:lang w:val="lt-LT" w:eastAsia="lt-LT"/>
          </w:rPr>
          <w:tab/>
        </w:r>
        <w:r w:rsidRPr="00030FE4">
          <w:rPr>
            <w:rStyle w:val="Hyperlink"/>
            <w:rFonts w:ascii="Arial" w:hAnsi="Arial" w:cs="Arial"/>
          </w:rPr>
          <w:t>KVALIFIKACIJA</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_Toc106541758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Pr="00030FE4">
          <w:rPr>
            <w:rFonts w:ascii="Arial" w:hAnsi="Arial" w:cs="Arial"/>
            <w:webHidden/>
          </w:rPr>
          <w:fldChar w:fldCharType="end"/>
        </w:r>
      </w:hyperlink>
    </w:p>
    <w:p w14:paraId="52BDEE53" w14:textId="78DA803B" w:rsidR="00930CB9" w:rsidRPr="00030FE4" w:rsidRDefault="00930CB9" w:rsidP="00930CB9">
      <w:pPr>
        <w:pStyle w:val="TOC2"/>
        <w:rPr>
          <w:rFonts w:ascii="Arial" w:eastAsia="MS Mincho" w:hAnsi="Arial" w:cs="Arial"/>
          <w:lang w:val="lt-LT" w:eastAsia="lt-LT"/>
        </w:rPr>
      </w:pPr>
      <w:hyperlink w:anchor="_Toc106541759" w:history="1">
        <w:r w:rsidRPr="00030FE4">
          <w:rPr>
            <w:rStyle w:val="Hyperlink"/>
            <w:rFonts w:ascii="Arial" w:hAnsi="Arial" w:cs="Arial"/>
          </w:rPr>
          <w:t>11.5.</w:t>
        </w:r>
        <w:r w:rsidRPr="00030FE4">
          <w:rPr>
            <w:rFonts w:ascii="Arial" w:eastAsia="MS Mincho" w:hAnsi="Arial" w:cs="Arial"/>
            <w:lang w:val="lt-LT" w:eastAsia="lt-LT"/>
          </w:rPr>
          <w:tab/>
        </w:r>
        <w:r w:rsidRPr="00030FE4">
          <w:rPr>
            <w:rStyle w:val="Hyperlink"/>
            <w:rFonts w:ascii="Arial" w:hAnsi="Arial" w:cs="Arial"/>
          </w:rPr>
          <w:t>NUOSAVYBĖ</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_Toc106541759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Pr="00030FE4">
          <w:rPr>
            <w:rFonts w:ascii="Arial" w:hAnsi="Arial" w:cs="Arial"/>
            <w:webHidden/>
          </w:rPr>
          <w:fldChar w:fldCharType="end"/>
        </w:r>
      </w:hyperlink>
    </w:p>
    <w:p w14:paraId="5B6CC6A9" w14:textId="6229EFB0" w:rsidR="00930CB9" w:rsidRPr="00030FE4" w:rsidRDefault="00930CB9" w:rsidP="00930CB9">
      <w:pPr>
        <w:pStyle w:val="TOC2"/>
        <w:rPr>
          <w:rFonts w:ascii="Arial" w:eastAsia="MS Mincho" w:hAnsi="Arial" w:cs="Arial"/>
          <w:lang w:val="lt-LT" w:eastAsia="lt-LT"/>
        </w:rPr>
      </w:pPr>
      <w:hyperlink w:anchor="_Toc106541760" w:history="1">
        <w:r w:rsidRPr="00030FE4">
          <w:rPr>
            <w:rStyle w:val="Hyperlink"/>
            <w:rFonts w:ascii="Arial" w:hAnsi="Arial" w:cs="Arial"/>
          </w:rPr>
          <w:t>11.6.</w:t>
        </w:r>
        <w:r w:rsidRPr="00030FE4">
          <w:rPr>
            <w:rFonts w:ascii="Arial" w:eastAsia="MS Mincho" w:hAnsi="Arial" w:cs="Arial"/>
            <w:lang w:val="lt-LT" w:eastAsia="lt-LT"/>
          </w:rPr>
          <w:tab/>
        </w:r>
        <w:r w:rsidRPr="00030FE4">
          <w:rPr>
            <w:rStyle w:val="Hyperlink"/>
            <w:rFonts w:ascii="Arial" w:hAnsi="Arial" w:cs="Arial"/>
          </w:rPr>
          <w:t>INTELEKTINĖ NUOSAVYBĖ</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_Toc106541760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Pr="00030FE4">
          <w:rPr>
            <w:rFonts w:ascii="Arial" w:hAnsi="Arial" w:cs="Arial"/>
            <w:webHidden/>
          </w:rPr>
          <w:fldChar w:fldCharType="end"/>
        </w:r>
      </w:hyperlink>
    </w:p>
    <w:p w14:paraId="770E196F" w14:textId="5C992D99" w:rsidR="00930CB9" w:rsidRPr="00030FE4" w:rsidRDefault="00930CB9" w:rsidP="00930CB9">
      <w:pPr>
        <w:pStyle w:val="TOC2"/>
        <w:rPr>
          <w:rFonts w:ascii="Arial" w:eastAsia="MS Mincho" w:hAnsi="Arial" w:cs="Arial"/>
          <w:lang w:val="lt-LT" w:eastAsia="lt-LT"/>
        </w:rPr>
      </w:pPr>
      <w:hyperlink w:anchor="_Toc106541761" w:history="1">
        <w:r w:rsidRPr="00030FE4">
          <w:rPr>
            <w:rStyle w:val="Hyperlink"/>
            <w:rFonts w:ascii="Arial" w:hAnsi="Arial" w:cs="Arial"/>
          </w:rPr>
          <w:t>11.7.</w:t>
        </w:r>
        <w:r w:rsidRPr="00030FE4">
          <w:rPr>
            <w:rFonts w:ascii="Arial" w:eastAsia="MS Mincho" w:hAnsi="Arial" w:cs="Arial"/>
            <w:lang w:val="lt-LT" w:eastAsia="lt-LT"/>
          </w:rPr>
          <w:tab/>
        </w:r>
        <w:r w:rsidRPr="00030FE4">
          <w:rPr>
            <w:rStyle w:val="Hyperlink"/>
            <w:rFonts w:ascii="Arial" w:hAnsi="Arial" w:cs="Arial"/>
          </w:rPr>
          <w:t>KONFIDENCIALUMAS</w:t>
        </w:r>
        <w:r w:rsidR="00E45E59" w:rsidRPr="00E45E59">
          <w:t xml:space="preserve"> </w:t>
        </w:r>
        <w:r w:rsidR="00E45E59" w:rsidRPr="00E45E59">
          <w:rPr>
            <w:rStyle w:val="Hyperlink"/>
            <w:rFonts w:ascii="Arial" w:hAnsi="Arial" w:cs="Arial"/>
          </w:rPr>
          <w:t>IR ASMENS DUOMENŲ APSAUGA</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_Toc106541761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Pr="00030FE4">
          <w:rPr>
            <w:rFonts w:ascii="Arial" w:hAnsi="Arial" w:cs="Arial"/>
            <w:webHidden/>
          </w:rPr>
          <w:fldChar w:fldCharType="end"/>
        </w:r>
      </w:hyperlink>
    </w:p>
    <w:p w14:paraId="72F2A192" w14:textId="2399A71E" w:rsidR="00930CB9" w:rsidRPr="00030FE4" w:rsidRDefault="00930CB9" w:rsidP="00930CB9">
      <w:pPr>
        <w:pStyle w:val="TOC2"/>
        <w:rPr>
          <w:rFonts w:ascii="Arial" w:eastAsia="MS Mincho" w:hAnsi="Arial" w:cs="Arial"/>
          <w:lang w:val="lt-LT" w:eastAsia="lt-LT"/>
        </w:rPr>
      </w:pPr>
      <w:hyperlink w:anchor="_Toc106541762" w:history="1">
        <w:r w:rsidRPr="00030FE4">
          <w:rPr>
            <w:rStyle w:val="Hyperlink"/>
            <w:rFonts w:ascii="Arial" w:hAnsi="Arial" w:cs="Arial"/>
          </w:rPr>
          <w:t>11.8.</w:t>
        </w:r>
        <w:r w:rsidRPr="00030FE4">
          <w:rPr>
            <w:rFonts w:ascii="Arial" w:eastAsia="MS Mincho" w:hAnsi="Arial" w:cs="Arial"/>
            <w:lang w:val="lt-LT" w:eastAsia="lt-LT"/>
          </w:rPr>
          <w:tab/>
        </w:r>
        <w:r w:rsidRPr="00030FE4">
          <w:rPr>
            <w:rStyle w:val="Hyperlink"/>
            <w:rFonts w:ascii="Arial" w:hAnsi="Arial" w:cs="Arial"/>
          </w:rPr>
          <w:t>KALBA</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_Toc106541762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Pr="00030FE4">
          <w:rPr>
            <w:rFonts w:ascii="Arial" w:hAnsi="Arial" w:cs="Arial"/>
            <w:webHidden/>
          </w:rPr>
          <w:fldChar w:fldCharType="end"/>
        </w:r>
      </w:hyperlink>
    </w:p>
    <w:p w14:paraId="612D4DC1" w14:textId="7B8FF3B7" w:rsidR="00930CB9" w:rsidRPr="00030FE4" w:rsidRDefault="00930CB9" w:rsidP="00930CB9">
      <w:pPr>
        <w:pStyle w:val="TOC2"/>
        <w:rPr>
          <w:rFonts w:ascii="Arial" w:eastAsia="MS Mincho" w:hAnsi="Arial" w:cs="Arial"/>
          <w:lang w:val="lt-LT" w:eastAsia="lt-LT"/>
        </w:rPr>
      </w:pPr>
      <w:hyperlink w:anchor="_Toc106541763" w:history="1">
        <w:r w:rsidRPr="00030FE4">
          <w:rPr>
            <w:rStyle w:val="Hyperlink"/>
            <w:rFonts w:ascii="Arial" w:hAnsi="Arial" w:cs="Arial"/>
          </w:rPr>
          <w:t>11.9.</w:t>
        </w:r>
        <w:r w:rsidRPr="00030FE4">
          <w:rPr>
            <w:rFonts w:ascii="Arial" w:eastAsia="MS Mincho" w:hAnsi="Arial" w:cs="Arial"/>
            <w:lang w:val="lt-LT" w:eastAsia="lt-LT"/>
          </w:rPr>
          <w:tab/>
        </w:r>
        <w:r w:rsidRPr="00030FE4">
          <w:rPr>
            <w:rStyle w:val="Hyperlink"/>
            <w:rFonts w:ascii="Arial" w:hAnsi="Arial" w:cs="Arial"/>
          </w:rPr>
          <w:t>DOKUMENTAI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_Toc106541763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Pr="00030FE4">
          <w:rPr>
            <w:rFonts w:ascii="Arial" w:hAnsi="Arial" w:cs="Arial"/>
            <w:webHidden/>
          </w:rPr>
          <w:fldChar w:fldCharType="end"/>
        </w:r>
      </w:hyperlink>
    </w:p>
    <w:p w14:paraId="220CDEB9" w14:textId="0F485DF7" w:rsidR="00930CB9" w:rsidRPr="00030FE4" w:rsidRDefault="00930CB9" w:rsidP="00930CB9">
      <w:pPr>
        <w:pStyle w:val="TOC2"/>
        <w:rPr>
          <w:rFonts w:ascii="Arial" w:eastAsia="MS Mincho" w:hAnsi="Arial" w:cs="Arial"/>
          <w:lang w:val="lt-LT" w:eastAsia="lt-LT"/>
        </w:rPr>
      </w:pPr>
      <w:hyperlink w:anchor="_Toc106541764" w:history="1">
        <w:r w:rsidRPr="00030FE4">
          <w:rPr>
            <w:rStyle w:val="Hyperlink"/>
            <w:rFonts w:ascii="Arial" w:hAnsi="Arial" w:cs="Arial"/>
          </w:rPr>
          <w:t>11.10.</w:t>
        </w:r>
        <w:r w:rsidRPr="00030FE4">
          <w:rPr>
            <w:rFonts w:ascii="Arial" w:eastAsia="MS Mincho" w:hAnsi="Arial" w:cs="Arial"/>
            <w:lang w:val="lt-LT" w:eastAsia="lt-LT"/>
          </w:rPr>
          <w:tab/>
        </w:r>
        <w:r w:rsidRPr="00030FE4">
          <w:rPr>
            <w:rStyle w:val="Hyperlink"/>
            <w:rFonts w:ascii="Arial" w:hAnsi="Arial" w:cs="Arial"/>
          </w:rPr>
          <w:t>PRANEŠIMAI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_Toc106541764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Pr="00030FE4">
          <w:rPr>
            <w:rFonts w:ascii="Arial" w:hAnsi="Arial" w:cs="Arial"/>
            <w:webHidden/>
          </w:rPr>
          <w:fldChar w:fldCharType="end"/>
        </w:r>
      </w:hyperlink>
    </w:p>
    <w:p w14:paraId="62C9317A" w14:textId="2BD9ADA9" w:rsidR="00930CB9" w:rsidRPr="00030FE4" w:rsidRDefault="00930CB9" w:rsidP="00930CB9">
      <w:pPr>
        <w:pStyle w:val="TOC2"/>
        <w:rPr>
          <w:rFonts w:ascii="Arial" w:eastAsia="MS Mincho" w:hAnsi="Arial" w:cs="Arial"/>
          <w:lang w:val="lt-LT" w:eastAsia="lt-LT"/>
        </w:rPr>
      </w:pPr>
      <w:hyperlink w:anchor="_Toc106541765" w:history="1">
        <w:r w:rsidRPr="00030FE4">
          <w:rPr>
            <w:rStyle w:val="Hyperlink"/>
            <w:rFonts w:ascii="Arial" w:hAnsi="Arial" w:cs="Arial"/>
          </w:rPr>
          <w:t>11.11.</w:t>
        </w:r>
        <w:r w:rsidRPr="00030FE4">
          <w:rPr>
            <w:rFonts w:ascii="Arial" w:eastAsia="MS Mincho" w:hAnsi="Arial" w:cs="Arial"/>
            <w:lang w:val="lt-LT" w:eastAsia="lt-LT"/>
          </w:rPr>
          <w:tab/>
        </w:r>
        <w:r w:rsidRPr="00030FE4">
          <w:rPr>
            <w:rStyle w:val="Hyperlink"/>
            <w:rFonts w:ascii="Arial" w:hAnsi="Arial" w:cs="Arial"/>
          </w:rPr>
          <w:t>EUROPOS SĄJUNGOS FONDŲ (PROGRAMŲ) FINANSAVIMAS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_Toc106541765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Pr="00030FE4">
          <w:rPr>
            <w:rFonts w:ascii="Arial" w:hAnsi="Arial" w:cs="Arial"/>
            <w:webHidden/>
          </w:rPr>
          <w:fldChar w:fldCharType="end"/>
        </w:r>
      </w:hyperlink>
    </w:p>
    <w:p w14:paraId="5B7C0017" w14:textId="57B723CE" w:rsidR="00930CB9" w:rsidRPr="00030FE4" w:rsidRDefault="00930CB9" w:rsidP="00930CB9">
      <w:pPr>
        <w:pStyle w:val="TOC2"/>
        <w:rPr>
          <w:rFonts w:ascii="Arial" w:eastAsia="MS Mincho" w:hAnsi="Arial" w:cs="Arial"/>
          <w:lang w:val="lt-LT" w:eastAsia="lt-LT"/>
        </w:rPr>
      </w:pPr>
      <w:hyperlink w:anchor="_Toc106541766" w:history="1">
        <w:r w:rsidRPr="00030FE4">
          <w:rPr>
            <w:rStyle w:val="Hyperlink"/>
            <w:rFonts w:ascii="Arial" w:hAnsi="Arial" w:cs="Arial"/>
          </w:rPr>
          <w:t>11.12.</w:t>
        </w:r>
        <w:r w:rsidRPr="00030FE4">
          <w:rPr>
            <w:rFonts w:ascii="Arial" w:eastAsia="MS Mincho" w:hAnsi="Arial" w:cs="Arial"/>
            <w:lang w:val="lt-LT" w:eastAsia="lt-LT"/>
          </w:rPr>
          <w:tab/>
        </w:r>
        <w:r w:rsidRPr="00030FE4">
          <w:rPr>
            <w:rStyle w:val="Hyperlink"/>
            <w:rFonts w:ascii="Arial" w:hAnsi="Arial" w:cs="Arial"/>
          </w:rPr>
          <w:t>BANKO GARANTIJA</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_Toc106541766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Pr="00030FE4">
          <w:rPr>
            <w:rFonts w:ascii="Arial" w:hAnsi="Arial" w:cs="Arial"/>
            <w:webHidden/>
          </w:rPr>
          <w:fldChar w:fldCharType="end"/>
        </w:r>
      </w:hyperlink>
    </w:p>
    <w:p w14:paraId="3F1C6C57" w14:textId="296CE0D7" w:rsidR="00930CB9" w:rsidRPr="00030FE4" w:rsidRDefault="00930CB9" w:rsidP="00930CB9">
      <w:pPr>
        <w:pStyle w:val="TOC2"/>
        <w:rPr>
          <w:rFonts w:ascii="Arial" w:eastAsia="MS Mincho" w:hAnsi="Arial" w:cs="Arial"/>
          <w:lang w:val="lt-LT" w:eastAsia="lt-LT"/>
        </w:rPr>
      </w:pPr>
      <w:hyperlink w:anchor="_Toc106541767" w:history="1">
        <w:r w:rsidRPr="00030FE4">
          <w:rPr>
            <w:rStyle w:val="Hyperlink"/>
            <w:rFonts w:ascii="Arial" w:hAnsi="Arial" w:cs="Arial"/>
          </w:rPr>
          <w:t>11.13.</w:t>
        </w:r>
        <w:r w:rsidRPr="00030FE4">
          <w:rPr>
            <w:rFonts w:ascii="Arial" w:eastAsia="MS Mincho" w:hAnsi="Arial" w:cs="Arial"/>
            <w:lang w:val="lt-LT" w:eastAsia="lt-LT"/>
          </w:rPr>
          <w:tab/>
        </w:r>
        <w:r w:rsidRPr="00030FE4">
          <w:rPr>
            <w:rStyle w:val="Hyperlink"/>
            <w:rFonts w:ascii="Arial" w:hAnsi="Arial" w:cs="Arial"/>
          </w:rPr>
          <w:t>GINČŲ SPRENDIMAS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_Toc106541767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8</w:t>
        </w:r>
        <w:r w:rsidRPr="00030FE4">
          <w:rPr>
            <w:rFonts w:ascii="Arial" w:hAnsi="Arial" w:cs="Arial"/>
            <w:webHidden/>
          </w:rPr>
          <w:fldChar w:fldCharType="end"/>
        </w:r>
      </w:hyperlink>
    </w:p>
    <w:p w14:paraId="4075145B" w14:textId="32F8DB5D" w:rsidR="00930CB9" w:rsidRPr="00030FE4" w:rsidRDefault="00930CB9" w:rsidP="00930CB9">
      <w:pPr>
        <w:pStyle w:val="TOC2"/>
        <w:rPr>
          <w:rFonts w:ascii="Arial" w:eastAsia="MS Mincho" w:hAnsi="Arial" w:cs="Arial"/>
          <w:lang w:val="lt-LT" w:eastAsia="lt-LT"/>
        </w:rPr>
      </w:pPr>
      <w:hyperlink w:anchor="_Toc106541768" w:history="1">
        <w:r w:rsidRPr="00030FE4">
          <w:rPr>
            <w:rStyle w:val="Hyperlink"/>
            <w:rFonts w:ascii="Arial" w:hAnsi="Arial" w:cs="Arial"/>
          </w:rPr>
          <w:t>11.14.</w:t>
        </w:r>
        <w:r w:rsidRPr="00030FE4">
          <w:rPr>
            <w:rFonts w:ascii="Arial" w:eastAsia="MS Mincho" w:hAnsi="Arial" w:cs="Arial"/>
            <w:lang w:val="lt-LT" w:eastAsia="lt-LT"/>
          </w:rPr>
          <w:tab/>
        </w:r>
        <w:r w:rsidRPr="00030FE4">
          <w:rPr>
            <w:rStyle w:val="Hyperlink"/>
            <w:rFonts w:ascii="Arial" w:hAnsi="Arial" w:cs="Arial"/>
          </w:rPr>
          <w:t>TEISIŲ PERLEIDIMAS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_Toc106541768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3</w:t>
        </w:r>
        <w:r w:rsidR="00390738">
          <w:rPr>
            <w:rFonts w:ascii="Arial" w:hAnsi="Arial" w:cs="Arial"/>
            <w:webHidden/>
          </w:rPr>
          <w:t>8</w:t>
        </w:r>
        <w:r w:rsidRPr="00030FE4">
          <w:rPr>
            <w:rFonts w:ascii="Arial" w:hAnsi="Arial" w:cs="Arial"/>
            <w:webHidden/>
          </w:rPr>
          <w:fldChar w:fldCharType="end"/>
        </w:r>
      </w:hyperlink>
    </w:p>
    <w:p w14:paraId="669ABD39" w14:textId="1110CC14" w:rsidR="00930CB9" w:rsidRPr="00030FE4" w:rsidRDefault="00930CB9" w:rsidP="00930CB9">
      <w:pPr>
        <w:pStyle w:val="TOC2"/>
        <w:rPr>
          <w:rFonts w:ascii="Arial" w:eastAsia="MS Mincho" w:hAnsi="Arial" w:cs="Arial"/>
          <w:lang w:val="lt-LT" w:eastAsia="lt-LT"/>
        </w:rPr>
      </w:pPr>
      <w:hyperlink w:anchor="_Toc106541769" w:history="1">
        <w:r w:rsidRPr="00030FE4">
          <w:rPr>
            <w:rStyle w:val="Hyperlink"/>
            <w:rFonts w:ascii="Arial" w:hAnsi="Arial" w:cs="Arial"/>
          </w:rPr>
          <w:t>11.15.</w:t>
        </w:r>
        <w:r w:rsidRPr="00030FE4">
          <w:rPr>
            <w:rFonts w:ascii="Arial" w:eastAsia="MS Mincho" w:hAnsi="Arial" w:cs="Arial"/>
            <w:lang w:val="lt-LT" w:eastAsia="lt-LT"/>
          </w:rPr>
          <w:tab/>
        </w:r>
        <w:r w:rsidRPr="00030FE4">
          <w:rPr>
            <w:rStyle w:val="Hyperlink"/>
            <w:rFonts w:ascii="Arial" w:hAnsi="Arial" w:cs="Arial"/>
          </w:rPr>
          <w:t>TEISIŲ ATSISAKYMAS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_Toc106541769 \h </w:instrText>
        </w:r>
        <w:r w:rsidRPr="00030FE4">
          <w:rPr>
            <w:rFonts w:ascii="Arial" w:hAnsi="Arial" w:cs="Arial"/>
            <w:webHidden/>
          </w:rPr>
        </w:r>
        <w:r w:rsidRPr="00030FE4">
          <w:rPr>
            <w:rFonts w:ascii="Arial" w:hAnsi="Arial" w:cs="Arial"/>
            <w:webHidden/>
          </w:rPr>
          <w:fldChar w:fldCharType="separate"/>
        </w:r>
        <w:r w:rsidR="00A01C98" w:rsidRPr="00030FE4">
          <w:rPr>
            <w:rFonts w:ascii="Arial" w:hAnsi="Arial" w:cs="Arial"/>
            <w:webHidden/>
          </w:rPr>
          <w:t>3</w:t>
        </w:r>
        <w:r w:rsidR="00390738">
          <w:rPr>
            <w:rFonts w:ascii="Arial" w:hAnsi="Arial" w:cs="Arial"/>
            <w:webHidden/>
          </w:rPr>
          <w:t>8</w:t>
        </w:r>
        <w:r w:rsidRPr="00030FE4">
          <w:rPr>
            <w:rFonts w:ascii="Arial" w:hAnsi="Arial" w:cs="Arial"/>
            <w:webHidden/>
          </w:rPr>
          <w:fldChar w:fldCharType="end"/>
        </w:r>
      </w:hyperlink>
    </w:p>
    <w:p w14:paraId="262D2778" w14:textId="740BB25B" w:rsidR="00930CB9" w:rsidRPr="00030FE4" w:rsidRDefault="00930CB9">
      <w:pPr>
        <w:rPr>
          <w:rFonts w:ascii="Arial" w:hAnsi="Arial" w:cs="Arial"/>
        </w:rPr>
      </w:pPr>
      <w:r w:rsidRPr="00030FE4">
        <w:rPr>
          <w:rFonts w:ascii="Arial" w:hAnsi="Arial" w:cs="Arial"/>
          <w:b/>
          <w:bCs/>
          <w:noProof/>
        </w:rPr>
        <w:fldChar w:fldCharType="end"/>
      </w:r>
    </w:p>
    <w:p w14:paraId="24B9A29B" w14:textId="523B4C76" w:rsidR="005F2291" w:rsidRPr="00030FE4" w:rsidRDefault="005F2291" w:rsidP="001E53CB">
      <w:pPr>
        <w:ind w:left="0" w:firstLine="0"/>
        <w:jc w:val="both"/>
        <w:rPr>
          <w:rFonts w:ascii="Arial" w:hAnsi="Arial" w:cs="Arial"/>
          <w:sz w:val="18"/>
          <w:szCs w:val="18"/>
          <w:lang w:val="lt-LT"/>
        </w:rPr>
      </w:pPr>
    </w:p>
    <w:p w14:paraId="26B82D6A" w14:textId="77777777" w:rsidR="000B722F" w:rsidRPr="00030FE4" w:rsidRDefault="000B722F" w:rsidP="001E53CB">
      <w:pPr>
        <w:ind w:left="0" w:firstLine="0"/>
        <w:jc w:val="both"/>
        <w:rPr>
          <w:rFonts w:ascii="Arial" w:hAnsi="Arial" w:cs="Arial"/>
          <w:sz w:val="18"/>
          <w:szCs w:val="18"/>
          <w:lang w:val="lt-LT"/>
        </w:rPr>
      </w:pPr>
    </w:p>
    <w:p w14:paraId="5AAA9B65" w14:textId="77777777" w:rsidR="00757929" w:rsidRPr="00030FE4" w:rsidRDefault="00757929" w:rsidP="001E53CB">
      <w:pPr>
        <w:ind w:left="0" w:firstLine="0"/>
        <w:jc w:val="both"/>
        <w:rPr>
          <w:rFonts w:ascii="Arial" w:hAnsi="Arial" w:cs="Arial"/>
          <w:sz w:val="18"/>
          <w:szCs w:val="18"/>
          <w:lang w:val="lt-LT"/>
        </w:rPr>
        <w:sectPr w:rsidR="00757929" w:rsidRPr="00030FE4" w:rsidSect="003737A2">
          <w:pgSz w:w="11906" w:h="16838"/>
          <w:pgMar w:top="1134" w:right="567" w:bottom="851" w:left="1134" w:header="567" w:footer="567" w:gutter="0"/>
          <w:cols w:space="569"/>
          <w:docGrid w:linePitch="360"/>
        </w:sectPr>
      </w:pPr>
    </w:p>
    <w:p w14:paraId="03743848" w14:textId="69D5F451" w:rsidR="000C5A4D" w:rsidRPr="00030FE4" w:rsidRDefault="00E724CB" w:rsidP="00030FE4">
      <w:pPr>
        <w:pStyle w:val="Heading1"/>
        <w:numPr>
          <w:ilvl w:val="0"/>
          <w:numId w:val="0"/>
        </w:numPr>
        <w:ind w:left="720"/>
        <w:rPr>
          <w:rFonts w:cs="Arial"/>
        </w:rPr>
      </w:pPr>
      <w:bookmarkStart w:id="2" w:name="_Toc75873501"/>
      <w:bookmarkStart w:id="3" w:name="_Toc106541683"/>
      <w:r w:rsidRPr="00030FE4">
        <w:rPr>
          <w:rFonts w:cs="Arial"/>
        </w:rPr>
        <w:lastRenderedPageBreak/>
        <w:t>SĄVOKOS</w:t>
      </w:r>
      <w:bookmarkEnd w:id="2"/>
      <w:bookmarkEnd w:id="3"/>
    </w:p>
    <w:p w14:paraId="1743163B" w14:textId="77777777" w:rsidR="007B1CCB" w:rsidRPr="00030FE4" w:rsidRDefault="007B1CCB" w:rsidP="001E53CB">
      <w:pPr>
        <w:ind w:left="0" w:firstLine="0"/>
        <w:jc w:val="both"/>
        <w:rPr>
          <w:rFonts w:ascii="Arial" w:hAnsi="Arial" w:cs="Arial"/>
          <w:sz w:val="18"/>
          <w:szCs w:val="18"/>
          <w:lang w:val="lt-LT"/>
        </w:rPr>
      </w:pPr>
    </w:p>
    <w:p w14:paraId="6C8E7289" w14:textId="5B30BC9B" w:rsidR="007B1CCB" w:rsidRPr="00030FE4" w:rsidRDefault="007B1CCB" w:rsidP="007F51D0">
      <w:pPr>
        <w:pStyle w:val="Heading2"/>
      </w:pPr>
      <w:bookmarkStart w:id="4" w:name="_Toc105329469"/>
      <w:bookmarkStart w:id="5" w:name="_Toc105963634"/>
      <w:bookmarkStart w:id="6" w:name="_Toc106541684"/>
      <w:r w:rsidRPr="00030FE4">
        <w:t>PAGRINDINĖS SĄVOKOS</w:t>
      </w:r>
      <w:bookmarkEnd w:id="4"/>
      <w:bookmarkEnd w:id="5"/>
      <w:bookmarkEnd w:id="6"/>
    </w:p>
    <w:p w14:paraId="3B081DCD" w14:textId="561D572A" w:rsidR="004072DC" w:rsidRPr="00030FE4" w:rsidRDefault="0067497E" w:rsidP="00C018E2">
      <w:pPr>
        <w:pStyle w:val="ListParagraph"/>
      </w:pPr>
      <w:r w:rsidRPr="00030FE4">
        <w:t>LITGRID AB</w:t>
      </w:r>
      <w:r w:rsidR="000516C4" w:rsidRPr="00030FE4">
        <w:t xml:space="preserve"> projektavimo ir statybos darbų </w:t>
      </w:r>
      <w:r w:rsidR="002F1F5A" w:rsidRPr="00030FE4">
        <w:t xml:space="preserve">pirkimo sutarties </w:t>
      </w:r>
      <w:r w:rsidR="007C4DF2" w:rsidRPr="00030FE4">
        <w:t xml:space="preserve">(toliau - </w:t>
      </w:r>
      <w:r w:rsidRPr="00030FE4">
        <w:t>Sutartis</w:t>
      </w:r>
      <w:r w:rsidR="007C4DF2" w:rsidRPr="00030FE4">
        <w:t>)</w:t>
      </w:r>
      <w:r w:rsidRPr="00030FE4">
        <w:t xml:space="preserve"> bendrosiose sąlygose</w:t>
      </w:r>
      <w:r w:rsidR="007C4DF2" w:rsidRPr="00030FE4">
        <w:t xml:space="preserve"> </w:t>
      </w:r>
      <w:r w:rsidR="00E724CB" w:rsidRPr="00030FE4">
        <w:t xml:space="preserve">didžiąja raide rašomos sąvokos turi </w:t>
      </w:r>
      <w:r w:rsidRPr="00030FE4">
        <w:t xml:space="preserve">žemiau </w:t>
      </w:r>
      <w:r w:rsidR="00E724CB" w:rsidRPr="00030FE4">
        <w:t>nurodytas reikšmes</w:t>
      </w:r>
      <w:r w:rsidR="00D25A67" w:rsidRPr="00030FE4">
        <w:t xml:space="preserve">, taikomas ir </w:t>
      </w:r>
      <w:r w:rsidRPr="00030FE4">
        <w:t xml:space="preserve">Sutarties </w:t>
      </w:r>
      <w:r w:rsidR="00D25A67" w:rsidRPr="00030FE4">
        <w:t xml:space="preserve">specialiosiose sąlygose, ir </w:t>
      </w:r>
      <w:r w:rsidR="001A5EC9" w:rsidRPr="00030FE4">
        <w:t>S</w:t>
      </w:r>
      <w:r w:rsidR="00D25A67" w:rsidRPr="00030FE4">
        <w:t xml:space="preserve">utarties </w:t>
      </w:r>
      <w:r w:rsidRPr="00030FE4">
        <w:t>Š</w:t>
      </w:r>
      <w:r w:rsidR="00D25A67" w:rsidRPr="00030FE4">
        <w:t xml:space="preserve">alių susirašinėjime vykdant </w:t>
      </w:r>
      <w:r w:rsidR="00A43CE2" w:rsidRPr="00030FE4">
        <w:t>S</w:t>
      </w:r>
      <w:r w:rsidR="00D25A67" w:rsidRPr="00030FE4">
        <w:t>utartį</w:t>
      </w:r>
      <w:r w:rsidR="00E724CB" w:rsidRPr="00030FE4">
        <w:t>, jei kontekstas nereikalauja kitaip</w:t>
      </w:r>
      <w:r w:rsidR="00185F9B" w:rsidRPr="00030FE4">
        <w:t>.</w:t>
      </w:r>
      <w:r w:rsidR="00016E61" w:rsidRPr="00030FE4">
        <w:t xml:space="preserve"> Kitos Sutartyje vartojamos bendrinės sąvokos, rašomos ne didžiąja raide, atitinka Lietuvos Respublikos statybos įstatyme ir kituose teisės aktuose apibrėžtas sąvokas.</w:t>
      </w:r>
    </w:p>
    <w:p w14:paraId="6ABB5429" w14:textId="780C4DA6" w:rsidR="00011E3E" w:rsidRPr="00030FE4" w:rsidRDefault="00D846C5" w:rsidP="00C018E2">
      <w:pPr>
        <w:pStyle w:val="ListParagraph"/>
      </w:pPr>
      <w:r w:rsidRPr="00030FE4">
        <w:rPr>
          <w:b/>
        </w:rPr>
        <w:t>Atliktų darbų aktas</w:t>
      </w:r>
      <w:r w:rsidRPr="00030FE4">
        <w:t xml:space="preserve"> – pagal Užsakovo pateiktą formą Rangovo parengiamas ir Užsakovui pateikiamas dokumentas, kuriame nurodomi Rangovo faktiškai atlikti Darbai;</w:t>
      </w:r>
    </w:p>
    <w:p w14:paraId="5B3D0BE3" w14:textId="181711E4" w:rsidR="00011E3E" w:rsidRPr="00030FE4" w:rsidRDefault="00011E3E" w:rsidP="00C018E2">
      <w:pPr>
        <w:pStyle w:val="ListParagraph"/>
      </w:pPr>
      <w:r w:rsidRPr="00030FE4">
        <w:rPr>
          <w:b/>
        </w:rPr>
        <w:t xml:space="preserve">Atsisakomi darbai </w:t>
      </w:r>
      <w:r w:rsidRPr="00030FE4">
        <w:t xml:space="preserve">– Darbai ar jų kiekiai (apimtys), kurie Sutarties vykdymo metu Užsakovui tapo nereikalingi ir nebus įsigyjami, įskaitant Darbus, kurių nebereikia dėl </w:t>
      </w:r>
      <w:r w:rsidR="0000284D" w:rsidRPr="00030FE4">
        <w:t>Techninės</w:t>
      </w:r>
      <w:r w:rsidRPr="00030FE4">
        <w:t xml:space="preserve"> užduoties reikalavimų arba </w:t>
      </w:r>
      <w:r w:rsidR="00130D88">
        <w:t>P</w:t>
      </w:r>
      <w:r w:rsidRPr="00030FE4">
        <w:t>rojekto sprendinių būtino pakeitimo, klaidų ar trūkumų Užsakovo dokumentuose taisymo;</w:t>
      </w:r>
    </w:p>
    <w:p w14:paraId="09BAD66D" w14:textId="4816242E" w:rsidR="00011E3E" w:rsidRPr="00146F4E" w:rsidRDefault="00D846C5" w:rsidP="00C018E2">
      <w:pPr>
        <w:pStyle w:val="ListParagraph"/>
      </w:pPr>
      <w:r w:rsidRPr="00030FE4">
        <w:rPr>
          <w:b/>
        </w:rPr>
        <w:t>Banko garantija</w:t>
      </w:r>
      <w:r w:rsidRPr="00030FE4">
        <w:t xml:space="preserve"> – banko garantija</w:t>
      </w:r>
      <w:r w:rsidR="00017464" w:rsidRPr="00017464">
        <w:t xml:space="preserve"> </w:t>
      </w:r>
      <w:r w:rsidR="00017464">
        <w:t xml:space="preserve">ar </w:t>
      </w:r>
      <w:r w:rsidR="00017464" w:rsidRPr="00017464">
        <w:t>draudimo bendrovės laidavimo rašt</w:t>
      </w:r>
      <w:r w:rsidR="00017464">
        <w:t>as</w:t>
      </w:r>
      <w:r w:rsidRPr="00030FE4">
        <w:t>, atitinkanti</w:t>
      </w:r>
      <w:r w:rsidR="00017464">
        <w:t>s</w:t>
      </w:r>
      <w:r w:rsidRPr="00030FE4">
        <w:t xml:space="preserve"> Sutartyje nurodytus reikalavimus </w:t>
      </w:r>
      <w:r w:rsidR="00B92658" w:rsidRPr="00030FE4">
        <w:t>(</w:t>
      </w:r>
      <w:r w:rsidR="0041359B" w:rsidRPr="00030FE4">
        <w:t xml:space="preserve">Sutarties </w:t>
      </w:r>
      <w:r w:rsidR="0041359B" w:rsidRPr="00146F4E">
        <w:t>bendrųjų s</w:t>
      </w:r>
      <w:r w:rsidRPr="00146F4E">
        <w:t xml:space="preserve">ąlygų </w:t>
      </w:r>
      <w:r w:rsidRPr="00146F4E">
        <w:fldChar w:fldCharType="begin"/>
      </w:r>
      <w:r w:rsidRPr="00146F4E">
        <w:instrText xml:space="preserve"> REF _Ref326590413 \r \h  \* MERGEFORMAT </w:instrText>
      </w:r>
      <w:r w:rsidRPr="00146F4E">
        <w:fldChar w:fldCharType="separate"/>
      </w:r>
      <w:r w:rsidR="00A01C98" w:rsidRPr="00146F4E">
        <w:t>11.12</w:t>
      </w:r>
      <w:r w:rsidRPr="00146F4E">
        <w:fldChar w:fldCharType="end"/>
      </w:r>
      <w:r w:rsidR="00E07A92" w:rsidRPr="00146F4E">
        <w:t>.</w:t>
      </w:r>
      <w:r w:rsidRPr="00146F4E">
        <w:t xml:space="preserve"> </w:t>
      </w:r>
      <w:r w:rsidR="0041359B" w:rsidRPr="00146F4E">
        <w:t>punktas</w:t>
      </w:r>
      <w:r w:rsidR="00B92658" w:rsidRPr="00146F4E">
        <w:t>)</w:t>
      </w:r>
      <w:r w:rsidRPr="00146F4E">
        <w:t>;</w:t>
      </w:r>
    </w:p>
    <w:p w14:paraId="2336AB1A" w14:textId="50F72178" w:rsidR="00011E3E" w:rsidRPr="00146F4E" w:rsidRDefault="00D846C5" w:rsidP="00C018E2">
      <w:pPr>
        <w:pStyle w:val="ListParagraph"/>
      </w:pPr>
      <w:r w:rsidRPr="00146F4E">
        <w:rPr>
          <w:b/>
        </w:rPr>
        <w:t>Darbai</w:t>
      </w:r>
      <w:r w:rsidRPr="00146F4E">
        <w:t xml:space="preserve"> –</w:t>
      </w:r>
      <w:r w:rsidR="002A1BF9" w:rsidRPr="00146F4E">
        <w:t xml:space="preserve"> visi darbai, </w:t>
      </w:r>
      <w:r w:rsidR="00EC464F" w:rsidRPr="00146F4E">
        <w:t xml:space="preserve">kurie įeina į </w:t>
      </w:r>
      <w:r w:rsidR="00F44DD4" w:rsidRPr="00146F4E">
        <w:t>Sutarties bendrųjų s</w:t>
      </w:r>
      <w:r w:rsidR="00EC464F" w:rsidRPr="00146F4E">
        <w:t xml:space="preserve">ąlygų </w:t>
      </w:r>
      <w:r w:rsidR="00F44DD4" w:rsidRPr="00146F4E">
        <w:t>2</w:t>
      </w:r>
      <w:r w:rsidR="00EC464F" w:rsidRPr="00146F4E">
        <w:t>.</w:t>
      </w:r>
      <w:r w:rsidR="00442731" w:rsidRPr="00146F4E">
        <w:t>1</w:t>
      </w:r>
      <w:r w:rsidR="00EC464F" w:rsidRPr="00146F4E">
        <w:t xml:space="preserve"> </w:t>
      </w:r>
      <w:r w:rsidR="0041359B" w:rsidRPr="00146F4E">
        <w:t xml:space="preserve">punkte </w:t>
      </w:r>
      <w:r w:rsidR="00EC464F" w:rsidRPr="00146F4E">
        <w:t xml:space="preserve">nurodytą </w:t>
      </w:r>
      <w:r w:rsidR="00F44DD4" w:rsidRPr="00146F4E">
        <w:t>D</w:t>
      </w:r>
      <w:r w:rsidR="00EC464F" w:rsidRPr="00146F4E">
        <w:t>arbų apimtį</w:t>
      </w:r>
      <w:r w:rsidR="009425A3" w:rsidRPr="00146F4E">
        <w:t xml:space="preserve"> (įskaitant </w:t>
      </w:r>
      <w:r w:rsidR="002E1EB0" w:rsidRPr="00146F4E">
        <w:t xml:space="preserve">projektavimą, </w:t>
      </w:r>
      <w:r w:rsidR="009425A3" w:rsidRPr="00146F4E">
        <w:t>Įrenginius</w:t>
      </w:r>
      <w:r w:rsidR="00EE65D5" w:rsidRPr="00146F4E">
        <w:t>,</w:t>
      </w:r>
      <w:r w:rsidR="009425A3" w:rsidRPr="00146F4E">
        <w:t xml:space="preserve"> Medžiagas</w:t>
      </w:r>
      <w:r w:rsidR="00EE65D5" w:rsidRPr="00146F4E">
        <w:t xml:space="preserve"> ir </w:t>
      </w:r>
      <w:r w:rsidR="00827534" w:rsidRPr="00146F4E">
        <w:t xml:space="preserve">atliktų </w:t>
      </w:r>
      <w:r w:rsidR="00F44DD4" w:rsidRPr="00146F4E">
        <w:t>D</w:t>
      </w:r>
      <w:r w:rsidR="00EE65D5" w:rsidRPr="00146F4E">
        <w:t>arbų rezultatą</w:t>
      </w:r>
      <w:r w:rsidR="009425A3" w:rsidRPr="00146F4E">
        <w:t>)</w:t>
      </w:r>
      <w:r w:rsidR="00402DA0" w:rsidRPr="00146F4E">
        <w:t>;</w:t>
      </w:r>
    </w:p>
    <w:p w14:paraId="57ECE562" w14:textId="295065DF" w:rsidR="00011E3E" w:rsidRPr="00030FE4" w:rsidRDefault="0032288B" w:rsidP="00C018E2">
      <w:pPr>
        <w:pStyle w:val="ListParagraph"/>
      </w:pPr>
      <w:r w:rsidRPr="00030FE4">
        <w:rPr>
          <w:b/>
        </w:rPr>
        <w:t>Darbų atlikimo terminas</w:t>
      </w:r>
      <w:r w:rsidRPr="00030FE4">
        <w:t xml:space="preserve"> – Sutart</w:t>
      </w:r>
      <w:r w:rsidR="0067497E" w:rsidRPr="00030FE4">
        <w:t>i</w:t>
      </w:r>
      <w:r w:rsidRPr="00030FE4">
        <w:t>e</w:t>
      </w:r>
      <w:r w:rsidR="0067497E" w:rsidRPr="00030FE4">
        <w:t>s specialiosiose sąlygose</w:t>
      </w:r>
      <w:r w:rsidRPr="00030FE4">
        <w:t xml:space="preserve"> nurodytas terminas, per kurį turi būti atlikti, užbaigti ir perduoti Užsakovui</w:t>
      </w:r>
      <w:r w:rsidR="00E53020" w:rsidRPr="00030FE4">
        <w:t xml:space="preserve"> visi Sutartyje nurodyti Darbai;</w:t>
      </w:r>
    </w:p>
    <w:p w14:paraId="4FD5A48E" w14:textId="79D696A3" w:rsidR="00011E3E" w:rsidRPr="00030FE4" w:rsidRDefault="00D846C5" w:rsidP="00C018E2">
      <w:pPr>
        <w:pStyle w:val="ListParagraph"/>
      </w:pPr>
      <w:r w:rsidRPr="00030FE4">
        <w:rPr>
          <w:b/>
        </w:rPr>
        <w:t>Darbų žiniaraštis</w:t>
      </w:r>
      <w:r w:rsidRPr="00030FE4">
        <w:t xml:space="preserve"> –</w:t>
      </w:r>
      <w:r w:rsidR="00130D88">
        <w:t xml:space="preserve"> </w:t>
      </w:r>
      <w:r w:rsidR="00E81086" w:rsidRPr="00030FE4">
        <w:t xml:space="preserve">Rangovo parengtas </w:t>
      </w:r>
      <w:r w:rsidR="0069268B" w:rsidRPr="00030FE4">
        <w:t>dokumentas</w:t>
      </w:r>
      <w:r w:rsidR="001D126C" w:rsidRPr="00030FE4">
        <w:t xml:space="preserve">, kuriame </w:t>
      </w:r>
      <w:r w:rsidR="00231F78" w:rsidRPr="00030FE4">
        <w:t xml:space="preserve">pagal Užsakovo pateiktą Turto grupių ir turto vienetų klasifikatorių </w:t>
      </w:r>
      <w:r w:rsidR="001D126C" w:rsidRPr="00030FE4">
        <w:t xml:space="preserve">nurodomi </w:t>
      </w:r>
      <w:r w:rsidR="00A303FC" w:rsidRPr="00030FE4">
        <w:t>atskiri turto vienetai, jų</w:t>
      </w:r>
      <w:r w:rsidR="001D126C" w:rsidRPr="00030FE4">
        <w:t xml:space="preserve"> kiekiai ir kaina</w:t>
      </w:r>
      <w:r w:rsidR="001D5354" w:rsidRPr="00030FE4">
        <w:t>,</w:t>
      </w:r>
      <w:r w:rsidR="001D126C" w:rsidRPr="00030FE4">
        <w:t xml:space="preserve"> ir pagal kurį nustatomi tarpinių mokėjimų dydžiai</w:t>
      </w:r>
      <w:r w:rsidR="006E0AF7" w:rsidRPr="00030FE4">
        <w:t xml:space="preserve">, kai Sutartyje numatyta, kad tarpiniai mokėjimai Rangovui </w:t>
      </w:r>
      <w:r w:rsidR="00645E39" w:rsidRPr="00030FE4">
        <w:t>atliekami pagal Darbų žiniaraštį</w:t>
      </w:r>
      <w:r w:rsidRPr="00030FE4">
        <w:t>;</w:t>
      </w:r>
    </w:p>
    <w:p w14:paraId="04B18394" w14:textId="373A6C6E" w:rsidR="00011E3E" w:rsidRDefault="00375907" w:rsidP="00C018E2">
      <w:pPr>
        <w:pStyle w:val="ListParagraph"/>
      </w:pPr>
      <w:r w:rsidRPr="00030FE4">
        <w:rPr>
          <w:b/>
        </w:rPr>
        <w:t>Draudžiama kilmė</w:t>
      </w:r>
      <w:r w:rsidRPr="00030FE4">
        <w:t xml:space="preserve"> – Rangovo, </w:t>
      </w:r>
      <w:r w:rsidR="00EF4F9E" w:rsidRPr="00030FE4">
        <w:t xml:space="preserve">Subrangovo </w:t>
      </w:r>
      <w:r w:rsidRPr="00030FE4">
        <w:t xml:space="preserve">ar subjektų, kurių pajėgumais yra remiamasi, ar juos kontroliuojančių asmenų, taip pat Įrenginių, Medžiagų, prekių, paslaugų ar </w:t>
      </w:r>
      <w:r w:rsidR="00D76F0B" w:rsidRPr="00030FE4">
        <w:t>D</w:t>
      </w:r>
      <w:r w:rsidRPr="00030FE4">
        <w:t xml:space="preserve">arbų kilmė yra iš </w:t>
      </w:r>
      <w:r w:rsidR="00D76F0B" w:rsidRPr="00030FE4">
        <w:t>Lietuvos Respublikos v</w:t>
      </w:r>
      <w:r w:rsidRPr="00030FE4">
        <w:t>iešųjų pirkimų įstatymo 92 straipsnio 14 ir (arba) 15 dalyje numatytame sąraše nurodytų valstybių ar teritorijų</w:t>
      </w:r>
      <w:r w:rsidR="00D76F0B" w:rsidRPr="00030FE4">
        <w:t>;</w:t>
      </w:r>
    </w:p>
    <w:p w14:paraId="762D7016" w14:textId="52DC4591" w:rsidR="00F70E8A" w:rsidRPr="00030FE4" w:rsidRDefault="00F70E8A" w:rsidP="00C018E2">
      <w:pPr>
        <w:pStyle w:val="ListParagraph"/>
      </w:pPr>
      <w:r>
        <w:rPr>
          <w:b/>
        </w:rPr>
        <w:t xml:space="preserve">Gamybos ir montavimo brėžiniai </w:t>
      </w:r>
      <w:r>
        <w:t>– brėžiniai, kurie skirti statinio konstrukcinių elementų ir sistemų, statybos produktų, įrenginių, inžinerinių sistemų elementų gamybos ir (ar) montavimo darbams pagal konkretaus gamintojo reikalavimus atlikti ir kuriuose statybos produktų gamintojas ar Rangovas, vadovaudamasis Techninio darbo projekto sprendiniais, detalizuoja sprendinius.</w:t>
      </w:r>
    </w:p>
    <w:p w14:paraId="07F7AC50" w14:textId="61662FF8" w:rsidR="00011E3E" w:rsidRPr="00030FE4" w:rsidRDefault="00D45CD1" w:rsidP="00C018E2">
      <w:pPr>
        <w:pStyle w:val="ListParagraph"/>
      </w:pPr>
      <w:r w:rsidRPr="00030FE4">
        <w:rPr>
          <w:b/>
        </w:rPr>
        <w:t>Grafikas</w:t>
      </w:r>
      <w:r w:rsidRPr="00030FE4">
        <w:t xml:space="preserve"> – </w:t>
      </w:r>
      <w:r w:rsidR="00781C1B">
        <w:t xml:space="preserve">Rangovo parengtas ir Užsakovui pateiktas </w:t>
      </w:r>
      <w:r w:rsidR="003640B1" w:rsidRPr="003640B1">
        <w:t xml:space="preserve">Darbų vykdymo </w:t>
      </w:r>
      <w:r w:rsidR="00781C1B">
        <w:t>tvarkaraštis</w:t>
      </w:r>
      <w:r w:rsidR="003640B1" w:rsidRPr="003640B1">
        <w:t xml:space="preserve">, </w:t>
      </w:r>
      <w:r w:rsidRPr="00030FE4">
        <w:t xml:space="preserve">kuriame </w:t>
      </w:r>
      <w:r w:rsidR="00781C1B">
        <w:t>turi būti</w:t>
      </w:r>
      <w:r w:rsidR="00781C1B" w:rsidRPr="00030FE4">
        <w:t xml:space="preserve"> </w:t>
      </w:r>
      <w:r w:rsidR="00781C1B">
        <w:t>numatytas Darbų vykdymo eiliškumas</w:t>
      </w:r>
      <w:r w:rsidR="00A719F1">
        <w:t xml:space="preserve"> ir tarpusavio priklausomybė</w:t>
      </w:r>
      <w:r w:rsidR="00781C1B">
        <w:t>, laikantis Darbų atlikimo</w:t>
      </w:r>
      <w:r w:rsidR="00781C1B" w:rsidRPr="00030FE4">
        <w:t xml:space="preserve"> </w:t>
      </w:r>
      <w:r w:rsidRPr="00030FE4">
        <w:t>termin</w:t>
      </w:r>
      <w:r w:rsidR="00781C1B">
        <w:t>o</w:t>
      </w:r>
      <w:r w:rsidRPr="00030FE4">
        <w:t>;</w:t>
      </w:r>
    </w:p>
    <w:p w14:paraId="22B7C42F" w14:textId="4624F048" w:rsidR="00011E3E" w:rsidRPr="00030FE4" w:rsidRDefault="00D45CD1" w:rsidP="00C018E2">
      <w:pPr>
        <w:pStyle w:val="ListParagraph"/>
      </w:pPr>
      <w:r w:rsidRPr="00030FE4">
        <w:rPr>
          <w:b/>
        </w:rPr>
        <w:t>Įrenginiai</w:t>
      </w:r>
      <w:r w:rsidRPr="00030FE4">
        <w:t xml:space="preserve"> –</w:t>
      </w:r>
      <w:r w:rsidR="00C910EB" w:rsidRPr="00030FE4">
        <w:t xml:space="preserve"> įrenginiai</w:t>
      </w:r>
      <w:r w:rsidRPr="00030FE4">
        <w:t>, įranga, prietaisai, įtaisai, mechanizmai,</w:t>
      </w:r>
      <w:r w:rsidR="00C84DA7" w:rsidRPr="00030FE4">
        <w:t xml:space="preserve"> atsar</w:t>
      </w:r>
      <w:r w:rsidR="00A61AE7" w:rsidRPr="00030FE4">
        <w:t>ginės dalys,</w:t>
      </w:r>
      <w:r w:rsidRPr="00030FE4">
        <w:t xml:space="preserve"> kompiuterinės programos, kurie turi būti sumontuoti ir (arba) instaliuoti</w:t>
      </w:r>
      <w:r w:rsidR="00F71FC7" w:rsidRPr="00030FE4">
        <w:t>,</w:t>
      </w:r>
      <w:r w:rsidRPr="00030FE4">
        <w:t xml:space="preserve"> ir </w:t>
      </w:r>
      <w:r w:rsidR="00060458" w:rsidRPr="00030FE4">
        <w:t xml:space="preserve">(arba) </w:t>
      </w:r>
      <w:r w:rsidRPr="00030FE4">
        <w:t>perduoti Užsakovui</w:t>
      </w:r>
      <w:r w:rsidR="00D6678E" w:rsidRPr="00030FE4">
        <w:t xml:space="preserve"> vykdant Sutartį</w:t>
      </w:r>
      <w:r w:rsidRPr="00030FE4">
        <w:t>;</w:t>
      </w:r>
    </w:p>
    <w:p w14:paraId="37637223" w14:textId="1D63580F" w:rsidR="00011E3E" w:rsidRPr="00030FE4" w:rsidRDefault="00D9456F" w:rsidP="00C018E2">
      <w:pPr>
        <w:pStyle w:val="ListParagraph"/>
      </w:pPr>
      <w:r w:rsidRPr="00030FE4">
        <w:rPr>
          <w:b/>
        </w:rPr>
        <w:t>Medžiagos</w:t>
      </w:r>
      <w:r w:rsidRPr="00030FE4">
        <w:t xml:space="preserve"> – medžiagos, gaminiai ir kiti produktai, kurie vykdant Sutartį turi būti įkonstruoti, įmontuoti, įdėti</w:t>
      </w:r>
      <w:r w:rsidR="000606C4" w:rsidRPr="00030FE4">
        <w:t>,</w:t>
      </w:r>
      <w:r w:rsidRPr="00030FE4">
        <w:t xml:space="preserve"> instaliuoti į Objektą</w:t>
      </w:r>
      <w:r w:rsidR="00D31108" w:rsidRPr="00030FE4">
        <w:t xml:space="preserve"> ir (arba) perduoti Užsakovui</w:t>
      </w:r>
      <w:r w:rsidR="00131226" w:rsidRPr="00030FE4">
        <w:t>,</w:t>
      </w:r>
      <w:r w:rsidRPr="00030FE4">
        <w:t xml:space="preserve"> ir kurie nėra laikomi Įrenginiais;</w:t>
      </w:r>
    </w:p>
    <w:p w14:paraId="7AA9180E" w14:textId="284B277E" w:rsidR="00011E3E" w:rsidRPr="00030FE4" w:rsidRDefault="00D9456F" w:rsidP="00C018E2">
      <w:pPr>
        <w:pStyle w:val="ListParagraph"/>
      </w:pPr>
      <w:r w:rsidRPr="00030FE4">
        <w:rPr>
          <w:b/>
        </w:rPr>
        <w:t>Nenugalim</w:t>
      </w:r>
      <w:r w:rsidR="008512DF" w:rsidRPr="00030FE4">
        <w:rPr>
          <w:b/>
        </w:rPr>
        <w:t>a</w:t>
      </w:r>
      <w:r w:rsidRPr="00030FE4">
        <w:rPr>
          <w:b/>
        </w:rPr>
        <w:t xml:space="preserve"> jėg</w:t>
      </w:r>
      <w:r w:rsidR="008512DF" w:rsidRPr="00030FE4">
        <w:rPr>
          <w:b/>
        </w:rPr>
        <w:t>a</w:t>
      </w:r>
      <w:r w:rsidR="008512DF" w:rsidRPr="00030FE4">
        <w:t xml:space="preserve"> </w:t>
      </w:r>
      <w:r w:rsidRPr="00030FE4">
        <w:t>– aplinkybės, kurių Šalis negal</w:t>
      </w:r>
      <w:r w:rsidR="001A5EC9" w:rsidRPr="00030FE4">
        <w:t>ėjo</w:t>
      </w:r>
      <w:r w:rsidRPr="00030FE4">
        <w:t xml:space="preserve"> kontroliuoti, protingai numatyti Sutarties sudarymo metu, negali užkirsti kelio šių aplinkybių ar jų pasekmių atsiradimui bei nėra prisiėmusi rizikos d</w:t>
      </w:r>
      <w:r w:rsidR="00E46A44" w:rsidRPr="00030FE4">
        <w:t>ėl tokių aplinkybių atsiradimo;</w:t>
      </w:r>
    </w:p>
    <w:p w14:paraId="29EE0873" w14:textId="7FB6A45F" w:rsidR="004072DC" w:rsidRPr="00030FE4" w:rsidRDefault="00D9456F" w:rsidP="00C018E2">
      <w:pPr>
        <w:pStyle w:val="ListParagraph"/>
      </w:pPr>
      <w:r w:rsidRPr="00030FE4">
        <w:rPr>
          <w:b/>
        </w:rPr>
        <w:t>Objektas</w:t>
      </w:r>
      <w:r w:rsidRPr="00030FE4">
        <w:t xml:space="preserve"> – </w:t>
      </w:r>
      <w:r w:rsidR="00032628" w:rsidRPr="00030FE4">
        <w:t>s</w:t>
      </w:r>
      <w:r w:rsidR="00E62B50" w:rsidRPr="00030FE4">
        <w:t>tatinys, kuris turi būti pastatytas</w:t>
      </w:r>
      <w:r w:rsidR="00165947" w:rsidRPr="00030FE4">
        <w:t xml:space="preserve">, </w:t>
      </w:r>
      <w:r w:rsidR="00E62B50" w:rsidRPr="00030FE4">
        <w:t>rekonstruotas</w:t>
      </w:r>
      <w:r w:rsidR="009F4FA3" w:rsidRPr="00030FE4">
        <w:t>,</w:t>
      </w:r>
      <w:r w:rsidR="00165947" w:rsidRPr="00030FE4">
        <w:t xml:space="preserve"> suremontuotas</w:t>
      </w:r>
      <w:r w:rsidR="009F4FA3" w:rsidRPr="00030FE4">
        <w:t xml:space="preserve"> ir (arba) nugriautas</w:t>
      </w:r>
      <w:r w:rsidR="00E62B50" w:rsidRPr="00030FE4">
        <w:t xml:space="preserve"> atliekant Darbus</w:t>
      </w:r>
      <w:r w:rsidR="007B5EFD" w:rsidRPr="00030FE4">
        <w:t>;</w:t>
      </w:r>
    </w:p>
    <w:p w14:paraId="651846E0" w14:textId="761CC8EB" w:rsidR="00011E3E" w:rsidRPr="00030FE4" w:rsidRDefault="00D9456F" w:rsidP="00C018E2">
      <w:pPr>
        <w:pStyle w:val="ListParagraph"/>
      </w:pPr>
      <w:r w:rsidRPr="00030FE4">
        <w:rPr>
          <w:b/>
        </w:rPr>
        <w:t>Pagrindiniai įrenginiai</w:t>
      </w:r>
      <w:r w:rsidRPr="00030FE4">
        <w:t xml:space="preserve"> – </w:t>
      </w:r>
      <w:r w:rsidR="006507F4" w:rsidRPr="00030FE4">
        <w:t xml:space="preserve">Įrenginiai, kurie Sutartyje </w:t>
      </w:r>
      <w:r w:rsidR="00CD70CC" w:rsidRPr="00030FE4">
        <w:t xml:space="preserve">ir/ar kituose pirkimo dokumentuose </w:t>
      </w:r>
      <w:r w:rsidR="006507F4" w:rsidRPr="00030FE4">
        <w:t>nurodyti kaip pagrindiniai</w:t>
      </w:r>
      <w:r w:rsidR="00131226" w:rsidRPr="00030FE4">
        <w:t>,</w:t>
      </w:r>
      <w:r w:rsidR="00074313" w:rsidRPr="00030FE4">
        <w:t xml:space="preserve"> ir kuriems taikomos </w:t>
      </w:r>
      <w:r w:rsidR="00131226" w:rsidRPr="00030FE4">
        <w:t xml:space="preserve">Sutarties bendrųjų </w:t>
      </w:r>
      <w:r w:rsidR="00131226" w:rsidRPr="00146F4E">
        <w:t>s</w:t>
      </w:r>
      <w:r w:rsidR="00074313" w:rsidRPr="00146F4E">
        <w:t xml:space="preserve">ąlygų </w:t>
      </w:r>
      <w:r w:rsidR="00131226" w:rsidRPr="00146F4E">
        <w:t>4</w:t>
      </w:r>
      <w:r w:rsidR="00074313" w:rsidRPr="00146F4E">
        <w:t xml:space="preserve">.10 </w:t>
      </w:r>
      <w:r w:rsidR="0041359B" w:rsidRPr="00146F4E">
        <w:t>p</w:t>
      </w:r>
      <w:r w:rsidR="0041359B" w:rsidRPr="00030FE4">
        <w:t xml:space="preserve">unkto </w:t>
      </w:r>
      <w:r w:rsidR="00312C92" w:rsidRPr="00030FE4">
        <w:t>nuostatos</w:t>
      </w:r>
      <w:r w:rsidRPr="00030FE4">
        <w:t>;</w:t>
      </w:r>
    </w:p>
    <w:p w14:paraId="7E814112" w14:textId="15717698" w:rsidR="00011E3E" w:rsidRPr="00030FE4" w:rsidRDefault="00011E3E" w:rsidP="00C018E2">
      <w:pPr>
        <w:pStyle w:val="ListParagraph"/>
      </w:pPr>
      <w:r w:rsidRPr="00030FE4">
        <w:rPr>
          <w:b/>
        </w:rPr>
        <w:t>Papildomi darbai</w:t>
      </w:r>
      <w:r w:rsidRPr="00030FE4">
        <w:t xml:space="preserve"> – darbai, prekės ar paslaugos arba jų kiekiai, kurie nenurodyti </w:t>
      </w:r>
      <w:r w:rsidR="00520A51" w:rsidRPr="00030FE4">
        <w:t>Techninėje</w:t>
      </w:r>
      <w:r w:rsidRPr="00030FE4">
        <w:t xml:space="preserve"> užduotyje arba </w:t>
      </w:r>
      <w:r w:rsidR="0043219D">
        <w:t>P</w:t>
      </w:r>
      <w:r w:rsidRPr="00030FE4">
        <w:t xml:space="preserve">rojekte, tačiau yra tiesiogiai susiję su Darbais arba kitais Rangovo įsipareigojimais pagal Sutartį ir kuriuos būtina papildomai atlikti dėl </w:t>
      </w:r>
      <w:r w:rsidR="00520A51" w:rsidRPr="00030FE4">
        <w:t>Techninės</w:t>
      </w:r>
      <w:r w:rsidRPr="00030FE4">
        <w:t xml:space="preserve"> užduoties reikalavimų arba</w:t>
      </w:r>
      <w:r w:rsidR="00AF0B75">
        <w:t xml:space="preserve"> </w:t>
      </w:r>
      <w:r w:rsidR="00130D88">
        <w:t>P</w:t>
      </w:r>
      <w:r w:rsidRPr="00030FE4">
        <w:t>rojekto sprendinių būtinų pakeitimų (tarp jų – Darbų apimčių pakeitimo</w:t>
      </w:r>
      <w:r w:rsidR="00520A51" w:rsidRPr="00030FE4">
        <w:t>)</w:t>
      </w:r>
      <w:r w:rsidR="00E07A92" w:rsidRPr="00030FE4">
        <w:t>;</w:t>
      </w:r>
    </w:p>
    <w:p w14:paraId="25AC9623" w14:textId="45073F0D" w:rsidR="00011E3E" w:rsidRPr="00030FE4" w:rsidRDefault="00D9456F" w:rsidP="00C018E2">
      <w:pPr>
        <w:pStyle w:val="ListParagraph"/>
      </w:pPr>
      <w:r w:rsidRPr="00030FE4">
        <w:rPr>
          <w:b/>
        </w:rPr>
        <w:t>Pakeitimas</w:t>
      </w:r>
      <w:r w:rsidRPr="00030FE4">
        <w:t xml:space="preserve"> – </w:t>
      </w:r>
      <w:r w:rsidR="00771579" w:rsidRPr="00030FE4">
        <w:t>bet koks Darbų pakeitimas</w:t>
      </w:r>
      <w:r w:rsidR="00ED1FB3" w:rsidRPr="00030FE4">
        <w:t>, įskaitant</w:t>
      </w:r>
      <w:r w:rsidR="00380F03" w:rsidRPr="00030FE4">
        <w:t xml:space="preserve"> </w:t>
      </w:r>
      <w:r w:rsidR="00703D34" w:rsidRPr="00030FE4">
        <w:t>A</w:t>
      </w:r>
      <w:r w:rsidR="00ED1FB3" w:rsidRPr="00030FE4">
        <w:t>tsisak</w:t>
      </w:r>
      <w:r w:rsidR="00703D34" w:rsidRPr="00030FE4">
        <w:t>omus darbus</w:t>
      </w:r>
      <w:r w:rsidR="00380F03" w:rsidRPr="00030FE4">
        <w:t xml:space="preserve"> ir (arba)</w:t>
      </w:r>
      <w:r w:rsidR="00ED1FB3" w:rsidRPr="00030FE4">
        <w:t xml:space="preserve"> </w:t>
      </w:r>
      <w:r w:rsidR="00703D34" w:rsidRPr="00030FE4">
        <w:t>P</w:t>
      </w:r>
      <w:r w:rsidR="00ED1FB3" w:rsidRPr="00030FE4">
        <w:t xml:space="preserve">apildomų </w:t>
      </w:r>
      <w:r w:rsidR="00703D34" w:rsidRPr="00030FE4">
        <w:t>d</w:t>
      </w:r>
      <w:r w:rsidR="00ED1FB3" w:rsidRPr="00030FE4">
        <w:t xml:space="preserve">arbų </w:t>
      </w:r>
      <w:r w:rsidR="00BF0CE1" w:rsidRPr="00030FE4">
        <w:t>atlikimą</w:t>
      </w:r>
      <w:r w:rsidRPr="00030FE4">
        <w:t>;</w:t>
      </w:r>
    </w:p>
    <w:p w14:paraId="58011221" w14:textId="53D33E9D" w:rsidR="004072DC" w:rsidRDefault="00D9456F" w:rsidP="00C018E2">
      <w:pPr>
        <w:pStyle w:val="ListParagraph"/>
      </w:pPr>
      <w:r w:rsidRPr="00030FE4">
        <w:rPr>
          <w:b/>
        </w:rPr>
        <w:t>Pirkimas</w:t>
      </w:r>
      <w:r w:rsidRPr="00030FE4">
        <w:t xml:space="preserve"> –</w:t>
      </w:r>
      <w:r w:rsidR="003B0A04" w:rsidRPr="00030FE4">
        <w:t xml:space="preserve"> </w:t>
      </w:r>
      <w:r w:rsidRPr="00030FE4">
        <w:t>pirkimas, kurį</w:t>
      </w:r>
      <w:r w:rsidR="00EB10FE" w:rsidRPr="00030FE4">
        <w:t xml:space="preserve"> </w:t>
      </w:r>
      <w:r w:rsidRPr="00030FE4">
        <w:t>atlikus buvo sudaryta Sutartis;</w:t>
      </w:r>
    </w:p>
    <w:p w14:paraId="194A11DE" w14:textId="72C5273C" w:rsidR="00AD1EC1" w:rsidRPr="00220DAC" w:rsidRDefault="00220DAC" w:rsidP="00C018E2">
      <w:pPr>
        <w:pStyle w:val="ListParagraph"/>
      </w:pPr>
      <w:r w:rsidRPr="00220DAC">
        <w:rPr>
          <w:b/>
        </w:rPr>
        <w:t>Projektas –</w:t>
      </w:r>
      <w:r w:rsidR="002E1EB0">
        <w:rPr>
          <w:b/>
        </w:rPr>
        <w:t xml:space="preserve"> </w:t>
      </w:r>
      <w:r w:rsidRPr="00CA20E6">
        <w:t xml:space="preserve">Projektiniai pasiūlymai ir / arba Techninis darbo projektas. Kai Sutartyje vartojama sąvoka „Projektas“, ji apima </w:t>
      </w:r>
      <w:r w:rsidRPr="00220DAC">
        <w:t>Projektini</w:t>
      </w:r>
      <w:r>
        <w:t>us</w:t>
      </w:r>
      <w:r w:rsidRPr="00220DAC">
        <w:t xml:space="preserve"> pasiūlym</w:t>
      </w:r>
      <w:r>
        <w:t xml:space="preserve">us </w:t>
      </w:r>
      <w:r w:rsidRPr="00220DAC">
        <w:t>ir / arba Technin</w:t>
      </w:r>
      <w:r>
        <w:t>į</w:t>
      </w:r>
      <w:r w:rsidRPr="00220DAC">
        <w:t xml:space="preserve"> darbo projekt</w:t>
      </w:r>
      <w:r>
        <w:t>ą</w:t>
      </w:r>
      <w:r w:rsidRPr="00220DAC">
        <w:t xml:space="preserve"> </w:t>
      </w:r>
      <w:r w:rsidRPr="00CA20E6">
        <w:t>kartu arba bet kur</w:t>
      </w:r>
      <w:r>
        <w:t>į</w:t>
      </w:r>
      <w:r w:rsidRPr="00CA20E6">
        <w:t xml:space="preserve"> iš jų atskirai, </w:t>
      </w:r>
      <w:r w:rsidR="002E1EB0">
        <w:t xml:space="preserve"> o</w:t>
      </w:r>
      <w:r>
        <w:t xml:space="preserve"> naudojant šią sąvoką nustatyti</w:t>
      </w:r>
      <w:r w:rsidRPr="00CA20E6">
        <w:t xml:space="preserve"> reikalavimai </w:t>
      </w:r>
      <w:r w:rsidRPr="00220DAC">
        <w:t>taikomi tiek Projektiniams pasiūlymams, tiek Techniniam darbo projektui</w:t>
      </w:r>
      <w:r w:rsidRPr="00CA20E6">
        <w:t>, nebent Sutartyje aiškiai nurodyta kitaip</w:t>
      </w:r>
      <w:r w:rsidR="00AD1EC1" w:rsidRPr="00220DAC">
        <w:t>;</w:t>
      </w:r>
    </w:p>
    <w:p w14:paraId="5D07B906" w14:textId="07A23808" w:rsidR="009B67FF" w:rsidRPr="00220DAC" w:rsidRDefault="009B67FF" w:rsidP="00C018E2">
      <w:pPr>
        <w:pStyle w:val="ListParagraph"/>
      </w:pPr>
      <w:r w:rsidRPr="00CA20E6">
        <w:rPr>
          <w:b/>
        </w:rPr>
        <w:t>Projektiniai pasiūlymai</w:t>
      </w:r>
      <w:r w:rsidRPr="00220DAC">
        <w:t xml:space="preserve"> – </w:t>
      </w:r>
      <w:bookmarkStart w:id="7" w:name="_Hlk181612323"/>
      <w:r w:rsidRPr="00220DAC">
        <w:t>statybos teisės aktų ir Techninėje užduotyje nustatytos sudėties dokument</w:t>
      </w:r>
      <w:bookmarkEnd w:id="7"/>
      <w:r w:rsidR="008B1585" w:rsidRPr="00220DAC">
        <w:t>as (-ai)</w:t>
      </w:r>
      <w:r w:rsidRPr="00220DAC">
        <w:t>, rengiama</w:t>
      </w:r>
      <w:r w:rsidR="008B1585" w:rsidRPr="00220DAC">
        <w:t>s</w:t>
      </w:r>
      <w:r w:rsidRPr="00220DAC">
        <w:t xml:space="preserve"> pirmuoju statinio projekto rengimo etapu, kuriame pateikiami projektuojamo statinio architektūros, </w:t>
      </w:r>
      <w:r w:rsidRPr="00220DAC">
        <w:lastRenderedPageBreak/>
        <w:t>infrastruktūros, želdynų ir kiti statybos teisės aktuose bei Techninėje užduotyje nustatyti pagrindiniai sprendiniai ir kuri</w:t>
      </w:r>
      <w:r w:rsidR="008B1585" w:rsidRPr="00220DAC">
        <w:t xml:space="preserve">s </w:t>
      </w:r>
      <w:r w:rsidRPr="00220DAC">
        <w:t>skirt</w:t>
      </w:r>
      <w:r w:rsidR="008B1585" w:rsidRPr="00220DAC">
        <w:t>as</w:t>
      </w:r>
      <w:r w:rsidRPr="00220DAC">
        <w:t xml:space="preserve"> statybą leidžiančiam dokumentui gauti ir (ar) visuomenei informuoti apie numatomą statinių projektavimą</w:t>
      </w:r>
      <w:r w:rsidR="003640B1" w:rsidRPr="00220DAC">
        <w:t>;</w:t>
      </w:r>
    </w:p>
    <w:p w14:paraId="51BE1399" w14:textId="6D57E679" w:rsidR="00011E3E" w:rsidRPr="00030FE4" w:rsidRDefault="00D9456F" w:rsidP="00C018E2">
      <w:pPr>
        <w:pStyle w:val="ListParagraph"/>
      </w:pPr>
      <w:r w:rsidRPr="00030FE4">
        <w:rPr>
          <w:b/>
        </w:rPr>
        <w:t>Rangovas</w:t>
      </w:r>
      <w:r w:rsidRPr="00030FE4">
        <w:t xml:space="preserve"> – </w:t>
      </w:r>
      <w:r w:rsidR="003B0A04" w:rsidRPr="00030FE4">
        <w:t>Sutarties šalis, kuri</w:t>
      </w:r>
      <w:r w:rsidRPr="00030FE4">
        <w:t xml:space="preserve"> įsipareigoja atlikti ir užbaigti Darbus</w:t>
      </w:r>
      <w:r w:rsidR="009132A9" w:rsidRPr="00030FE4">
        <w:t xml:space="preserve"> (Rangovo sąvoka taip pat apima Rangovo </w:t>
      </w:r>
      <w:r w:rsidR="001F27F8" w:rsidRPr="00030FE4">
        <w:t>Subrangovus</w:t>
      </w:r>
      <w:r w:rsidR="009132A9" w:rsidRPr="00030FE4">
        <w:t>, darbuotojus ir kitus Rangovui dirbančius asmenis, jei Sutarties kontekstas nereikalauja kitaip)</w:t>
      </w:r>
      <w:r w:rsidRPr="00030FE4">
        <w:t>;</w:t>
      </w:r>
    </w:p>
    <w:p w14:paraId="435355E9" w14:textId="60319449" w:rsidR="00576CED" w:rsidRPr="00030FE4" w:rsidRDefault="004072DC" w:rsidP="00C018E2">
      <w:pPr>
        <w:pStyle w:val="ListParagraph"/>
      </w:pPr>
      <w:r w:rsidRPr="00030FE4">
        <w:rPr>
          <w:b/>
        </w:rPr>
        <w:t>Specialistas</w:t>
      </w:r>
      <w:r w:rsidRPr="00030FE4">
        <w:t xml:space="preserve"> – Rangovo darbuotojas, kurio profesine kvalifikacija ir (arba) patirtimi rėmėsi Rangovas tam, kad atitiktų Pirkimo dokumentuose nustatytus kvalifikacijos reikalavimus, ir (arba) į kurio kvalifikaciją atsižvelgė Užsakovas, vertindamas Rangovo pasiūlymą;</w:t>
      </w:r>
    </w:p>
    <w:p w14:paraId="0D2C0DFA" w14:textId="2858EEB8" w:rsidR="00703D34" w:rsidRPr="00030FE4" w:rsidRDefault="00576CED" w:rsidP="00C018E2">
      <w:pPr>
        <w:pStyle w:val="ListParagraph"/>
      </w:pPr>
      <w:r w:rsidRPr="00030FE4">
        <w:rPr>
          <w:b/>
        </w:rPr>
        <w:t xml:space="preserve">Subjektas, kurio pajėgumais remiasi Rangovas </w:t>
      </w:r>
      <w:r w:rsidRPr="00030FE4">
        <w:t>– ūkio subjektas, kurio pajėgumais rėmėsi Rangovas tam, kad atitiktų Pirkimo dokumentuose nustatytus kvalifikacijos reikalavimus. Subjektas, kurio pajėgumais remiasi Rangovas ir kuris tiesiogiai prisideda prie Sutarties vykdymo (veikia kaip subrangovas), tuo pačiu yra ir Subrangovas;</w:t>
      </w:r>
    </w:p>
    <w:p w14:paraId="3D147F07" w14:textId="49F292DD" w:rsidR="00011E3E" w:rsidRPr="00030FE4" w:rsidRDefault="00011E3E" w:rsidP="00C018E2">
      <w:pPr>
        <w:pStyle w:val="ListParagraph"/>
      </w:pPr>
      <w:r w:rsidRPr="00030FE4">
        <w:rPr>
          <w:b/>
        </w:rPr>
        <w:t xml:space="preserve">Subrangovas </w:t>
      </w:r>
      <w:r w:rsidRPr="00030FE4">
        <w:t>– asmuo,</w:t>
      </w:r>
      <w:r w:rsidRPr="00030FE4">
        <w:rPr>
          <w:b/>
        </w:rPr>
        <w:t xml:space="preserve"> </w:t>
      </w:r>
      <w:r w:rsidRPr="00030FE4">
        <w:t xml:space="preserve">kurį Rangovas numato pasitelkti arba pasitelkia atlikti Darbus, perduodamas jam dalį Sutarties vykdymo, įskaitant </w:t>
      </w:r>
      <w:r w:rsidR="004E6F77" w:rsidRPr="00030FE4">
        <w:t>S</w:t>
      </w:r>
      <w:r w:rsidRPr="00030FE4">
        <w:t xml:space="preserve">ubrangovų subrangovus. </w:t>
      </w:r>
      <w:r w:rsidR="004E6F77" w:rsidRPr="00030FE4">
        <w:t>Medžiagų</w:t>
      </w:r>
      <w:r w:rsidRPr="00030FE4">
        <w:t xml:space="preserve"> ir Įrenginių tiekėjai, kurie pagal Sutartį atlieka </w:t>
      </w:r>
      <w:r w:rsidR="004E6F77" w:rsidRPr="00030FE4">
        <w:t>Medžiagų</w:t>
      </w:r>
      <w:r w:rsidRPr="00030FE4">
        <w:t xml:space="preserve"> ar Įrenginių montavimo darbus, taip pat yra Subrangovai pagal Sutartį;</w:t>
      </w:r>
    </w:p>
    <w:p w14:paraId="2A7EF6C6" w14:textId="0F5A95C7" w:rsidR="00011E3E" w:rsidRPr="00030FE4" w:rsidRDefault="00D9456F" w:rsidP="00C018E2">
      <w:pPr>
        <w:pStyle w:val="ListParagraph"/>
      </w:pPr>
      <w:r w:rsidRPr="00030FE4">
        <w:rPr>
          <w:b/>
        </w:rPr>
        <w:t>Sutartis</w:t>
      </w:r>
      <w:r w:rsidRPr="00030FE4">
        <w:t xml:space="preserve"> – tarp Šalių sudaryta sutartis, kuria Šalys įsipareigojo vadovautis šiomis </w:t>
      </w:r>
      <w:r w:rsidR="000D190E" w:rsidRPr="00030FE4">
        <w:t>Sutarties bendrosiomis s</w:t>
      </w:r>
      <w:r w:rsidRPr="00030FE4">
        <w:t>ą</w:t>
      </w:r>
      <w:r w:rsidR="005F2291" w:rsidRPr="00030FE4">
        <w:t>lygomis</w:t>
      </w:r>
      <w:r w:rsidR="00BD7039" w:rsidRPr="00030FE4">
        <w:t xml:space="preserve"> bei </w:t>
      </w:r>
      <w:r w:rsidR="00283D61" w:rsidRPr="00030FE4">
        <w:t xml:space="preserve">Sutarties </w:t>
      </w:r>
      <w:r w:rsidR="00C6583D" w:rsidRPr="00030FE4">
        <w:t>s</w:t>
      </w:r>
      <w:r w:rsidR="00BD7039" w:rsidRPr="00030FE4">
        <w:t>pecialiosiomis sąlygomis</w:t>
      </w:r>
      <w:r w:rsidRPr="00030FE4">
        <w:t>;</w:t>
      </w:r>
    </w:p>
    <w:p w14:paraId="45ECD13F" w14:textId="30770C72" w:rsidR="00011E3E" w:rsidRPr="00030FE4" w:rsidRDefault="00D9456F" w:rsidP="00C018E2">
      <w:pPr>
        <w:pStyle w:val="ListParagraph"/>
      </w:pPr>
      <w:r w:rsidRPr="00030FE4">
        <w:rPr>
          <w:b/>
        </w:rPr>
        <w:t>Sutarties kaina</w:t>
      </w:r>
      <w:r w:rsidRPr="00030FE4">
        <w:t xml:space="preserve"> – </w:t>
      </w:r>
      <w:r w:rsidR="007179FE" w:rsidRPr="00030FE4">
        <w:t>Sutart</w:t>
      </w:r>
      <w:r w:rsidR="00217762" w:rsidRPr="00030FE4">
        <w:t>yje</w:t>
      </w:r>
      <w:r w:rsidR="007179FE" w:rsidRPr="00030FE4">
        <w:t xml:space="preserve"> nurodyta kaina (su PVM), </w:t>
      </w:r>
      <w:r w:rsidR="009C1997" w:rsidRPr="00030FE4">
        <w:t>kuri turi būti sumokėta</w:t>
      </w:r>
      <w:r w:rsidR="007179FE" w:rsidRPr="00030FE4">
        <w:t xml:space="preserve"> už visus </w:t>
      </w:r>
      <w:r w:rsidR="009C1997" w:rsidRPr="00030FE4">
        <w:t xml:space="preserve">Rangovo </w:t>
      </w:r>
      <w:r w:rsidR="007179FE" w:rsidRPr="00030FE4">
        <w:t xml:space="preserve">tinkamai atliktus ir užbaigtus Darbus. </w:t>
      </w:r>
      <w:r w:rsidR="0017797B" w:rsidRPr="00030FE4">
        <w:t>Sutartyje</w:t>
      </w:r>
      <w:r w:rsidR="007179FE" w:rsidRPr="00030FE4">
        <w:t xml:space="preserve"> naudojama sąvoka „</w:t>
      </w:r>
      <w:r w:rsidR="007179FE" w:rsidRPr="00030FE4">
        <w:rPr>
          <w:b/>
        </w:rPr>
        <w:t>pradinė Sutarties kaina</w:t>
      </w:r>
      <w:r w:rsidR="007179FE" w:rsidRPr="00030FE4">
        <w:t xml:space="preserve">“ suprantama kaip </w:t>
      </w:r>
      <w:r w:rsidR="00694888" w:rsidRPr="00030FE4">
        <w:t xml:space="preserve">Sutarties kaina (su PVM) Sutarties sudarymo metu, t. y. į ją neįtraukiama ta vertė, kuri gali atsirasti dėl Pirkimo dokumentuose ir Sutartyje numatytų jos kainos pakeitimų pasirinkimo galimybių (sutarties termino, perkamos apimties, objekto pakeitimų ir pan.). Užsakovas </w:t>
      </w:r>
      <w:r w:rsidR="007C0984" w:rsidRPr="00030FE4">
        <w:t>p</w:t>
      </w:r>
      <w:r w:rsidR="00694888" w:rsidRPr="00030FE4">
        <w:t>radinę Sutarties kainą nurodo sudaromoje Sutartyje. Pradinė Sutarties kaina nekinta per visą Sutarties vykdymo laikotarpį, išskyrus kai Sutarties kaina peržiūrima pagal joje nurodytas kainų peržiūros sąlygas</w:t>
      </w:r>
      <w:r w:rsidRPr="00030FE4">
        <w:t>;</w:t>
      </w:r>
    </w:p>
    <w:p w14:paraId="7A83E9DA" w14:textId="26D3AE35" w:rsidR="00011E3E" w:rsidRDefault="00375740" w:rsidP="00C018E2">
      <w:pPr>
        <w:pStyle w:val="ListParagraph"/>
      </w:pPr>
      <w:r w:rsidRPr="00030FE4">
        <w:rPr>
          <w:b/>
        </w:rPr>
        <w:t>Statybvietė</w:t>
      </w:r>
      <w:r w:rsidRPr="00030FE4">
        <w:t xml:space="preserve"> – </w:t>
      </w:r>
      <w:r w:rsidR="005516DF" w:rsidRPr="00030FE4">
        <w:t xml:space="preserve">Užsakovo Rangovui perduota </w:t>
      </w:r>
      <w:r w:rsidRPr="00030FE4">
        <w:t>Darbų vykdymo vieta;</w:t>
      </w:r>
    </w:p>
    <w:p w14:paraId="4FDB831D" w14:textId="27DA59D5" w:rsidR="00011E3E" w:rsidRPr="00030FE4" w:rsidRDefault="00D9456F" w:rsidP="00C018E2">
      <w:pPr>
        <w:pStyle w:val="ListParagraph"/>
      </w:pPr>
      <w:r w:rsidRPr="00030FE4">
        <w:rPr>
          <w:b/>
        </w:rPr>
        <w:t>Šalys</w:t>
      </w:r>
      <w:r w:rsidRPr="00030FE4">
        <w:t xml:space="preserve"> – Užsakovas ir Rangovas</w:t>
      </w:r>
      <w:r w:rsidR="00781C1B">
        <w:t xml:space="preserve"> kartu</w:t>
      </w:r>
      <w:r w:rsidRPr="00030FE4">
        <w:t>, o Šalis – bet kuris iš jų</w:t>
      </w:r>
      <w:r w:rsidR="00781C1B">
        <w:t xml:space="preserve"> atskirai</w:t>
      </w:r>
      <w:r w:rsidRPr="00030FE4">
        <w:t>;</w:t>
      </w:r>
    </w:p>
    <w:p w14:paraId="374DC88B" w14:textId="4037DC18" w:rsidR="00011E3E" w:rsidRPr="00AE1B3F" w:rsidRDefault="00363B75" w:rsidP="00C018E2">
      <w:pPr>
        <w:pStyle w:val="ListParagraph"/>
      </w:pPr>
      <w:bookmarkStart w:id="8" w:name="_Hlk181618455"/>
      <w:r w:rsidRPr="00AE1B3F">
        <w:rPr>
          <w:b/>
        </w:rPr>
        <w:t>Techninė užduotis</w:t>
      </w:r>
      <w:r w:rsidRPr="00AE1B3F">
        <w:t xml:space="preserve"> </w:t>
      </w:r>
      <w:r w:rsidR="00CA20E6" w:rsidRPr="00AE1B3F">
        <w:t xml:space="preserve">(atitinka Lietuvos Respublikos viešųjų pirkimų įstatyme nurodytą techninę specifikaciją) – dokumentas, kuriame nurodomos visos statinio projekto rengimo paslaugos ir planuojamo statyti statinio pagrindiniai funkciniai, architektūriniai, techniniai, kokybiniai, ekonominiai, kiti rodikliai ir reikalavimai, kuriais būtina vadovautis rengiant statinio projektą </w:t>
      </w:r>
      <w:r w:rsidR="00597810" w:rsidRPr="00AE1B3F">
        <w:t>(</w:t>
      </w:r>
      <w:r w:rsidR="00CA20E6" w:rsidRPr="00AE1B3F">
        <w:t xml:space="preserve">tai </w:t>
      </w:r>
      <w:r w:rsidR="00D86534" w:rsidRPr="00AE1B3F">
        <w:t>techninė užduotis, ar</w:t>
      </w:r>
      <w:r w:rsidR="00AF0B75" w:rsidRPr="00AE1B3F">
        <w:t>ba</w:t>
      </w:r>
      <w:r w:rsidR="00D86534" w:rsidRPr="00AE1B3F">
        <w:t xml:space="preserve"> projektavimo užduotis, ar</w:t>
      </w:r>
      <w:r w:rsidR="00AF0B75" w:rsidRPr="00AE1B3F">
        <w:t>ba</w:t>
      </w:r>
      <w:r w:rsidR="00D86534" w:rsidRPr="00AE1B3F">
        <w:t xml:space="preserve"> Projektiniai pasiūlymai, ar</w:t>
      </w:r>
      <w:r w:rsidR="00AF0B75" w:rsidRPr="00AE1B3F">
        <w:t>ba</w:t>
      </w:r>
      <w:r w:rsidR="00D86534" w:rsidRPr="00AE1B3F">
        <w:t xml:space="preserve"> Techninis darbo projektas (kai Projektinius pasiūlymus ar</w:t>
      </w:r>
      <w:r w:rsidR="00880E9A" w:rsidRPr="00AE1B3F">
        <w:t>ba / ir</w:t>
      </w:r>
      <w:r w:rsidR="00D86534" w:rsidRPr="00AE1B3F">
        <w:t xml:space="preserve"> Techninį darbo projektą pateikia Užsakovas)</w:t>
      </w:r>
      <w:r w:rsidR="00597810" w:rsidRPr="00AE1B3F">
        <w:t>)</w:t>
      </w:r>
      <w:r w:rsidR="00D86534" w:rsidRPr="00AE1B3F">
        <w:t xml:space="preserve"> </w:t>
      </w:r>
    </w:p>
    <w:bookmarkEnd w:id="8"/>
    <w:p w14:paraId="79D1C1D7" w14:textId="75CC4D35" w:rsidR="004072DC" w:rsidRPr="00AE1B3F" w:rsidRDefault="002E7FDF" w:rsidP="00C018E2">
      <w:pPr>
        <w:pStyle w:val="ListParagraph"/>
      </w:pPr>
      <w:r w:rsidRPr="00AE1B3F">
        <w:rPr>
          <w:b/>
        </w:rPr>
        <w:t>T</w:t>
      </w:r>
      <w:r w:rsidR="0056199B" w:rsidRPr="00AE1B3F">
        <w:rPr>
          <w:b/>
        </w:rPr>
        <w:t>echninis darbo projektas</w:t>
      </w:r>
      <w:r w:rsidR="0085425D" w:rsidRPr="00AE1B3F">
        <w:t xml:space="preserve"> </w:t>
      </w:r>
      <w:r w:rsidR="00D9456F" w:rsidRPr="00AE1B3F">
        <w:t>–</w:t>
      </w:r>
      <w:r w:rsidR="00006646" w:rsidRPr="00AE1B3F">
        <w:t xml:space="preserve"> </w:t>
      </w:r>
      <w:r w:rsidR="009B67FF" w:rsidRPr="00AE1B3F">
        <w:t>statybos teisės aktų ir Techninėje užduotyje nustatytos sudėties dokument</w:t>
      </w:r>
      <w:r w:rsidR="008B1585" w:rsidRPr="00AE1B3F">
        <w:t>as (-ai),</w:t>
      </w:r>
      <w:r w:rsidR="009B67FF" w:rsidRPr="00AE1B3F">
        <w:t xml:space="preserve"> rengiamas statinio projekto rengimo antruoju etapu, </w:t>
      </w:r>
      <w:r w:rsidR="008B1585" w:rsidRPr="00AE1B3F">
        <w:t xml:space="preserve">kuris </w:t>
      </w:r>
      <w:r w:rsidR="009B67FF" w:rsidRPr="00AE1B3F">
        <w:t>skirt</w:t>
      </w:r>
      <w:r w:rsidR="008B1585" w:rsidRPr="00AE1B3F">
        <w:t>as</w:t>
      </w:r>
      <w:r w:rsidR="009B67FF" w:rsidRPr="00AE1B3F">
        <w:t xml:space="preserve"> statybos darbams vykdyti ir statybos užbaigimo procedūroms atlikti</w:t>
      </w:r>
      <w:r w:rsidR="00D9456F" w:rsidRPr="00AE1B3F">
        <w:t>;</w:t>
      </w:r>
    </w:p>
    <w:p w14:paraId="1C001C69" w14:textId="35354F73" w:rsidR="00EE3038" w:rsidRPr="00030FE4" w:rsidRDefault="00D9456F" w:rsidP="00C018E2">
      <w:pPr>
        <w:pStyle w:val="ListParagraph"/>
      </w:pPr>
      <w:r w:rsidRPr="00030FE4">
        <w:rPr>
          <w:b/>
        </w:rPr>
        <w:t>Užsakovas</w:t>
      </w:r>
      <w:r w:rsidRPr="00030FE4">
        <w:t xml:space="preserve"> </w:t>
      </w:r>
      <w:r w:rsidR="003B0A04" w:rsidRPr="00030FE4">
        <w:t>–</w:t>
      </w:r>
      <w:r w:rsidRPr="00030FE4">
        <w:t xml:space="preserve"> </w:t>
      </w:r>
      <w:r w:rsidR="003B0A04" w:rsidRPr="00030FE4">
        <w:t>Sutarties šalis</w:t>
      </w:r>
      <w:r w:rsidRPr="00030FE4">
        <w:t>, kuri perka Sutartyje nurodytus Darbus</w:t>
      </w:r>
      <w:r w:rsidR="000D0344" w:rsidRPr="00030FE4">
        <w:t xml:space="preserve"> (Užsakovo sąvoka</w:t>
      </w:r>
      <w:r w:rsidR="001B58FC" w:rsidRPr="00030FE4">
        <w:t xml:space="preserve"> taip pat apima Užsakovo</w:t>
      </w:r>
      <w:r w:rsidR="00A51BF8" w:rsidRPr="00030FE4">
        <w:t xml:space="preserve"> atstovą ir kitus Užsakovo</w:t>
      </w:r>
      <w:r w:rsidR="001B58FC" w:rsidRPr="00030FE4">
        <w:t xml:space="preserve"> darbuotojus</w:t>
      </w:r>
      <w:r w:rsidR="00EB10FE" w:rsidRPr="00030FE4">
        <w:t xml:space="preserve"> </w:t>
      </w:r>
      <w:r w:rsidR="00A51BF8" w:rsidRPr="00030FE4">
        <w:t xml:space="preserve">bei </w:t>
      </w:r>
      <w:r w:rsidR="001B58FC" w:rsidRPr="00030FE4">
        <w:t>Užsakovui dirbančius asmenis,</w:t>
      </w:r>
      <w:r w:rsidR="00A51BF8" w:rsidRPr="00030FE4">
        <w:t xml:space="preserve"> kuriuos Užsakovo atstovas raštu nurodo Rangovui,</w:t>
      </w:r>
      <w:r w:rsidR="001B58FC" w:rsidRPr="00030FE4">
        <w:t xml:space="preserve"> jei Sutarties kontekstas nereikalauja kitaip)</w:t>
      </w:r>
      <w:r w:rsidRPr="00030FE4">
        <w:t>.</w:t>
      </w:r>
    </w:p>
    <w:p w14:paraId="20CF78BA" w14:textId="77777777" w:rsidR="00960A22" w:rsidRPr="00030FE4" w:rsidRDefault="00960A22" w:rsidP="00185F9B">
      <w:pPr>
        <w:ind w:left="360" w:firstLine="0"/>
        <w:rPr>
          <w:rFonts w:ascii="Arial" w:hAnsi="Arial" w:cs="Arial"/>
          <w:lang w:val="lt-LT"/>
        </w:rPr>
      </w:pPr>
    </w:p>
    <w:p w14:paraId="3445BEF0" w14:textId="7BF44E62" w:rsidR="00960A22" w:rsidRPr="00030FE4" w:rsidRDefault="004970F1" w:rsidP="007A1020">
      <w:pPr>
        <w:pStyle w:val="Heading1"/>
        <w:rPr>
          <w:rFonts w:cs="Arial"/>
        </w:rPr>
      </w:pPr>
      <w:bookmarkStart w:id="9" w:name="_Toc403983905"/>
      <w:bookmarkStart w:id="10" w:name="_Toc403983906"/>
      <w:bookmarkStart w:id="11" w:name="_Toc75873502"/>
      <w:bookmarkStart w:id="12" w:name="_Toc106541685"/>
      <w:bookmarkStart w:id="13" w:name="_Toc339801209"/>
      <w:bookmarkStart w:id="14" w:name="_Toc339801552"/>
      <w:bookmarkStart w:id="15" w:name="_Toc339802114"/>
      <w:bookmarkStart w:id="16" w:name="_Toc339802301"/>
      <w:bookmarkStart w:id="17" w:name="_Toc339802522"/>
      <w:bookmarkStart w:id="18" w:name="_Toc339801205"/>
      <w:bookmarkStart w:id="19" w:name="_Toc339801548"/>
      <w:bookmarkStart w:id="20" w:name="_Toc339802110"/>
      <w:bookmarkStart w:id="21" w:name="_Toc339802297"/>
      <w:bookmarkStart w:id="22" w:name="_Toc339802518"/>
      <w:bookmarkEnd w:id="9"/>
      <w:bookmarkEnd w:id="10"/>
      <w:r w:rsidRPr="00030FE4">
        <w:rPr>
          <w:rFonts w:cs="Arial"/>
        </w:rPr>
        <w:t>BENDROSIOS NUOSTATOS</w:t>
      </w:r>
      <w:bookmarkEnd w:id="11"/>
      <w:bookmarkEnd w:id="12"/>
    </w:p>
    <w:p w14:paraId="3BC6CBE8" w14:textId="77777777" w:rsidR="003E6D76" w:rsidRPr="00030FE4" w:rsidRDefault="005A736A" w:rsidP="007F51D0">
      <w:pPr>
        <w:pStyle w:val="Heading2"/>
      </w:pPr>
      <w:bookmarkStart w:id="23" w:name="_Toc75873503"/>
      <w:bookmarkStart w:id="24" w:name="_Toc106541686"/>
      <w:bookmarkStart w:id="25" w:name="_Toc339801208"/>
      <w:bookmarkStart w:id="26" w:name="_Toc339801551"/>
      <w:bookmarkStart w:id="27" w:name="_Toc339802113"/>
      <w:bookmarkStart w:id="28" w:name="_Toc339802300"/>
      <w:bookmarkStart w:id="29" w:name="_Toc339802521"/>
      <w:bookmarkStart w:id="30" w:name="_Toc339801226"/>
      <w:bookmarkStart w:id="31" w:name="_Toc339801569"/>
      <w:bookmarkStart w:id="32" w:name="_Toc339802131"/>
      <w:bookmarkStart w:id="33" w:name="_Toc339802318"/>
      <w:bookmarkStart w:id="34" w:name="_Toc339802539"/>
      <w:r w:rsidRPr="00030FE4">
        <w:t>D</w:t>
      </w:r>
      <w:r w:rsidR="00332C99" w:rsidRPr="00030FE4">
        <w:t>arbų apimtis</w:t>
      </w:r>
      <w:bookmarkEnd w:id="23"/>
      <w:bookmarkEnd w:id="24"/>
    </w:p>
    <w:p w14:paraId="5489539A" w14:textId="77B3C524" w:rsidR="0063748A" w:rsidRPr="00030FE4" w:rsidRDefault="00A300FB" w:rsidP="00C018E2">
      <w:pPr>
        <w:pStyle w:val="ListParagraph"/>
      </w:pPr>
      <w:r w:rsidRPr="00030FE4">
        <w:t>Rangovas turi atlikti</w:t>
      </w:r>
      <w:r w:rsidR="0063748A" w:rsidRPr="00030FE4">
        <w:t>, užbaigti ir Užsakovui perduoti visus</w:t>
      </w:r>
      <w:r w:rsidRPr="00030FE4">
        <w:t xml:space="preserve"> </w:t>
      </w:r>
      <w:r w:rsidR="00E11CBB" w:rsidRPr="00030FE4">
        <w:t xml:space="preserve">Sutartyje </w:t>
      </w:r>
      <w:r w:rsidR="0063748A" w:rsidRPr="00030FE4">
        <w:t>nurodytus projektavimo,</w:t>
      </w:r>
      <w:r w:rsidRPr="00030FE4">
        <w:t xml:space="preserve"> statybos </w:t>
      </w:r>
      <w:r w:rsidR="0063748A" w:rsidRPr="00030FE4">
        <w:t xml:space="preserve">ir kitus </w:t>
      </w:r>
      <w:r w:rsidR="008872C4" w:rsidRPr="00030FE4">
        <w:t>D</w:t>
      </w:r>
      <w:r w:rsidRPr="00030FE4">
        <w:t>arbus</w:t>
      </w:r>
      <w:r w:rsidR="00781C1B">
        <w:t xml:space="preserve"> ir pašalinti visus jų defektus</w:t>
      </w:r>
      <w:r w:rsidR="0063748A" w:rsidRPr="00030FE4">
        <w:t>.</w:t>
      </w:r>
    </w:p>
    <w:p w14:paraId="3359305C" w14:textId="465C495E" w:rsidR="004F37E4" w:rsidRPr="00030FE4" w:rsidRDefault="004F37E4" w:rsidP="00C018E2">
      <w:pPr>
        <w:pStyle w:val="ListParagraph"/>
      </w:pPr>
      <w:r w:rsidRPr="00030FE4">
        <w:t>Į Rangovo atliekamų Darbų apimtį įeina visų Darbams atlikti bei Sutartyje nurodytiems įsipareigojimams įvykdyti reikalingų Įrenginių, Medžiagų, transporto, personalo, dokumentų, draudimo ir kitų priemonių, prekių bei paslaug</w:t>
      </w:r>
      <w:r w:rsidR="00DE506D" w:rsidRPr="00030FE4">
        <w:t>ų įsigijimas</w:t>
      </w:r>
      <w:r w:rsidR="009638FE" w:rsidRPr="00030FE4">
        <w:t xml:space="preserve"> ir apmokėjimas</w:t>
      </w:r>
      <w:r w:rsidR="00C75399" w:rsidRPr="00030FE4">
        <w:t xml:space="preserve">, </w:t>
      </w:r>
      <w:r w:rsidR="00B668E9">
        <w:t xml:space="preserve">statybinių tyrimų atlikimas, </w:t>
      </w:r>
      <w:r w:rsidR="002E1EB0">
        <w:t xml:space="preserve">projektavimas, </w:t>
      </w:r>
      <w:r w:rsidR="002E1EB0" w:rsidRPr="002E1EB0">
        <w:t>gamybos ir montavimo brėžini</w:t>
      </w:r>
      <w:r w:rsidR="002E1EB0">
        <w:t xml:space="preserve">ų parengimas </w:t>
      </w:r>
      <w:r w:rsidR="00153A58" w:rsidRPr="00030FE4">
        <w:t>išskyrus atvejus, kai Sutartyje aiškiai nurodyta, kad juos pateikia Užsakovas</w:t>
      </w:r>
      <w:r w:rsidR="00922985" w:rsidRPr="00030FE4">
        <w:t>.</w:t>
      </w:r>
    </w:p>
    <w:p w14:paraId="7FA10519" w14:textId="469EDF0D" w:rsidR="00FC07FB" w:rsidRPr="00030FE4" w:rsidRDefault="00FC07FB" w:rsidP="00C018E2">
      <w:pPr>
        <w:pStyle w:val="ListParagraph"/>
      </w:pPr>
      <w:r w:rsidRPr="00030FE4">
        <w:t>Į Rangovo atliekamų Darbų apimtį</w:t>
      </w:r>
      <w:r w:rsidR="00792D18" w:rsidRPr="00030FE4">
        <w:t xml:space="preserve"> taip pat</w:t>
      </w:r>
      <w:r w:rsidRPr="00030FE4">
        <w:t xml:space="preserve"> įeina visų Sutarčiai įvykdyti reikalingų leidimų, </w:t>
      </w:r>
      <w:r w:rsidR="00EF1021">
        <w:t xml:space="preserve">sąlygų, </w:t>
      </w:r>
      <w:r w:rsidRPr="00030FE4">
        <w:t>suderinimų ir pritarimų gavimas</w:t>
      </w:r>
      <w:r w:rsidR="009F51D6" w:rsidRPr="00030FE4">
        <w:t xml:space="preserve">, </w:t>
      </w:r>
      <w:r w:rsidR="001B70BB" w:rsidRPr="00030FE4">
        <w:t>kurie nebuvo pateikti Pirkimo metu ir kurių Užsakovas nėra įsipareigojęs pateikti pagal Sutartį</w:t>
      </w:r>
      <w:r w:rsidRPr="00030FE4">
        <w:t xml:space="preserve">. </w:t>
      </w:r>
      <w:bookmarkStart w:id="35" w:name="_Hlk181710383"/>
      <w:bookmarkStart w:id="36" w:name="_Hlk56509608"/>
      <w:r w:rsidRPr="00030FE4">
        <w:t>Jei šie leidimai,</w:t>
      </w:r>
      <w:r w:rsidR="00EF1021">
        <w:t xml:space="preserve"> sąlygos,</w:t>
      </w:r>
      <w:r w:rsidRPr="00030FE4">
        <w:t xml:space="preserve"> suderinimai ir pritarimai pagal teisės aktų reikalavimus išduodami (atliekami) Užsakovo vardu, Užsakovas </w:t>
      </w:r>
      <w:r w:rsidR="00EF5949" w:rsidRPr="00030FE4">
        <w:t>per 5 darbo dienas nuo Rangovo prašymo gavimo</w:t>
      </w:r>
      <w:r w:rsidRPr="00030FE4">
        <w:t xml:space="preserve"> </w:t>
      </w:r>
      <w:r w:rsidR="00110659" w:rsidRPr="00030FE4">
        <w:t>išduoda</w:t>
      </w:r>
      <w:r w:rsidRPr="00030FE4">
        <w:t xml:space="preserve"> reikiamus įgaliojimu</w:t>
      </w:r>
      <w:bookmarkEnd w:id="35"/>
      <w:r w:rsidRPr="00030FE4">
        <w:t>s.</w:t>
      </w:r>
    </w:p>
    <w:p w14:paraId="0A917A68" w14:textId="42EDB92C" w:rsidR="003C456C" w:rsidRPr="00030FE4" w:rsidRDefault="00797A3A" w:rsidP="00C018E2">
      <w:pPr>
        <w:pStyle w:val="ListParagraph"/>
      </w:pPr>
      <w:r w:rsidRPr="00030FE4">
        <w:t xml:space="preserve">Į Rangovo atliekamų Darbų apimtį įeina Darbų išpildomosios dokumentacijos parengimas ir jos atnaujinimas, kurioje turi būti fiksuojamas </w:t>
      </w:r>
      <w:r w:rsidR="00B307C9" w:rsidRPr="00030FE4">
        <w:t>D</w:t>
      </w:r>
      <w:r w:rsidRPr="00030FE4">
        <w:t xml:space="preserve">arbų įvykdymas, parodomos tikslios visų </w:t>
      </w:r>
      <w:r w:rsidR="00B307C9" w:rsidRPr="00030FE4">
        <w:t>D</w:t>
      </w:r>
      <w:r w:rsidRPr="00030FE4">
        <w:t xml:space="preserve">arbų ir Įrenginių vietos, matmenys, atskaitos duomenys ir kita pagal </w:t>
      </w:r>
      <w:r w:rsidR="00847363" w:rsidRPr="00847363">
        <w:t>teisės aktu</w:t>
      </w:r>
      <w:r w:rsidR="00847363">
        <w:t>s</w:t>
      </w:r>
      <w:r w:rsidR="00847363" w:rsidRPr="00847363">
        <w:t xml:space="preserve"> </w:t>
      </w:r>
      <w:r w:rsidRPr="00030FE4">
        <w:t>arba Sutartį reikalinga informacija. Rangovas privalo iš anksto suderinti su Užsakovu reikalavimus, kuriuos turi atitikti išpildomoji dokumentacija. Rangovas privalo saugoti išpildomąją dokumentaciją ir perduoti ją Užsakovui prieš perduodamas Darbus</w:t>
      </w:r>
      <w:r w:rsidR="00B307C9" w:rsidRPr="00030FE4">
        <w:t>, išpildomoji dokumentacija turi būti patvirtinta techninio prižiūrėtojo.</w:t>
      </w:r>
    </w:p>
    <w:p w14:paraId="57F0BD5A" w14:textId="031EA80A" w:rsidR="003C456C" w:rsidRPr="00030FE4" w:rsidRDefault="003C456C" w:rsidP="00C018E2">
      <w:pPr>
        <w:pStyle w:val="ListParagraph"/>
      </w:pPr>
      <w:r w:rsidRPr="00030FE4">
        <w:t xml:space="preserve">Į Rangovo atliekamų Darbų apimtį įeina visi Užsakovo Techninėje užduotyje, </w:t>
      </w:r>
      <w:r w:rsidR="005A63C0">
        <w:t>P</w:t>
      </w:r>
      <w:r w:rsidRPr="00030FE4">
        <w:t xml:space="preserve">rojekte, Rangovo pasiūlyme ir </w:t>
      </w:r>
      <w:r w:rsidR="00847363" w:rsidRPr="00847363">
        <w:t xml:space="preserve">teisės aktuose </w:t>
      </w:r>
      <w:r w:rsidRPr="00030FE4">
        <w:t xml:space="preserve">numatyti Darbų, Objekto, jo sudėtinių dalių ir Įrenginių bandymai, matavimai, kurie turi būti atlikti iki Darbų </w:t>
      </w:r>
      <w:r w:rsidRPr="00030FE4">
        <w:lastRenderedPageBreak/>
        <w:t>perdavimo, ir buvo pasiekti teigiami bandymų rezultatai, taip pat Rangovas privalo perduoti Užsakovui Rangovo atliktų bandymų rezultatų protokolus, įrodančius teigiamus bandymų rezultatus ir patvirtintus techninio prižiūrėtojo</w:t>
      </w:r>
      <w:bookmarkStart w:id="37" w:name="_3bj1y38" w:colFirst="0" w:colLast="0"/>
      <w:bookmarkEnd w:id="37"/>
      <w:r w:rsidRPr="00030FE4">
        <w:t>.</w:t>
      </w:r>
    </w:p>
    <w:p w14:paraId="3883A34B" w14:textId="0EB518A1" w:rsidR="00B307C9" w:rsidRPr="00030FE4" w:rsidRDefault="003C456C" w:rsidP="00C018E2">
      <w:pPr>
        <w:pStyle w:val="ListParagraph"/>
      </w:pPr>
      <w:r w:rsidRPr="00030FE4">
        <w:t xml:space="preserve">Į Rangovo atliekamų Darbų apimtį įeina visų kitų dokumentų, susijusių su Darbų vykdymu, kuriuos Rangovas privalo parengti parengimas ir perdavimas Užsakovui pagal </w:t>
      </w:r>
      <w:r w:rsidR="009D5F8E" w:rsidRPr="009D5F8E">
        <w:t>teisės akt</w:t>
      </w:r>
      <w:r w:rsidR="009D5F8E">
        <w:t>ų</w:t>
      </w:r>
      <w:r w:rsidR="009D5F8E" w:rsidRPr="009D5F8E">
        <w:t xml:space="preserve"> </w:t>
      </w:r>
      <w:r w:rsidRPr="00030FE4">
        <w:t>ir Sutarties reikalavimus, įskaitant tinkamai užpildytus ir pasirašytus statybos darbų žurnalus su lydimaisiais dokumentais, galutinį Subrangovų sąraš</w:t>
      </w:r>
      <w:r w:rsidR="00A26361">
        <w:t xml:space="preserve">ą </w:t>
      </w:r>
      <w:r w:rsidRPr="00030FE4">
        <w:t>ir pan.</w:t>
      </w:r>
    </w:p>
    <w:bookmarkEnd w:id="36"/>
    <w:p w14:paraId="5F4D7B74" w14:textId="06BFF41B" w:rsidR="006805FC" w:rsidRPr="00030FE4" w:rsidRDefault="006805FC" w:rsidP="00C018E2">
      <w:pPr>
        <w:pStyle w:val="ListParagraph"/>
      </w:pPr>
      <w:r w:rsidRPr="00030FE4">
        <w:t xml:space="preserve">Rangovas turi atlikti ir Sutartyje nenurodytus darbus, kurie yra būtini tam, kad </w:t>
      </w:r>
      <w:r w:rsidR="003565CC" w:rsidRPr="00030FE4">
        <w:t>visus Darbus būtų galima užbaigti ir tinkamai naudoti pagal paskirtį (</w:t>
      </w:r>
      <w:r w:rsidR="00425F65" w:rsidRPr="00030FE4">
        <w:t>t</w:t>
      </w:r>
      <w:r w:rsidR="00F32A3F" w:rsidRPr="00030FE4">
        <w:t xml:space="preserve">. </w:t>
      </w:r>
      <w:r w:rsidR="00425F65" w:rsidRPr="00030FE4">
        <w:t xml:space="preserve">y. </w:t>
      </w:r>
      <w:r w:rsidR="003565CC" w:rsidRPr="00030FE4">
        <w:t>Sutartyje ir teisės aktuose nustatyta tvarka)</w:t>
      </w:r>
      <w:r w:rsidRPr="00030FE4">
        <w:t xml:space="preserve">, ir kuriuos Rangovas objektyviai turėjo ir galėjo numatyti </w:t>
      </w:r>
      <w:r w:rsidR="00402DF7" w:rsidRPr="00030FE4">
        <w:t xml:space="preserve">iki </w:t>
      </w:r>
      <w:r w:rsidRPr="00030FE4">
        <w:t>Sutart</w:t>
      </w:r>
      <w:r w:rsidR="00402DF7" w:rsidRPr="00030FE4">
        <w:t>ies sudarymo</w:t>
      </w:r>
      <w:r w:rsidRPr="00030FE4">
        <w:t xml:space="preserve">, susipažinęs su visais Sutarties dokumentais, </w:t>
      </w:r>
      <w:r w:rsidR="00EB27AB" w:rsidRPr="00030FE4">
        <w:t>Statybviete</w:t>
      </w:r>
      <w:r w:rsidRPr="00030FE4">
        <w:t xml:space="preserve"> (tiek </w:t>
      </w:r>
      <w:r w:rsidR="00847363">
        <w:t>dokumentais</w:t>
      </w:r>
      <w:r w:rsidRPr="00030FE4">
        <w:t>, tiek fiziškai), teisės aktų reikalavimais ir situacija rinkoje.</w:t>
      </w:r>
    </w:p>
    <w:p w14:paraId="2E42F9CB" w14:textId="77777777" w:rsidR="003C456C" w:rsidRPr="00030FE4" w:rsidRDefault="00022269" w:rsidP="00C018E2">
      <w:pPr>
        <w:pStyle w:val="ListParagraph"/>
      </w:pPr>
      <w:r w:rsidRPr="00030FE4">
        <w:t xml:space="preserve">Visus Darbus Rangovas turi atlikti pagal Sutartyje ir galiojančiuose </w:t>
      </w:r>
      <w:bookmarkStart w:id="38" w:name="_Hlk181629879"/>
      <w:r w:rsidRPr="00030FE4">
        <w:t xml:space="preserve">teisės aktuose </w:t>
      </w:r>
      <w:bookmarkEnd w:id="38"/>
      <w:r w:rsidRPr="00030FE4">
        <w:t>nurodytus reikalavimus, o jei tokie reikalavimai nenurodyti – pagal geriausius visuotinai pripažįstamus profesinius, techninius standartus ir praktiką.</w:t>
      </w:r>
    </w:p>
    <w:p w14:paraId="25800E67" w14:textId="13E3D095" w:rsidR="00364684" w:rsidRPr="00030FE4" w:rsidRDefault="003C456C" w:rsidP="00C018E2">
      <w:pPr>
        <w:pStyle w:val="ListParagraph"/>
      </w:pPr>
      <w:r w:rsidRPr="00030FE4">
        <w:t xml:space="preserve">Į Rangovo atliekamų Darbų apimtį įeina visos statybos užbaigimo procedūros atlikimas, Objekto statybos užbaigimo aktas (-ai) </w:t>
      </w:r>
      <w:r w:rsidR="00364684" w:rsidRPr="00030FE4">
        <w:t>(</w:t>
      </w:r>
      <w:r w:rsidRPr="00030FE4">
        <w:t>ši sąlyga yra taikoma, tik jeigu Užsakovo</w:t>
      </w:r>
      <w:r w:rsidR="00AB0723">
        <w:t xml:space="preserve"> Techninėje</w:t>
      </w:r>
      <w:r w:rsidRPr="00030FE4">
        <w:t xml:space="preserve"> užduotyje numatyta</w:t>
      </w:r>
      <w:r w:rsidR="00364684" w:rsidRPr="00030FE4">
        <w:t xml:space="preserve"> arba to reikalauja teisės norminiai aktai)</w:t>
      </w:r>
      <w:r w:rsidRPr="00030FE4">
        <w:t xml:space="preserve">, </w:t>
      </w:r>
      <w:r w:rsidR="00364684" w:rsidRPr="00030FE4">
        <w:t>s</w:t>
      </w:r>
      <w:r w:rsidRPr="00030FE4">
        <w:t>tatybos užbaigimo ak</w:t>
      </w:r>
      <w:r w:rsidR="00364684" w:rsidRPr="00030FE4">
        <w:t>o</w:t>
      </w:r>
      <w:r w:rsidRPr="00030FE4">
        <w:t xml:space="preserve"> įformin</w:t>
      </w:r>
      <w:r w:rsidR="00364684" w:rsidRPr="00030FE4">
        <w:t>imas ir kt.</w:t>
      </w:r>
    </w:p>
    <w:p w14:paraId="370D6FD4" w14:textId="0D047592" w:rsidR="006B1660" w:rsidRDefault="00364684" w:rsidP="00C018E2">
      <w:pPr>
        <w:pStyle w:val="ListParagraph"/>
      </w:pPr>
      <w:r w:rsidRPr="00030FE4">
        <w:t xml:space="preserve">Į Rangovo atliekamų Darbų apimtį įeina visų kitų sąlygų, numatytų </w:t>
      </w:r>
      <w:r w:rsidR="009D5F8E" w:rsidRPr="009D5F8E">
        <w:t>teisės aktuose</w:t>
      </w:r>
      <w:r w:rsidRPr="00030FE4">
        <w:t>, Užsakovo Techninėje užduotyje, Objekto projekte ir (arba) Rangovo pasiūlyme, kurios turi būti įvykdytos tam, kad būtų laikoma, jog Darbai yra užbaigti, įvykdymas bei tai įrodančių dokumentų Užsakovui pateikimas.</w:t>
      </w:r>
    </w:p>
    <w:p w14:paraId="553A3E4C" w14:textId="77777777" w:rsidR="00CA20E6" w:rsidRPr="00AE1B3F" w:rsidRDefault="00CA20E6" w:rsidP="00CA20E6">
      <w:pPr>
        <w:ind w:left="142" w:firstLine="0"/>
        <w:rPr>
          <w:lang w:val="lt-LT"/>
        </w:rPr>
      </w:pPr>
    </w:p>
    <w:p w14:paraId="40439D75" w14:textId="77777777" w:rsidR="006A6981" w:rsidRPr="00030FE4" w:rsidRDefault="009552FD" w:rsidP="007F51D0">
      <w:pPr>
        <w:pStyle w:val="Heading2"/>
      </w:pPr>
      <w:bookmarkStart w:id="39" w:name="_Toc413760916"/>
      <w:bookmarkStart w:id="40" w:name="_Toc415502732"/>
      <w:bookmarkStart w:id="41" w:name="_Toc413760917"/>
      <w:bookmarkStart w:id="42" w:name="_Toc415502733"/>
      <w:bookmarkStart w:id="43" w:name="_Toc413760918"/>
      <w:bookmarkStart w:id="44" w:name="_Toc415502734"/>
      <w:bookmarkStart w:id="45" w:name="_Toc413760919"/>
      <w:bookmarkStart w:id="46" w:name="_Toc415502735"/>
      <w:bookmarkStart w:id="47" w:name="_Toc438139208"/>
      <w:bookmarkStart w:id="48" w:name="_Toc409085903"/>
      <w:bookmarkStart w:id="49" w:name="_Toc408997421"/>
      <w:bookmarkStart w:id="50" w:name="_Toc409085904"/>
      <w:bookmarkStart w:id="51" w:name="_Toc75873504"/>
      <w:bookmarkStart w:id="52" w:name="_Toc106541687"/>
      <w:bookmarkEnd w:id="25"/>
      <w:bookmarkEnd w:id="26"/>
      <w:bookmarkEnd w:id="27"/>
      <w:bookmarkEnd w:id="28"/>
      <w:bookmarkEnd w:id="29"/>
      <w:bookmarkEnd w:id="30"/>
      <w:bookmarkEnd w:id="31"/>
      <w:bookmarkEnd w:id="32"/>
      <w:bookmarkEnd w:id="33"/>
      <w:bookmarkEnd w:id="34"/>
      <w:bookmarkEnd w:id="39"/>
      <w:bookmarkEnd w:id="40"/>
      <w:bookmarkEnd w:id="41"/>
      <w:bookmarkEnd w:id="42"/>
      <w:bookmarkEnd w:id="43"/>
      <w:bookmarkEnd w:id="44"/>
      <w:bookmarkEnd w:id="45"/>
      <w:bookmarkEnd w:id="46"/>
      <w:bookmarkEnd w:id="47"/>
      <w:bookmarkEnd w:id="48"/>
      <w:bookmarkEnd w:id="49"/>
      <w:bookmarkEnd w:id="50"/>
      <w:r w:rsidRPr="00030FE4">
        <w:t xml:space="preserve">DARBŲ ATLIKIMO </w:t>
      </w:r>
      <w:r w:rsidR="00332C99" w:rsidRPr="00030FE4">
        <w:t>terminas</w:t>
      </w:r>
      <w:bookmarkEnd w:id="51"/>
      <w:bookmarkEnd w:id="52"/>
    </w:p>
    <w:p w14:paraId="7CFC668B" w14:textId="77777777" w:rsidR="006A6981" w:rsidRPr="00030FE4" w:rsidRDefault="006A6981" w:rsidP="00C018E2">
      <w:pPr>
        <w:pStyle w:val="ListParagraph"/>
      </w:pPr>
      <w:r w:rsidRPr="00030FE4">
        <w:t xml:space="preserve">Rangovas </w:t>
      </w:r>
      <w:r w:rsidR="003C15E0" w:rsidRPr="00030FE4">
        <w:t>visus Darbus turi atlikti</w:t>
      </w:r>
      <w:r w:rsidR="005D2389" w:rsidRPr="00030FE4">
        <w:t>,</w:t>
      </w:r>
      <w:r w:rsidR="003C15E0" w:rsidRPr="00030FE4">
        <w:t xml:space="preserve"> užbaigti</w:t>
      </w:r>
      <w:r w:rsidR="00EC1E05" w:rsidRPr="00030FE4">
        <w:t xml:space="preserve"> </w:t>
      </w:r>
      <w:r w:rsidR="005D2389" w:rsidRPr="00030FE4">
        <w:t xml:space="preserve">ir perduoti Užsakovui </w:t>
      </w:r>
      <w:r w:rsidR="00EC1E05" w:rsidRPr="00030FE4">
        <w:t xml:space="preserve">per </w:t>
      </w:r>
      <w:r w:rsidR="009552FD" w:rsidRPr="00030FE4">
        <w:t>Darbų atlikimo</w:t>
      </w:r>
      <w:r w:rsidR="00EC1E05" w:rsidRPr="00030FE4">
        <w:t xml:space="preserve"> terminą</w:t>
      </w:r>
      <w:r w:rsidRPr="00030FE4">
        <w:t xml:space="preserve">. </w:t>
      </w:r>
    </w:p>
    <w:p w14:paraId="4F6C5C26" w14:textId="2EC3BAC1" w:rsidR="0004596B" w:rsidRPr="00030FE4" w:rsidRDefault="0004596B" w:rsidP="00C018E2">
      <w:pPr>
        <w:pStyle w:val="ListParagraph"/>
      </w:pPr>
      <w:r w:rsidRPr="00030FE4">
        <w:t>Darbų atlikimo terminas</w:t>
      </w:r>
      <w:r w:rsidR="000C47F7" w:rsidRPr="00030FE4">
        <w:t>, jo pratęsimo galimybė</w:t>
      </w:r>
      <w:r w:rsidRPr="00030FE4">
        <w:t xml:space="preserve"> nurodom</w:t>
      </w:r>
      <w:r w:rsidR="000C47F7" w:rsidRPr="00030FE4">
        <w:t>i</w:t>
      </w:r>
      <w:r w:rsidRPr="00030FE4">
        <w:t xml:space="preserve"> Sutarties specialiosiose sąlygose.</w:t>
      </w:r>
    </w:p>
    <w:p w14:paraId="1052541E" w14:textId="0285E516" w:rsidR="005A6BA3" w:rsidRPr="00030FE4" w:rsidRDefault="00054088" w:rsidP="00C018E2">
      <w:pPr>
        <w:pStyle w:val="ListParagraph"/>
      </w:pPr>
      <w:r w:rsidRPr="00030FE4">
        <w:t>Jei Sutart</w:t>
      </w:r>
      <w:r w:rsidR="003C3E86" w:rsidRPr="00030FE4">
        <w:t>yje</w:t>
      </w:r>
      <w:r w:rsidRPr="00030FE4">
        <w:t xml:space="preserve"> nurodyta, kad Darbai turi būti atliekami etapais, Rangovas </w:t>
      </w:r>
      <w:r w:rsidR="00A52777" w:rsidRPr="00030FE4">
        <w:t>D</w:t>
      </w:r>
      <w:r w:rsidRPr="00030FE4">
        <w:t xml:space="preserve">arbus turi organizuoti taip, kad jie būtų </w:t>
      </w:r>
      <w:r w:rsidR="00663F70" w:rsidRPr="00030FE4">
        <w:t xml:space="preserve">atlikti </w:t>
      </w:r>
      <w:r w:rsidRPr="00030FE4">
        <w:t xml:space="preserve">Sutartyje nurodytais terminais. Jei atitinkamo etapo įvykdymo terminas nenurodytas, bus laikoma, kad </w:t>
      </w:r>
      <w:r w:rsidR="00B27E55" w:rsidRPr="00030FE4">
        <w:t>etapą</w:t>
      </w:r>
      <w:r w:rsidRPr="00030FE4">
        <w:t xml:space="preserve"> Rangovas turi užbaigti per </w:t>
      </w:r>
      <w:r w:rsidR="00E1662A" w:rsidRPr="00030FE4">
        <w:t>Darbų atlikimo</w:t>
      </w:r>
      <w:r w:rsidRPr="00030FE4">
        <w:t xml:space="preserve"> terminą</w:t>
      </w:r>
      <w:r w:rsidR="005A055A" w:rsidRPr="00030FE4">
        <w:t>.</w:t>
      </w:r>
    </w:p>
    <w:p w14:paraId="457D5C69" w14:textId="77777777" w:rsidR="001D67BC" w:rsidRPr="00032369" w:rsidRDefault="001D67BC" w:rsidP="0067497E">
      <w:pPr>
        <w:ind w:left="0" w:firstLine="0"/>
        <w:rPr>
          <w:rFonts w:ascii="Arial" w:hAnsi="Arial" w:cs="Arial"/>
          <w:lang w:val="lt-LT"/>
        </w:rPr>
      </w:pPr>
    </w:p>
    <w:p w14:paraId="4171C729" w14:textId="77777777" w:rsidR="006A6981" w:rsidRPr="00030FE4" w:rsidRDefault="00332C99" w:rsidP="007F51D0">
      <w:pPr>
        <w:pStyle w:val="Heading2"/>
      </w:pPr>
      <w:bookmarkStart w:id="53" w:name="_Toc438139211"/>
      <w:bookmarkStart w:id="54" w:name="_Toc413760923"/>
      <w:bookmarkStart w:id="55" w:name="_Toc415502739"/>
      <w:bookmarkStart w:id="56" w:name="_Toc438139212"/>
      <w:bookmarkStart w:id="57" w:name="_Toc438139214"/>
      <w:bookmarkStart w:id="58" w:name="_Toc413760925"/>
      <w:bookmarkStart w:id="59" w:name="_Toc415502741"/>
      <w:bookmarkStart w:id="60" w:name="_Toc413760926"/>
      <w:bookmarkStart w:id="61" w:name="_Toc415502742"/>
      <w:bookmarkStart w:id="62" w:name="_Toc409085909"/>
      <w:bookmarkStart w:id="63" w:name="_Toc409085910"/>
      <w:bookmarkStart w:id="64" w:name="_Toc409085913"/>
      <w:bookmarkStart w:id="65" w:name="_Toc409085914"/>
      <w:bookmarkStart w:id="66" w:name="_Toc75873505"/>
      <w:bookmarkStart w:id="67" w:name="_Toc106541688"/>
      <w:bookmarkEnd w:id="53"/>
      <w:bookmarkEnd w:id="54"/>
      <w:bookmarkEnd w:id="55"/>
      <w:bookmarkEnd w:id="56"/>
      <w:bookmarkEnd w:id="57"/>
      <w:bookmarkEnd w:id="58"/>
      <w:bookmarkEnd w:id="59"/>
      <w:bookmarkEnd w:id="60"/>
      <w:bookmarkEnd w:id="61"/>
      <w:bookmarkEnd w:id="62"/>
      <w:bookmarkEnd w:id="63"/>
      <w:bookmarkEnd w:id="64"/>
      <w:bookmarkEnd w:id="65"/>
      <w:r w:rsidRPr="00030FE4">
        <w:t>grafikas</w:t>
      </w:r>
      <w:bookmarkEnd w:id="66"/>
      <w:bookmarkEnd w:id="67"/>
    </w:p>
    <w:p w14:paraId="44F23594" w14:textId="77777777" w:rsidR="006A6981" w:rsidRPr="00030FE4" w:rsidRDefault="006A6981" w:rsidP="00C018E2">
      <w:pPr>
        <w:pStyle w:val="ListParagraph"/>
      </w:pPr>
      <w:r w:rsidRPr="00030FE4">
        <w:t>Visi Darbai turi būti atliekami pagal Šalių patvirtintą Grafiką</w:t>
      </w:r>
      <w:r w:rsidR="00FB5BDA" w:rsidRPr="00030FE4">
        <w:t>. Grafiką</w:t>
      </w:r>
      <w:r w:rsidRPr="00030FE4">
        <w:t xml:space="preserve"> Rangovas </w:t>
      </w:r>
      <w:r w:rsidR="00FB5BDA" w:rsidRPr="00030FE4">
        <w:t xml:space="preserve">turi parengti ir </w:t>
      </w:r>
      <w:r w:rsidRPr="00030FE4">
        <w:t xml:space="preserve">pateikti Užsakovo derinimui per </w:t>
      </w:r>
      <w:r w:rsidR="008721DF" w:rsidRPr="00030FE4">
        <w:t>3</w:t>
      </w:r>
      <w:r w:rsidRPr="00030FE4">
        <w:t>0 dienų nuo Sutarties sudarymo dienos.</w:t>
      </w:r>
    </w:p>
    <w:p w14:paraId="1AFE45C3" w14:textId="7C90458B" w:rsidR="006A6981" w:rsidRPr="00030FE4" w:rsidRDefault="006A6981" w:rsidP="00C018E2">
      <w:pPr>
        <w:pStyle w:val="ListParagraph"/>
      </w:pPr>
      <w:r w:rsidRPr="00030FE4">
        <w:t>Grafikas derinimui turi būti pateiktas skaitmeniniu *.</w:t>
      </w:r>
      <w:proofErr w:type="spellStart"/>
      <w:r w:rsidRPr="00030FE4">
        <w:t>mpp</w:t>
      </w:r>
      <w:proofErr w:type="spellEnd"/>
      <w:r w:rsidRPr="00030FE4">
        <w:t xml:space="preserve"> </w:t>
      </w:r>
      <w:r w:rsidR="009229BA" w:rsidRPr="00030FE4">
        <w:t>ir *.</w:t>
      </w:r>
      <w:proofErr w:type="spellStart"/>
      <w:r w:rsidR="009229BA" w:rsidRPr="00030FE4">
        <w:t>pdf</w:t>
      </w:r>
      <w:proofErr w:type="spellEnd"/>
      <w:r w:rsidR="009229BA" w:rsidRPr="00030FE4">
        <w:t xml:space="preserve"> formatu</w:t>
      </w:r>
      <w:r w:rsidRPr="00030FE4">
        <w:t xml:space="preserve">. </w:t>
      </w:r>
      <w:r w:rsidR="0046792B" w:rsidRPr="00030FE4">
        <w:t xml:space="preserve">Grafikas pildomas ant </w:t>
      </w:r>
      <w:r w:rsidR="00683D2E" w:rsidRPr="00030FE4">
        <w:t>G</w:t>
      </w:r>
      <w:r w:rsidR="0046792B" w:rsidRPr="00030FE4">
        <w:t>rafiko šablono, kuris yra Sutarties specialiųjų sąlygų priedas. Grafiko šablone numatyti tipiniai Užsakovo darbų vykdymo terminai</w:t>
      </w:r>
      <w:r w:rsidR="006E33FF" w:rsidRPr="00030FE4">
        <w:t>.</w:t>
      </w:r>
      <w:r w:rsidR="0046792B" w:rsidRPr="00030FE4">
        <w:t xml:space="preserve"> Rangovas Grafiką parengia įvertinęs Darbų atlikimo terminus, nurodytus Sutarties specialiosiose sąlygose. </w:t>
      </w:r>
      <w:r w:rsidRPr="00030FE4">
        <w:t>Grafike turi būti numatyta</w:t>
      </w:r>
      <w:r w:rsidR="003D1E59" w:rsidRPr="00030FE4">
        <w:t>s toliau nurodytų Darbų vykdymas</w:t>
      </w:r>
      <w:r w:rsidR="0023289A" w:rsidRPr="00030FE4">
        <w:t xml:space="preserve">, </w:t>
      </w:r>
      <w:r w:rsidR="00AC6C82" w:rsidRPr="00030FE4">
        <w:t xml:space="preserve">išskyrus atvejus, kai </w:t>
      </w:r>
      <w:r w:rsidR="007B7A10" w:rsidRPr="00030FE4">
        <w:t>atitinkami Darbai</w:t>
      </w:r>
      <w:r w:rsidR="00AC6C82" w:rsidRPr="00030FE4">
        <w:t xml:space="preserve"> </w:t>
      </w:r>
      <w:r w:rsidR="000262FF" w:rsidRPr="00030FE4">
        <w:t xml:space="preserve">pagal Sutartį </w:t>
      </w:r>
      <w:r w:rsidR="00AC6C82" w:rsidRPr="00030FE4">
        <w:t>neturi būti atliekami</w:t>
      </w:r>
      <w:r w:rsidR="0001786B" w:rsidRPr="00030FE4">
        <w:t xml:space="preserve"> arba jų atlikimo nėra galimybės numatyti Grafiko sudarymo metu</w:t>
      </w:r>
      <w:r w:rsidRPr="00030FE4">
        <w:t>:</w:t>
      </w:r>
    </w:p>
    <w:p w14:paraId="27C6F8E6" w14:textId="3F1658BF" w:rsidR="00497A5A" w:rsidRPr="00C018E2" w:rsidRDefault="00977AE8" w:rsidP="00AE1B3F">
      <w:pPr>
        <w:pStyle w:val="ListParagraph"/>
        <w:numPr>
          <w:ilvl w:val="0"/>
          <w:numId w:val="52"/>
        </w:numPr>
      </w:pPr>
      <w:r w:rsidRPr="00C018E2">
        <w:t>Statybinių tyrimų</w:t>
      </w:r>
      <w:r w:rsidR="00BA36F7" w:rsidRPr="00C018E2">
        <w:t xml:space="preserve"> atlikimas pagal Techninės užduoties </w:t>
      </w:r>
      <w:r w:rsidR="00201C97" w:rsidRPr="00C018E2">
        <w:t xml:space="preserve">arba teisės aktų </w:t>
      </w:r>
      <w:r w:rsidR="00BA36F7" w:rsidRPr="00C018E2">
        <w:t>reikalavimus (</w:t>
      </w:r>
      <w:r w:rsidR="00C33A34" w:rsidRPr="00C018E2">
        <w:t>i</w:t>
      </w:r>
      <w:r w:rsidRPr="00C018E2">
        <w:t>nžineriniai geologiniai (geotechniniai) tyrimai</w:t>
      </w:r>
      <w:r w:rsidR="00BA36F7" w:rsidRPr="00C018E2">
        <w:t xml:space="preserve">, </w:t>
      </w:r>
      <w:r w:rsidR="00201C97" w:rsidRPr="00C018E2">
        <w:t>inžineriniai geodeziniai tyrimai</w:t>
      </w:r>
      <w:r w:rsidR="0081082A" w:rsidRPr="00C018E2">
        <w:t>, esamų statinių tyrimai</w:t>
      </w:r>
      <w:r w:rsidR="00BA36F7" w:rsidRPr="00C018E2">
        <w:t xml:space="preserve"> ir kt. tyrimai nurodomi atskirai)</w:t>
      </w:r>
      <w:r w:rsidR="00497A5A" w:rsidRPr="00C018E2">
        <w:t>;</w:t>
      </w:r>
    </w:p>
    <w:p w14:paraId="174745BB" w14:textId="57575A72" w:rsidR="00497A5A" w:rsidRDefault="00497A5A">
      <w:pPr>
        <w:pStyle w:val="ListParagraph"/>
        <w:numPr>
          <w:ilvl w:val="0"/>
          <w:numId w:val="52"/>
        </w:numPr>
      </w:pPr>
      <w:r w:rsidRPr="00C018E2">
        <w:t>Specialiųjų prisijungimo sąlygų ir speciali</w:t>
      </w:r>
      <w:r w:rsidR="005B6441" w:rsidRPr="00C018E2">
        <w:t>ųjų</w:t>
      </w:r>
      <w:r w:rsidRPr="00C018E2">
        <w:t xml:space="preserve"> reikalavim</w:t>
      </w:r>
      <w:r w:rsidR="005B6441" w:rsidRPr="00C018E2">
        <w:t>ų</w:t>
      </w:r>
      <w:r w:rsidRPr="00C018E2">
        <w:t xml:space="preserve"> ir vis</w:t>
      </w:r>
      <w:r w:rsidR="005B6441" w:rsidRPr="00C018E2">
        <w:t>ų</w:t>
      </w:r>
      <w:r w:rsidRPr="00C018E2">
        <w:t xml:space="preserve"> reikaling</w:t>
      </w:r>
      <w:r w:rsidR="005B6441" w:rsidRPr="00C018E2">
        <w:t>ų</w:t>
      </w:r>
      <w:r w:rsidRPr="00C018E2">
        <w:t xml:space="preserve"> suderinimų, leidimų ir (arba) sutikimų iš atsakingų institucijų ir asmenų gavimas (kiekvienas suderinimas išskiriamas atskirai);</w:t>
      </w:r>
    </w:p>
    <w:p w14:paraId="35A93AAF" w14:textId="728654DF" w:rsidR="00702FE8" w:rsidRPr="00C018E2" w:rsidRDefault="00BA36F7" w:rsidP="00AE1B3F">
      <w:pPr>
        <w:pStyle w:val="ListParagraph"/>
        <w:numPr>
          <w:ilvl w:val="0"/>
          <w:numId w:val="52"/>
        </w:numPr>
      </w:pPr>
      <w:r w:rsidRPr="00C018E2">
        <w:t>Projektinių pasiūlymų parengimas, detalizuojant atskirų dalių parengimą ir rengimo eigą</w:t>
      </w:r>
      <w:r w:rsidR="00426ACC" w:rsidRPr="00C018E2">
        <w:t>, derinimas, koregavimas ir tvirtinimas</w:t>
      </w:r>
      <w:r w:rsidR="00497A5A" w:rsidRPr="00C018E2">
        <w:t>;</w:t>
      </w:r>
    </w:p>
    <w:p w14:paraId="5F20CD33" w14:textId="15B5A646" w:rsidR="00BA36F7" w:rsidRPr="00C018E2" w:rsidRDefault="00BA36F7" w:rsidP="00AE1B3F">
      <w:pPr>
        <w:pStyle w:val="ListParagraph"/>
        <w:numPr>
          <w:ilvl w:val="0"/>
          <w:numId w:val="52"/>
        </w:numPr>
      </w:pPr>
      <w:r w:rsidRPr="00C018E2">
        <w:t>Visuomenės informavim</w:t>
      </w:r>
      <w:r w:rsidR="00692139" w:rsidRPr="00C018E2">
        <w:t>o procedūrų vykdymas</w:t>
      </w:r>
      <w:r w:rsidRPr="00C018E2">
        <w:t xml:space="preserve">;  </w:t>
      </w:r>
    </w:p>
    <w:p w14:paraId="24335ADB" w14:textId="27324C44" w:rsidR="00702FE8" w:rsidRPr="00C018E2" w:rsidRDefault="00497A5A" w:rsidP="00AE1B3F">
      <w:pPr>
        <w:pStyle w:val="ListParagraph"/>
        <w:numPr>
          <w:ilvl w:val="0"/>
          <w:numId w:val="52"/>
        </w:numPr>
      </w:pPr>
      <w:r w:rsidRPr="00C018E2">
        <w:t>Statybą leidžiančių dokumentų gavimo</w:t>
      </w:r>
      <w:r w:rsidR="006C5DBB" w:rsidRPr="00C018E2">
        <w:t xml:space="preserve"> </w:t>
      </w:r>
      <w:bookmarkStart w:id="68" w:name="_Hlk181782228"/>
      <w:r w:rsidR="006C5DBB" w:rsidRPr="00C018E2">
        <w:t>Užsakovo vardu</w:t>
      </w:r>
      <w:r w:rsidRPr="00C018E2">
        <w:t xml:space="preserve"> </w:t>
      </w:r>
      <w:bookmarkEnd w:id="68"/>
      <w:r w:rsidRPr="00C018E2">
        <w:t>organizavimas;</w:t>
      </w:r>
    </w:p>
    <w:p w14:paraId="684C9CD0" w14:textId="408B6B08" w:rsidR="00702FE8" w:rsidRPr="00C018E2" w:rsidRDefault="00692139" w:rsidP="00AE1B3F">
      <w:pPr>
        <w:pStyle w:val="ListParagraph"/>
        <w:numPr>
          <w:ilvl w:val="0"/>
          <w:numId w:val="52"/>
        </w:numPr>
      </w:pPr>
      <w:r w:rsidRPr="00C018E2">
        <w:t>Techninio d</w:t>
      </w:r>
      <w:r w:rsidR="006A6981" w:rsidRPr="00C018E2">
        <w:t>arbo projekto (jo dalių) parengimas</w:t>
      </w:r>
      <w:r w:rsidR="00426ACC" w:rsidRPr="00C018E2">
        <w:t xml:space="preserve">, detalizuojant atskirų dalių parengimą ir rengimo eigą, derinimas su Užsakovu, prisijungimo sąlygas išdavusiais subjektais bei institucijomis, koregavimas </w:t>
      </w:r>
      <w:r w:rsidR="008A7F2A" w:rsidRPr="00C018E2">
        <w:t>ir tvirtinimas</w:t>
      </w:r>
      <w:r w:rsidR="006A6981" w:rsidRPr="00C018E2">
        <w:t>;</w:t>
      </w:r>
    </w:p>
    <w:p w14:paraId="0D490AEF" w14:textId="57303A5D" w:rsidR="00466AAC" w:rsidRPr="00C018E2" w:rsidRDefault="00692139" w:rsidP="00AE1B3F">
      <w:pPr>
        <w:pStyle w:val="ListParagraph"/>
        <w:numPr>
          <w:ilvl w:val="0"/>
          <w:numId w:val="52"/>
        </w:numPr>
      </w:pPr>
      <w:r w:rsidRPr="00C018E2">
        <w:t>Techninio d</w:t>
      </w:r>
      <w:r w:rsidR="00466AAC" w:rsidRPr="00C018E2">
        <w:t>arbo projekto (jo dalių) ekspertizės atlikim</w:t>
      </w:r>
      <w:r w:rsidR="006C5DBB" w:rsidRPr="00C018E2">
        <w:t>o organizavimas</w:t>
      </w:r>
      <w:r w:rsidR="009525B0" w:rsidRPr="00C018E2">
        <w:t xml:space="preserve"> (vykdo Užsakovas)</w:t>
      </w:r>
      <w:r w:rsidR="00466AAC" w:rsidRPr="00C018E2">
        <w:t>;</w:t>
      </w:r>
    </w:p>
    <w:p w14:paraId="464D39BF" w14:textId="437F39A2" w:rsidR="00F16536" w:rsidRPr="00C018E2" w:rsidRDefault="00F16536" w:rsidP="00AE1B3F">
      <w:pPr>
        <w:pStyle w:val="ListParagraph"/>
        <w:numPr>
          <w:ilvl w:val="0"/>
          <w:numId w:val="52"/>
        </w:numPr>
      </w:pPr>
      <w:r w:rsidRPr="00C018E2">
        <w:t>pranešimas apie statybos pradžią</w:t>
      </w:r>
      <w:r w:rsidR="00E129C2" w:rsidRPr="00AE1B3F">
        <w:rPr>
          <w:lang w:val="pt-PT"/>
        </w:rPr>
        <w:t xml:space="preserve"> </w:t>
      </w:r>
      <w:r w:rsidR="00E129C2" w:rsidRPr="00C018E2">
        <w:t>Užsakovo vardu</w:t>
      </w:r>
      <w:r w:rsidRPr="00C018E2">
        <w:t>;</w:t>
      </w:r>
    </w:p>
    <w:p w14:paraId="46351B83" w14:textId="447DF889" w:rsidR="006A6981" w:rsidRPr="00C018E2" w:rsidRDefault="006A6981" w:rsidP="00AE1B3F">
      <w:pPr>
        <w:pStyle w:val="ListParagraph"/>
        <w:numPr>
          <w:ilvl w:val="0"/>
          <w:numId w:val="52"/>
        </w:numPr>
      </w:pPr>
      <w:r w:rsidRPr="00C018E2">
        <w:t>Darbams atlikti reikalingos dokumentacijos pateikimas Rangovui (vykdo Užsakovas);</w:t>
      </w:r>
    </w:p>
    <w:p w14:paraId="7E6D3C44" w14:textId="2203E52E" w:rsidR="006A6981" w:rsidRPr="00C018E2" w:rsidRDefault="006A6981" w:rsidP="00AE1B3F">
      <w:pPr>
        <w:pStyle w:val="ListParagraph"/>
        <w:numPr>
          <w:ilvl w:val="0"/>
          <w:numId w:val="52"/>
        </w:numPr>
      </w:pPr>
      <w:r w:rsidRPr="00C018E2">
        <w:t>Statybvietės perdavimas Rangovui;</w:t>
      </w:r>
    </w:p>
    <w:p w14:paraId="3FADE813" w14:textId="49768297" w:rsidR="00466AAC" w:rsidRPr="00C018E2" w:rsidRDefault="00387738" w:rsidP="00AE1B3F">
      <w:pPr>
        <w:pStyle w:val="ListParagraph"/>
        <w:numPr>
          <w:ilvl w:val="0"/>
          <w:numId w:val="52"/>
        </w:numPr>
      </w:pPr>
      <w:r w:rsidRPr="00C018E2">
        <w:t>s</w:t>
      </w:r>
      <w:r w:rsidR="00466AAC" w:rsidRPr="00C018E2">
        <w:t>tatybos Darbų pradžia;</w:t>
      </w:r>
    </w:p>
    <w:p w14:paraId="7FBE2374" w14:textId="68407EE6" w:rsidR="00F16536" w:rsidRPr="00C018E2" w:rsidRDefault="00F16536" w:rsidP="00AE1B3F">
      <w:pPr>
        <w:pStyle w:val="ListParagraph"/>
        <w:numPr>
          <w:ilvl w:val="0"/>
          <w:numId w:val="52"/>
        </w:numPr>
      </w:pPr>
      <w:r w:rsidRPr="00C018E2">
        <w:t>Įrenginių techninės dokumentacijos suderinimas su Užsakovu;</w:t>
      </w:r>
    </w:p>
    <w:p w14:paraId="2331DB58" w14:textId="6C3DF51F" w:rsidR="00702FE8" w:rsidRPr="00C018E2" w:rsidRDefault="00E129C2" w:rsidP="00AE1B3F">
      <w:pPr>
        <w:pStyle w:val="ListParagraph"/>
        <w:numPr>
          <w:ilvl w:val="0"/>
          <w:numId w:val="52"/>
        </w:numPr>
      </w:pPr>
      <w:r w:rsidRPr="00C018E2">
        <w:t>Gamybos ir montavimo brėžinių parengimas;</w:t>
      </w:r>
    </w:p>
    <w:p w14:paraId="0DAD05FC" w14:textId="7BD14711" w:rsidR="006A6981" w:rsidRPr="00C018E2" w:rsidRDefault="00E129C2" w:rsidP="00AE1B3F">
      <w:pPr>
        <w:pStyle w:val="ListParagraph"/>
        <w:numPr>
          <w:ilvl w:val="0"/>
          <w:numId w:val="52"/>
        </w:numPr>
      </w:pPr>
      <w:r w:rsidRPr="00C018E2">
        <w:lastRenderedPageBreak/>
        <w:t>P</w:t>
      </w:r>
      <w:r w:rsidR="006A6981" w:rsidRPr="00C018E2">
        <w:t>lanuojami elektros įrenginių atjungimai</w:t>
      </w:r>
      <w:r w:rsidR="0046792B" w:rsidRPr="00C018E2">
        <w:t>;</w:t>
      </w:r>
    </w:p>
    <w:p w14:paraId="41CB494C" w14:textId="6A0952CF" w:rsidR="006A6981" w:rsidRPr="00C018E2" w:rsidRDefault="006A6981" w:rsidP="00AE1B3F">
      <w:pPr>
        <w:pStyle w:val="ListParagraph"/>
        <w:numPr>
          <w:ilvl w:val="0"/>
          <w:numId w:val="52"/>
        </w:numPr>
      </w:pPr>
      <w:r w:rsidRPr="00C018E2">
        <w:t xml:space="preserve">Įrenginių, Medžiagų pristatymai į </w:t>
      </w:r>
      <w:r w:rsidR="00957DD6" w:rsidRPr="00C018E2">
        <w:t>Statybvietę</w:t>
      </w:r>
      <w:r w:rsidRPr="00C018E2">
        <w:t>;</w:t>
      </w:r>
    </w:p>
    <w:p w14:paraId="2EC7BDA8" w14:textId="71AA04BD" w:rsidR="006A6981" w:rsidRPr="00C018E2" w:rsidRDefault="006A6981" w:rsidP="00AE1B3F">
      <w:pPr>
        <w:pStyle w:val="ListParagraph"/>
        <w:numPr>
          <w:ilvl w:val="0"/>
          <w:numId w:val="52"/>
        </w:numPr>
      </w:pPr>
      <w:r w:rsidRPr="00C018E2">
        <w:t>Įrenginių ir Medžiagų sumontavimas ir instaliavimas;</w:t>
      </w:r>
    </w:p>
    <w:p w14:paraId="3FC38FBA" w14:textId="256149A1" w:rsidR="006A6981" w:rsidRPr="00C018E2" w:rsidRDefault="006A6981" w:rsidP="00AE1B3F">
      <w:pPr>
        <w:pStyle w:val="ListParagraph"/>
        <w:numPr>
          <w:ilvl w:val="0"/>
          <w:numId w:val="52"/>
        </w:numPr>
      </w:pPr>
      <w:r w:rsidRPr="00C018E2">
        <w:t>Įrenginių suderinimas ir išbandymas;</w:t>
      </w:r>
    </w:p>
    <w:p w14:paraId="5DEBF8CE" w14:textId="6BEBD6AA" w:rsidR="00364684" w:rsidRPr="00C018E2" w:rsidRDefault="00364684" w:rsidP="00AE1B3F">
      <w:pPr>
        <w:pStyle w:val="ListParagraph"/>
        <w:numPr>
          <w:ilvl w:val="0"/>
          <w:numId w:val="52"/>
        </w:numPr>
      </w:pPr>
      <w:r w:rsidRPr="00C018E2">
        <w:t>Darbų išpildomosios dokumentacijos, bandymų rezultatų protokolų, instrukcijų, matavimų</w:t>
      </w:r>
      <w:r w:rsidR="0049490D" w:rsidRPr="00C018E2">
        <w:t>, sertifikatų</w:t>
      </w:r>
      <w:r w:rsidR="002741D4" w:rsidRPr="00C018E2">
        <w:t>, atitikties deklaracijų</w:t>
      </w:r>
      <w:r w:rsidRPr="00C018E2">
        <w:t xml:space="preserve"> bei </w:t>
      </w:r>
      <w:r w:rsidR="00321631" w:rsidRPr="00C018E2">
        <w:t>kt. dokumentų (jei būtina patvirtintų techninio prižiūrėtojo) perdavimas Užsakovui;</w:t>
      </w:r>
    </w:p>
    <w:p w14:paraId="4C6DA72A" w14:textId="30D705EC" w:rsidR="00983020" w:rsidRPr="00C018E2" w:rsidRDefault="00983020" w:rsidP="00AE1B3F">
      <w:pPr>
        <w:pStyle w:val="ListParagraph"/>
        <w:numPr>
          <w:ilvl w:val="0"/>
          <w:numId w:val="52"/>
        </w:numPr>
      </w:pPr>
      <w:r w:rsidRPr="00C018E2">
        <w:t>statybos Darbų pabaiga;</w:t>
      </w:r>
    </w:p>
    <w:p w14:paraId="25B2D2DF" w14:textId="32EF2A20" w:rsidR="0057089D" w:rsidRPr="00C018E2" w:rsidRDefault="00532D7C" w:rsidP="00AE1B3F">
      <w:pPr>
        <w:pStyle w:val="ListParagraph"/>
        <w:numPr>
          <w:ilvl w:val="0"/>
          <w:numId w:val="52"/>
        </w:numPr>
      </w:pPr>
      <w:r w:rsidRPr="00C018E2">
        <w:t>s</w:t>
      </w:r>
      <w:r w:rsidR="0057089D" w:rsidRPr="00C018E2">
        <w:t xml:space="preserve">tatybos užbaigimo procedūrų </w:t>
      </w:r>
      <w:r w:rsidR="006C5DBB" w:rsidRPr="00C018E2">
        <w:t xml:space="preserve">Užsakovo vardu </w:t>
      </w:r>
      <w:r w:rsidR="0057089D" w:rsidRPr="00C018E2">
        <w:t>organizavimas;</w:t>
      </w:r>
    </w:p>
    <w:p w14:paraId="58507BF8" w14:textId="4A698F5E" w:rsidR="006A6981" w:rsidRPr="00C018E2" w:rsidRDefault="006A6981" w:rsidP="00AE1B3F">
      <w:pPr>
        <w:pStyle w:val="ListParagraph"/>
        <w:numPr>
          <w:ilvl w:val="0"/>
          <w:numId w:val="52"/>
        </w:numPr>
      </w:pPr>
      <w:r w:rsidRPr="00C018E2">
        <w:t xml:space="preserve">Darbų </w:t>
      </w:r>
      <w:r w:rsidR="009F7439" w:rsidRPr="00C018E2">
        <w:t>t</w:t>
      </w:r>
      <w:r w:rsidRPr="00C018E2">
        <w:t>echninis vertinimas;</w:t>
      </w:r>
    </w:p>
    <w:p w14:paraId="22B0B376" w14:textId="0DB5E7B2" w:rsidR="006B1089" w:rsidRPr="00C018E2" w:rsidRDefault="0057089D" w:rsidP="00AE1B3F">
      <w:pPr>
        <w:pStyle w:val="ListParagraph"/>
        <w:numPr>
          <w:ilvl w:val="0"/>
          <w:numId w:val="52"/>
        </w:numPr>
      </w:pPr>
      <w:r w:rsidRPr="00C018E2">
        <w:t>Objekto b</w:t>
      </w:r>
      <w:r w:rsidR="006B1089" w:rsidRPr="00C018E2">
        <w:t>andomoji eksploatacija</w:t>
      </w:r>
      <w:r w:rsidR="00755F72" w:rsidRPr="00C018E2">
        <w:t>;</w:t>
      </w:r>
    </w:p>
    <w:p w14:paraId="6FE16B97" w14:textId="5FDEF3BF" w:rsidR="0057089D" w:rsidRPr="00C018E2" w:rsidRDefault="0057089D" w:rsidP="00AE1B3F">
      <w:pPr>
        <w:pStyle w:val="ListParagraph"/>
        <w:numPr>
          <w:ilvl w:val="0"/>
          <w:numId w:val="52"/>
        </w:numPr>
      </w:pPr>
      <w:r w:rsidRPr="00C018E2">
        <w:t>Darbų perdavimas Užsakovui;</w:t>
      </w:r>
    </w:p>
    <w:p w14:paraId="35E962C3" w14:textId="22A9B77A" w:rsidR="006A6981" w:rsidRPr="00C018E2" w:rsidRDefault="006A6981" w:rsidP="00AE1B3F">
      <w:pPr>
        <w:pStyle w:val="ListParagraph"/>
        <w:numPr>
          <w:ilvl w:val="0"/>
          <w:numId w:val="52"/>
        </w:numPr>
      </w:pPr>
      <w:r w:rsidRPr="00C018E2">
        <w:t>Kiti Darbų vykdymui svarbūs terminai.</w:t>
      </w:r>
    </w:p>
    <w:p w14:paraId="557EA3B0" w14:textId="0E7F4840" w:rsidR="006A6981" w:rsidRPr="00030FE4" w:rsidRDefault="006A6981" w:rsidP="00C018E2">
      <w:pPr>
        <w:pStyle w:val="ListParagraph"/>
      </w:pPr>
      <w:r w:rsidRPr="00030FE4">
        <w:t xml:space="preserve">Grafike taip pat turi būti nurodytas planuojamas lėšų, reikalingų vykdyti atsiskaitymams su Rangovu pagal Sutartį poreikis laiko </w:t>
      </w:r>
      <w:r w:rsidR="0085150A" w:rsidRPr="00030FE4">
        <w:t xml:space="preserve">ir atliekamų </w:t>
      </w:r>
      <w:r w:rsidR="00BC0B72" w:rsidRPr="00030FE4">
        <w:t>D</w:t>
      </w:r>
      <w:r w:rsidR="0085150A" w:rsidRPr="00030FE4">
        <w:t xml:space="preserve">arbų </w:t>
      </w:r>
      <w:r w:rsidRPr="00030FE4">
        <w:t xml:space="preserve">atžvilgiu, bei išskirti Darbų vykdymo </w:t>
      </w:r>
      <w:r w:rsidR="005E7759" w:rsidRPr="00030FE4">
        <w:t>etap</w:t>
      </w:r>
      <w:r w:rsidRPr="00030FE4">
        <w:t>ai.</w:t>
      </w:r>
      <w:r w:rsidR="00315ECE" w:rsidRPr="00030FE4">
        <w:t xml:space="preserve"> </w:t>
      </w:r>
      <w:r w:rsidR="00156BA6" w:rsidRPr="00030FE4">
        <w:t>Grafike turi</w:t>
      </w:r>
      <w:r w:rsidR="00315ECE" w:rsidRPr="00030FE4">
        <w:t xml:space="preserve"> atsispindėti</w:t>
      </w:r>
      <w:r w:rsidR="00C54E6E" w:rsidRPr="00030FE4">
        <w:t xml:space="preserve"> kiekvieno pažymėto Darbo </w:t>
      </w:r>
      <w:r w:rsidR="00632D2C" w:rsidRPr="00030FE4">
        <w:t xml:space="preserve">trukmė, jų </w:t>
      </w:r>
      <w:r w:rsidR="00C54E6E" w:rsidRPr="00030FE4">
        <w:t xml:space="preserve">pradžios ir pabaigos terminai, </w:t>
      </w:r>
      <w:r w:rsidR="003A1969" w:rsidRPr="00030FE4">
        <w:t xml:space="preserve">eiliškumas, bei </w:t>
      </w:r>
      <w:r w:rsidR="00315ECE" w:rsidRPr="00030FE4">
        <w:t>tarpusavio susietumas (t.</w:t>
      </w:r>
      <w:r w:rsidR="00097547" w:rsidRPr="00030FE4">
        <w:t> </w:t>
      </w:r>
      <w:r w:rsidR="00315ECE" w:rsidRPr="00030FE4">
        <w:t>y. k</w:t>
      </w:r>
      <w:r w:rsidR="00E660B3" w:rsidRPr="00030FE4">
        <w:t>okią</w:t>
      </w:r>
      <w:r w:rsidR="00315ECE" w:rsidRPr="00030FE4">
        <w:t xml:space="preserve"> </w:t>
      </w:r>
      <w:r w:rsidR="00E660B3" w:rsidRPr="00030FE4">
        <w:t xml:space="preserve">įtaką </w:t>
      </w:r>
      <w:r w:rsidR="003A1969" w:rsidRPr="00030FE4">
        <w:t xml:space="preserve">vienų Darbų atlikimas </w:t>
      </w:r>
      <w:r w:rsidR="00E660B3" w:rsidRPr="00030FE4">
        <w:t>turi</w:t>
      </w:r>
      <w:r w:rsidR="003A1969" w:rsidRPr="00030FE4">
        <w:t xml:space="preserve"> kitų Darbų atlikim</w:t>
      </w:r>
      <w:r w:rsidR="00E660B3" w:rsidRPr="00030FE4">
        <w:t>ui</w:t>
      </w:r>
      <w:r w:rsidR="00315ECE" w:rsidRPr="00030FE4">
        <w:t>).</w:t>
      </w:r>
      <w:r w:rsidRPr="00030FE4">
        <w:t xml:space="preserve"> Grafike terminai turi būti nurodyti vieno mėnesio ir detalesniu tikslumu, elektros įrenginių atjungimai – dienų arba savaičių tikslumu.</w:t>
      </w:r>
    </w:p>
    <w:p w14:paraId="765A7066" w14:textId="36B2AE01" w:rsidR="006A6981" w:rsidRPr="00146F4E" w:rsidRDefault="006A6981" w:rsidP="00C018E2">
      <w:pPr>
        <w:pStyle w:val="ListParagraph"/>
      </w:pPr>
      <w:r w:rsidRPr="00030FE4">
        <w:t xml:space="preserve">Užsakovas pateiktą Grafiką įsipareigoja patvirtinti arba pateikti Rangovui argumentuotas </w:t>
      </w:r>
      <w:r w:rsidRPr="00146F4E">
        <w:t xml:space="preserve">pastabas per </w:t>
      </w:r>
      <w:r w:rsidR="00610E87" w:rsidRPr="00146F4E">
        <w:t xml:space="preserve">14 darbo </w:t>
      </w:r>
      <w:r w:rsidR="00445DE4" w:rsidRPr="00146F4E">
        <w:t>dienų</w:t>
      </w:r>
      <w:r w:rsidRPr="00146F4E">
        <w:t xml:space="preserve"> nuo šio Grafiko gavimo dienos. Jei Grafikas grąžinamas pataisymui, jis turi būti pateiktas pakartotiniam derinimui per </w:t>
      </w:r>
      <w:r w:rsidR="00610E87" w:rsidRPr="00146F4E">
        <w:t xml:space="preserve">8 darbo </w:t>
      </w:r>
      <w:r w:rsidRPr="00146F4E">
        <w:t>dien</w:t>
      </w:r>
      <w:r w:rsidR="00A719F1" w:rsidRPr="00146F4E">
        <w:t xml:space="preserve">as </w:t>
      </w:r>
      <w:r w:rsidRPr="00146F4E">
        <w:t xml:space="preserve">nuo pastabų gavimo dienos. </w:t>
      </w:r>
      <w:r w:rsidR="00805886" w:rsidRPr="00146F4E">
        <w:t xml:space="preserve">Jei Užsakovas vėluoja </w:t>
      </w:r>
      <w:r w:rsidR="00081E0F" w:rsidRPr="00146F4E">
        <w:t xml:space="preserve">patvirtinti Grafiką arba </w:t>
      </w:r>
      <w:r w:rsidR="00805886" w:rsidRPr="00146F4E">
        <w:t>pateikti pastabas</w:t>
      </w:r>
      <w:r w:rsidR="00081E0F" w:rsidRPr="00146F4E">
        <w:t xml:space="preserve"> per nustatytą terminą, Rangovas turi teisę Grafiką patvirtinti vienašališkai, apie tai raštu įspėjęs Užsakovą ne </w:t>
      </w:r>
      <w:r w:rsidR="0000542A" w:rsidRPr="00146F4E">
        <w:t xml:space="preserve">vėliau </w:t>
      </w:r>
      <w:r w:rsidR="00081E0F" w:rsidRPr="00146F4E">
        <w:t>kaip prieš 5</w:t>
      </w:r>
      <w:r w:rsidR="00D27727" w:rsidRPr="00146F4E">
        <w:t xml:space="preserve"> darbo</w:t>
      </w:r>
      <w:r w:rsidR="00081E0F" w:rsidRPr="00146F4E">
        <w:t xml:space="preserve"> dienas</w:t>
      </w:r>
      <w:r w:rsidR="00805886" w:rsidRPr="00146F4E">
        <w:t>.</w:t>
      </w:r>
    </w:p>
    <w:p w14:paraId="0696F49E" w14:textId="3A38AE35" w:rsidR="006A6981" w:rsidRPr="00030FE4" w:rsidRDefault="006A6981" w:rsidP="00C018E2">
      <w:pPr>
        <w:pStyle w:val="ListParagraph"/>
      </w:pPr>
      <w:r w:rsidRPr="00030FE4">
        <w:t>Rangovas, nustatytu laiku nepateikęs Užsakovo derinimui Grafiko, moka Užsakovui 100 eurų delspinigius už kiekvieną pavėluotą dieną</w:t>
      </w:r>
      <w:r w:rsidR="00043FA5" w:rsidRPr="00030FE4">
        <w:t>.</w:t>
      </w:r>
      <w:r w:rsidR="00364E08" w:rsidRPr="00030FE4">
        <w:t xml:space="preserve"> </w:t>
      </w:r>
      <w:r w:rsidR="00790934" w:rsidRPr="00030FE4">
        <w:t xml:space="preserve">Kas </w:t>
      </w:r>
      <w:r w:rsidR="00BC0B72" w:rsidRPr="00030FE4">
        <w:t xml:space="preserve">5 </w:t>
      </w:r>
      <w:r w:rsidR="00790934" w:rsidRPr="00030FE4">
        <w:t>vėlavimo dienas</w:t>
      </w:r>
      <w:r w:rsidR="006F7934" w:rsidRPr="00030FE4">
        <w:t xml:space="preserve"> </w:t>
      </w:r>
      <w:r w:rsidR="002110F3" w:rsidRPr="00030FE4">
        <w:t xml:space="preserve">Užsakovas turi teisę </w:t>
      </w:r>
      <w:r w:rsidR="00790934" w:rsidRPr="00030FE4">
        <w:t xml:space="preserve">skaičiuojamų delspinigių sumą padidinti tris kartus. Padidinta delspinigių suma pradedama taikyti ne anksčiau kaip po </w:t>
      </w:r>
      <w:r w:rsidR="00BC0B72" w:rsidRPr="00030FE4">
        <w:t xml:space="preserve">3 </w:t>
      </w:r>
      <w:r w:rsidR="00610E87">
        <w:t xml:space="preserve">darbo </w:t>
      </w:r>
      <w:r w:rsidR="00790934" w:rsidRPr="00030FE4">
        <w:t>dienų nuo raštiško Užsakovo įspėjimo pateikimo Rangovui dienos</w:t>
      </w:r>
      <w:r w:rsidR="00043FA5" w:rsidRPr="00030FE4">
        <w:t>.</w:t>
      </w:r>
      <w:r w:rsidRPr="00030FE4">
        <w:t xml:space="preserve"> </w:t>
      </w:r>
      <w:r w:rsidR="00043FA5" w:rsidRPr="00030FE4">
        <w:t>B</w:t>
      </w:r>
      <w:r w:rsidRPr="00030FE4">
        <w:t>endra delspinigių, mokamų pagal šį punktą, suma negali būti didesnė kaip 10</w:t>
      </w:r>
      <w:r w:rsidR="00EC0E74" w:rsidRPr="00030FE4">
        <w:t xml:space="preserve"> </w:t>
      </w:r>
      <w:r w:rsidRPr="00030FE4">
        <w:t xml:space="preserve">000 eurų. </w:t>
      </w:r>
    </w:p>
    <w:p w14:paraId="6832F2BD" w14:textId="666C6ED9" w:rsidR="006A6981" w:rsidRPr="00030FE4" w:rsidRDefault="006A6981" w:rsidP="00C018E2">
      <w:pPr>
        <w:pStyle w:val="ListParagraph"/>
      </w:pPr>
      <w:r w:rsidRPr="00030FE4">
        <w:t>Suderintas Grafikas patvirtinamas ab</w:t>
      </w:r>
      <w:r w:rsidR="003B046F" w:rsidRPr="00030FE4">
        <w:t>i</w:t>
      </w:r>
      <w:r w:rsidRPr="00030FE4">
        <w:t xml:space="preserve">ejų Šalių </w:t>
      </w:r>
      <w:r w:rsidR="004841F6" w:rsidRPr="00030FE4">
        <w:t>atstovų</w:t>
      </w:r>
      <w:r w:rsidR="00A56A8C" w:rsidRPr="00030FE4">
        <w:t xml:space="preserve"> fiziniais arba kvalifikuotais elektroniniais</w:t>
      </w:r>
      <w:r w:rsidR="004841F6" w:rsidRPr="00030FE4">
        <w:t xml:space="preserve"> </w:t>
      </w:r>
      <w:r w:rsidRPr="00030FE4">
        <w:t>parašais, nurodant patvirtinimo datą.</w:t>
      </w:r>
    </w:p>
    <w:p w14:paraId="05973659" w14:textId="3BD6BD26" w:rsidR="006A6981" w:rsidRPr="00146F4E" w:rsidRDefault="006A6981" w:rsidP="00C018E2">
      <w:pPr>
        <w:pStyle w:val="ListParagraph"/>
      </w:pPr>
      <w:r w:rsidRPr="00146F4E">
        <w:t>Abi Šalys dės visas pastangas, kad Grafikas būtų suderintas ne vėliau kaip per 100 dienų nuo Sutarties sudarymo. Jei per nurodytą terminą Šalims nepavyks suderinti Grafiko, Šalys gali nutraukti šią Sutartį</w:t>
      </w:r>
      <w:r w:rsidR="003B046F" w:rsidRPr="00146F4E">
        <w:t>,</w:t>
      </w:r>
      <w:r w:rsidRPr="00146F4E">
        <w:t xml:space="preserve"> pasirašydamos raštišką susitarimą arba vienašališkai Sutartyje nurodytais atvejais ir tvarka.</w:t>
      </w:r>
    </w:p>
    <w:p w14:paraId="150CA736" w14:textId="0DFAB551" w:rsidR="009A612F" w:rsidRPr="00146F4E" w:rsidRDefault="009A612F" w:rsidP="00C018E2">
      <w:pPr>
        <w:pStyle w:val="ListParagraph"/>
      </w:pPr>
      <w:r w:rsidRPr="00146F4E">
        <w:t xml:space="preserve">Jei Darbų vykdymas atsilieka nuo Grafiko, Rangovas </w:t>
      </w:r>
      <w:r w:rsidR="006D2B3D" w:rsidRPr="00146F4E">
        <w:t>kartu su D</w:t>
      </w:r>
      <w:r w:rsidR="00E065F3" w:rsidRPr="00146F4E">
        <w:t>arbų vykdymo ataskaita (</w:t>
      </w:r>
      <w:r w:rsidR="00BC0B72" w:rsidRPr="00146F4E">
        <w:t>Sutarties bendrųjų s</w:t>
      </w:r>
      <w:r w:rsidR="00E065F3" w:rsidRPr="00146F4E">
        <w:t xml:space="preserve">ąlygų </w:t>
      </w:r>
      <w:r w:rsidR="00A76C17" w:rsidRPr="00146F4E">
        <w:t>5</w:t>
      </w:r>
      <w:r w:rsidR="006D2B3D" w:rsidRPr="00146F4E">
        <w:t xml:space="preserve">.7 </w:t>
      </w:r>
      <w:r w:rsidR="0041359B" w:rsidRPr="00146F4E">
        <w:t>punktas</w:t>
      </w:r>
      <w:r w:rsidR="006D2B3D" w:rsidRPr="00146F4E">
        <w:t xml:space="preserve">) </w:t>
      </w:r>
      <w:r w:rsidRPr="00146F4E">
        <w:t xml:space="preserve">pateikia vėlavimo priežastis ir priemones vėlavimui eliminuoti, taip pat pateikia atnaujintą Grafiką, kuriame atsispindėtų realūs planuojamų </w:t>
      </w:r>
      <w:r w:rsidR="00466AAC" w:rsidRPr="00146F4E">
        <w:t>Darbų atlikimo termin</w:t>
      </w:r>
      <w:r w:rsidRPr="00146F4E">
        <w:t>ai.</w:t>
      </w:r>
    </w:p>
    <w:p w14:paraId="217782E8" w14:textId="77777777" w:rsidR="00464798" w:rsidRPr="00146F4E" w:rsidRDefault="006A6981" w:rsidP="00C018E2">
      <w:pPr>
        <w:pStyle w:val="ListParagraph"/>
      </w:pPr>
      <w:r w:rsidRPr="00146F4E">
        <w:t xml:space="preserve">Grafike nurodytų Darbų eiliškumas ir technologiniai Darbų vykdymo sprendimai gali būti keičiami tik su Užsakovo pritarimu, Šalims raštiškai patvirtinant Grafiko pakeitimus. Užsakovui pareikalavus, Rangovas privalo pagrįsti tokių pakeitimų reikalingumą. </w:t>
      </w:r>
    </w:p>
    <w:p w14:paraId="00E5D248" w14:textId="70BF76B4" w:rsidR="00FC047B" w:rsidRPr="00146F4E" w:rsidRDefault="00FC047B" w:rsidP="00C018E2">
      <w:pPr>
        <w:pStyle w:val="ListParagraph"/>
      </w:pPr>
      <w:r w:rsidRPr="00146F4E">
        <w:t>Grafike nurodyti tarpiniai Darbų atlikimo terminai gali būti keičiami Šali</w:t>
      </w:r>
      <w:r w:rsidR="00896D81" w:rsidRPr="00146F4E">
        <w:t>ms pakeitimus suderinus</w:t>
      </w:r>
      <w:r w:rsidRPr="00146F4E">
        <w:t xml:space="preserve"> raš</w:t>
      </w:r>
      <w:r w:rsidR="00896D81" w:rsidRPr="00146F4E">
        <w:t>tu</w:t>
      </w:r>
      <w:r w:rsidRPr="00146F4E">
        <w:t>, nekeičiant Sutart</w:t>
      </w:r>
      <w:r w:rsidR="00BE65B6" w:rsidRPr="00146F4E">
        <w:t>yje</w:t>
      </w:r>
      <w:r w:rsidRPr="00146F4E">
        <w:t xml:space="preserve"> numatytų Darbų etapų atlikimo terminų.</w:t>
      </w:r>
    </w:p>
    <w:p w14:paraId="0BC0B906" w14:textId="77777777" w:rsidR="006A6981" w:rsidRPr="00146F4E" w:rsidRDefault="00464798" w:rsidP="00C018E2">
      <w:pPr>
        <w:pStyle w:val="ListParagraph"/>
      </w:pPr>
      <w:r w:rsidRPr="00146F4E">
        <w:t>Grafikas</w:t>
      </w:r>
      <w:r w:rsidR="007F0516" w:rsidRPr="00146F4E">
        <w:t xml:space="preserve"> yra skirtas organizuoti ir sekti </w:t>
      </w:r>
      <w:r w:rsidR="004F7959" w:rsidRPr="00146F4E">
        <w:t>Sutarties vykdymą</w:t>
      </w:r>
      <w:r w:rsidRPr="00146F4E">
        <w:t xml:space="preserve">, </w:t>
      </w:r>
      <w:r w:rsidR="007F0516" w:rsidRPr="00146F4E">
        <w:t xml:space="preserve">o </w:t>
      </w:r>
      <w:r w:rsidR="006A6981" w:rsidRPr="00146F4E">
        <w:t xml:space="preserve">Grafiko pakeitimas jokiais atvejais nereiškia </w:t>
      </w:r>
      <w:r w:rsidR="004C3673" w:rsidRPr="00146F4E">
        <w:t xml:space="preserve">Darbų atlikimo </w:t>
      </w:r>
      <w:r w:rsidR="006A6981" w:rsidRPr="00146F4E">
        <w:t xml:space="preserve">termino, Sutarties kainos, </w:t>
      </w:r>
      <w:r w:rsidR="0032358E" w:rsidRPr="00146F4E">
        <w:t xml:space="preserve">Darbų </w:t>
      </w:r>
      <w:r w:rsidR="005E7759" w:rsidRPr="00146F4E">
        <w:t>etap</w:t>
      </w:r>
      <w:r w:rsidR="006A6981" w:rsidRPr="00146F4E">
        <w:t xml:space="preserve">ų terminų ir kitų Sutarties sąlygų pakeitimo ir neatleidžia Rangovo nuo atsakomybės už šių </w:t>
      </w:r>
      <w:r w:rsidR="0081231E" w:rsidRPr="00146F4E">
        <w:t>Sutarties sąlygų</w:t>
      </w:r>
      <w:r w:rsidR="006A6981" w:rsidRPr="00146F4E">
        <w:t xml:space="preserve"> laikymąsi.</w:t>
      </w:r>
    </w:p>
    <w:p w14:paraId="2CF02CF2" w14:textId="1A76BE6A" w:rsidR="00421A3E" w:rsidRPr="00030FE4" w:rsidRDefault="009A70DB" w:rsidP="00C018E2">
      <w:pPr>
        <w:pStyle w:val="ListParagraph"/>
      </w:pPr>
      <w:r w:rsidRPr="00146F4E">
        <w:t xml:space="preserve">Tuo atveju, jei Sutartyje numatyta, kad tarpiniai mokėjimai Rangovui atliekami pagal Darbų žiniaraštį, Rangovas po Techninio </w:t>
      </w:r>
      <w:r w:rsidR="00E129C2" w:rsidRPr="00146F4E">
        <w:t xml:space="preserve">darbo </w:t>
      </w:r>
      <w:r w:rsidRPr="00146F4E">
        <w:t xml:space="preserve">projekto parengimo ir Darbų žiniaraščio suderinimo su Užsakovu pagal </w:t>
      </w:r>
      <w:r w:rsidR="001468CE" w:rsidRPr="00146F4E">
        <w:t>Sutarties bendrųjų s</w:t>
      </w:r>
      <w:r w:rsidRPr="00146F4E">
        <w:t xml:space="preserve">ąlygų </w:t>
      </w:r>
      <w:r w:rsidR="001468CE" w:rsidRPr="00146F4E">
        <w:t>2</w:t>
      </w:r>
      <w:r w:rsidRPr="00146F4E">
        <w:t>.4 p</w:t>
      </w:r>
      <w:r w:rsidR="001468CE" w:rsidRPr="00146F4E">
        <w:t>unktą</w:t>
      </w:r>
      <w:r w:rsidRPr="00146F4E">
        <w:t xml:space="preserve"> turi atnaujinti Grafiką, jame nurodydamas numatomus Darbų atlikimo terminus, Darbų apmokėjimui skirtą informaciją, susiejant ją su Darbų žiniaraštyje nurodytų turto vienetų ar jų dalių planuojam</w:t>
      </w:r>
      <w:r w:rsidR="00637984" w:rsidRPr="00146F4E">
        <w:t>ų</w:t>
      </w:r>
      <w:r w:rsidRPr="00146F4E">
        <w:t xml:space="preserve"> Darbų atlikimo terminais bei įvertinant Sutarties </w:t>
      </w:r>
      <w:r w:rsidR="005D1E74" w:rsidRPr="00146F4E">
        <w:t>bendrųjų sąlygų 7</w:t>
      </w:r>
      <w:r w:rsidRPr="00146F4E">
        <w:t xml:space="preserve">.2 </w:t>
      </w:r>
      <w:r w:rsidR="005D1E74" w:rsidRPr="00146F4E">
        <w:t xml:space="preserve">punkte </w:t>
      </w:r>
      <w:r w:rsidRPr="00146F4E">
        <w:t>nurodyto išankstinio mokėjimo galimybę. Rangovas atnaujintame Grafike turi nurodyti, kuriuos Darbus atlikus bus sukurtas tam tikras turto vienetas (nurodomas to turto vieneto numeris iš Darbų žiniaraščio) ar jo dalis (išreikšta procentine išraiška) bei bus teikiamas apmokėjimui, t.</w:t>
      </w:r>
      <w:r w:rsidR="009143E5" w:rsidRPr="00146F4E">
        <w:t> </w:t>
      </w:r>
      <w:r w:rsidRPr="00146F4E">
        <w:t>y. siūlomas įtraukti į</w:t>
      </w:r>
      <w:r w:rsidRPr="00030FE4">
        <w:t xml:space="preserve"> Atliktų darbų aktą (pavyzdinis atnaujintas Grafikas pridedamas prie Sutarties). Atnaujintas Grafikas turi būti Šalių suderinamas raštu.</w:t>
      </w:r>
    </w:p>
    <w:p w14:paraId="6D21E72F" w14:textId="77777777" w:rsidR="00FA1403" w:rsidRPr="00030FE4" w:rsidRDefault="00FA1403" w:rsidP="00FA1403">
      <w:pPr>
        <w:ind w:left="360" w:firstLine="0"/>
        <w:rPr>
          <w:rFonts w:ascii="Arial" w:hAnsi="Arial" w:cs="Arial"/>
        </w:rPr>
      </w:pPr>
    </w:p>
    <w:p w14:paraId="7FCF47E3" w14:textId="77777777" w:rsidR="00E71349" w:rsidRPr="00030FE4" w:rsidRDefault="00E71349" w:rsidP="007F51D0">
      <w:pPr>
        <w:pStyle w:val="Heading2"/>
      </w:pPr>
      <w:bookmarkStart w:id="69" w:name="_Toc75873506"/>
      <w:bookmarkStart w:id="70" w:name="_Toc106541689"/>
      <w:r w:rsidRPr="00030FE4">
        <w:lastRenderedPageBreak/>
        <w:t>DARBŲ ŽINIARAŠTIS</w:t>
      </w:r>
      <w:bookmarkEnd w:id="69"/>
      <w:bookmarkEnd w:id="70"/>
    </w:p>
    <w:p w14:paraId="4E05D669" w14:textId="047207BD" w:rsidR="000422F0" w:rsidRPr="00030FE4" w:rsidRDefault="000422F0" w:rsidP="00C018E2">
      <w:pPr>
        <w:pStyle w:val="ListParagraph"/>
      </w:pPr>
      <w:r w:rsidRPr="00030FE4">
        <w:t xml:space="preserve">Po Techninio </w:t>
      </w:r>
      <w:r w:rsidR="00714B0E">
        <w:t xml:space="preserve">darbo </w:t>
      </w:r>
      <w:r w:rsidRPr="00030FE4">
        <w:t>projekto parengimo ir suderinimo Rangovas, vadovaudamasis Turto grupių ir turto vienetų klasifikatoriumi, pridedamu prie Sutarties, turi parengti ir su Užsakovu raštu</w:t>
      </w:r>
      <w:r w:rsidR="00EB10FE" w:rsidRPr="00030FE4">
        <w:t xml:space="preserve"> </w:t>
      </w:r>
      <w:r w:rsidRPr="00030FE4">
        <w:t xml:space="preserve">suderinti Darbų žiniaraštį, taip pat sudaryti turto vienetų sąrašą, priskirdamas vertes, atitinkančias Rangovo </w:t>
      </w:r>
      <w:r w:rsidR="00CB1E49" w:rsidRPr="00030FE4">
        <w:t xml:space="preserve">Pirkimo metu </w:t>
      </w:r>
      <w:r w:rsidRPr="00030FE4">
        <w:t>pasiūlymo žiniaraštyje pateiktas sumines eilutes</w:t>
      </w:r>
      <w:r w:rsidR="00C154AD">
        <w:t xml:space="preserve"> (Darbų, Medžiagų, Įrenginių verčių paskirstymas privalo atitikti protingumo kriterijus, ši Sutarties sąlyga laikoma esmine)</w:t>
      </w:r>
      <w:r w:rsidRPr="00030FE4">
        <w:t>. Ši Darbų žiniaraščio versija turi būti naudojama rengiant Atliktų darbų aktus, kai tai numatyta Sutartyje. Atliktų Darbų apmokėjimas pagal Darbų žiniaraštį galimas tik po jo suderinimo ir Šalių patvirtinimo raštu.</w:t>
      </w:r>
    </w:p>
    <w:p w14:paraId="50FF593A" w14:textId="4E73A3DC" w:rsidR="00645E39" w:rsidRPr="00030FE4" w:rsidRDefault="00645E39" w:rsidP="00C018E2">
      <w:pPr>
        <w:pStyle w:val="ListParagraph"/>
      </w:pPr>
      <w:r w:rsidRPr="00030FE4">
        <w:t xml:space="preserve">Darbų žiniaraštyje nurodytų turto vienetų kainų suma (kartu su </w:t>
      </w:r>
      <w:r w:rsidR="00E129C2">
        <w:t>P</w:t>
      </w:r>
      <w:r w:rsidRPr="00030FE4">
        <w:t>rojekto parengimo ir inžinerinių tyrinėjimų Darbų dalimi) turi atitikti Sutarties kainą.</w:t>
      </w:r>
    </w:p>
    <w:p w14:paraId="7AEBED8C" w14:textId="566BB470" w:rsidR="0004596B" w:rsidRPr="00030FE4" w:rsidRDefault="001F07C6" w:rsidP="00C018E2">
      <w:pPr>
        <w:pStyle w:val="ListParagraph"/>
      </w:pPr>
      <w:r w:rsidRPr="00030FE4">
        <w:t xml:space="preserve">Darbų žiniaraštis gali būti keičiamas </w:t>
      </w:r>
      <w:r w:rsidR="00D834B6" w:rsidRPr="00030FE4">
        <w:t>Šalims pakeitimus suderinus raštu</w:t>
      </w:r>
      <w:r w:rsidRPr="00030FE4">
        <w:t>.</w:t>
      </w:r>
    </w:p>
    <w:p w14:paraId="7CF60EC4" w14:textId="77777777" w:rsidR="00E1785C" w:rsidRPr="00030FE4" w:rsidRDefault="00E1785C" w:rsidP="0064199D">
      <w:pPr>
        <w:ind w:left="360" w:firstLine="0"/>
        <w:rPr>
          <w:rFonts w:ascii="Arial" w:hAnsi="Arial" w:cs="Arial"/>
          <w:lang w:val="lt-LT"/>
        </w:rPr>
      </w:pPr>
    </w:p>
    <w:p w14:paraId="041C2FF1" w14:textId="3DB46828" w:rsidR="0004596B" w:rsidRPr="00030FE4" w:rsidRDefault="0004596B" w:rsidP="007F51D0">
      <w:pPr>
        <w:pStyle w:val="Heading2"/>
      </w:pPr>
      <w:bookmarkStart w:id="71" w:name="_Toc75873507"/>
      <w:bookmarkStart w:id="72" w:name="_Toc106541690"/>
      <w:r w:rsidRPr="00030FE4">
        <w:t>Rizikų valdymo planas</w:t>
      </w:r>
      <w:bookmarkEnd w:id="71"/>
      <w:bookmarkEnd w:id="72"/>
    </w:p>
    <w:p w14:paraId="0E7C6B19" w14:textId="67157202" w:rsidR="0004596B" w:rsidRPr="00030FE4" w:rsidRDefault="0004596B" w:rsidP="00C018E2">
      <w:pPr>
        <w:pStyle w:val="ListParagraph"/>
      </w:pPr>
      <w:r w:rsidRPr="00030FE4">
        <w:t>Sutarties sąlygas atitinkantį Rangovo rizikų valdymo planą</w:t>
      </w:r>
      <w:r w:rsidR="00533DF9" w:rsidRPr="00030FE4">
        <w:t>, kurio forma pateikiama Sutarties specialiosiose sąlygose,</w:t>
      </w:r>
      <w:r w:rsidRPr="00030FE4">
        <w:t xml:space="preserve"> Rangovas turi parengti ir pateikti Užsakovui per </w:t>
      </w:r>
      <w:r w:rsidR="00DE2112" w:rsidRPr="00030FE4">
        <w:t>30</w:t>
      </w:r>
      <w:r w:rsidRPr="00030FE4">
        <w:t xml:space="preserve"> dienų nuo Sutarties sudarymo dienos. Sutarties vykdymo metu atnaujintas Rangovo rizikų valdymo planas turi būti pateikiamas iki kiekvieno mėnesio paskutinės darbo dienos</w:t>
      </w:r>
      <w:r w:rsidR="00A56A8C" w:rsidRPr="00030FE4">
        <w:t xml:space="preserve"> </w:t>
      </w:r>
      <w:r w:rsidR="00823D29" w:rsidRPr="00030FE4">
        <w:t xml:space="preserve">kaip </w:t>
      </w:r>
      <w:r w:rsidR="00F7409A" w:rsidRPr="00030FE4">
        <w:t>Darbų vykdymo ataskaitos priedas</w:t>
      </w:r>
      <w:r w:rsidRPr="00030FE4">
        <w:t>. Užsakovo reikalavimu, Rangovas įsipareigoja per Užsakovo nustatytą terminą pateikti Rangovo atnaujintą rizikų valdymo planą ir dažniau.</w:t>
      </w:r>
    </w:p>
    <w:p w14:paraId="4D0C97FA" w14:textId="216DDC61" w:rsidR="0004596B" w:rsidRPr="00030FE4" w:rsidRDefault="0004596B" w:rsidP="00C018E2">
      <w:pPr>
        <w:pStyle w:val="ListParagraph"/>
      </w:pPr>
      <w:r w:rsidRPr="00030FE4">
        <w:t xml:space="preserve">Rangovas, nustatytu laiku nepateikęs Užsakovui Sutartyje nustatytus reikalavimus atitinkančio Rangovo rizikų valdymo plano, privalo Užsakovui sumokėti 1 000 eurų baudą už vėlavimą pateikti pradinį Rangovo rizikų valdymo planą ir mokėti Užsakovui 100 eurų delspinigius už kiekvieną pavėluotą dieną, kai vėluojama pateikti atnaujintą Rangovo rizikų valdymo planą. Kas </w:t>
      </w:r>
      <w:r w:rsidR="00EC0E74" w:rsidRPr="00030FE4">
        <w:t xml:space="preserve">5 </w:t>
      </w:r>
      <w:r w:rsidRPr="00030FE4">
        <w:t xml:space="preserve">vėlavimo dienas Užsakovas turi teisę skaičiuojamų delspinigių sumą padidinti tris kartus. Padidinta delspinigių suma pradedama taikyti ne anksčiau kaip po </w:t>
      </w:r>
      <w:r w:rsidR="00EC0E74" w:rsidRPr="00030FE4">
        <w:t>3</w:t>
      </w:r>
      <w:r w:rsidR="00610E87">
        <w:t xml:space="preserve"> darbo</w:t>
      </w:r>
      <w:r w:rsidR="00EC0E74" w:rsidRPr="00030FE4">
        <w:t xml:space="preserve"> </w:t>
      </w:r>
      <w:r w:rsidRPr="00030FE4">
        <w:t>dienų nuo raštiško Užsakovo įspėjimo pateikimo Rangovui dienos. Bendra netesybų, mokamų pagal šį punktą, suma negali būti didesnė kaip 10 000 eurų.</w:t>
      </w:r>
    </w:p>
    <w:p w14:paraId="71FB4865" w14:textId="77777777" w:rsidR="00E1785C" w:rsidRPr="00030FE4" w:rsidRDefault="00E1785C" w:rsidP="00EC0E74">
      <w:pPr>
        <w:ind w:left="360" w:firstLine="0"/>
        <w:rPr>
          <w:rFonts w:ascii="Arial" w:hAnsi="Arial" w:cs="Arial"/>
          <w:lang w:val="lt-LT"/>
        </w:rPr>
      </w:pPr>
    </w:p>
    <w:p w14:paraId="135EDB1F" w14:textId="4C955A04" w:rsidR="00E1785C" w:rsidRPr="00030FE4" w:rsidRDefault="00A300FB">
      <w:pPr>
        <w:pStyle w:val="Heading1"/>
        <w:rPr>
          <w:rFonts w:cs="Arial"/>
        </w:rPr>
      </w:pPr>
      <w:bookmarkStart w:id="73" w:name="_Toc75873508"/>
      <w:bookmarkStart w:id="74" w:name="_Toc106541691"/>
      <w:r w:rsidRPr="00030FE4">
        <w:rPr>
          <w:rFonts w:cs="Arial"/>
        </w:rPr>
        <w:t>PROJEKTAVIMAS</w:t>
      </w:r>
      <w:bookmarkEnd w:id="73"/>
      <w:bookmarkEnd w:id="74"/>
    </w:p>
    <w:p w14:paraId="5458ADCA" w14:textId="77777777" w:rsidR="006802B2" w:rsidRPr="00030FE4" w:rsidRDefault="006802B2" w:rsidP="007F51D0">
      <w:pPr>
        <w:pStyle w:val="Heading2"/>
      </w:pPr>
      <w:bookmarkStart w:id="75" w:name="_Toc403983910"/>
      <w:bookmarkStart w:id="76" w:name="_Toc403983917"/>
      <w:bookmarkStart w:id="77" w:name="_Toc75873509"/>
      <w:bookmarkStart w:id="78" w:name="_Toc106541692"/>
      <w:bookmarkStart w:id="79" w:name="_Toc350872288"/>
      <w:bookmarkStart w:id="80" w:name="_Toc339801210"/>
      <w:bookmarkStart w:id="81" w:name="_Toc339801553"/>
      <w:bookmarkStart w:id="82" w:name="_Toc339802115"/>
      <w:bookmarkStart w:id="83" w:name="_Toc339802302"/>
      <w:bookmarkStart w:id="84" w:name="_Toc339802523"/>
      <w:bookmarkStart w:id="85" w:name="_Toc339801211"/>
      <w:bookmarkStart w:id="86" w:name="_Toc339801554"/>
      <w:bookmarkStart w:id="87" w:name="_Toc339802116"/>
      <w:bookmarkStart w:id="88" w:name="_Toc339802303"/>
      <w:bookmarkStart w:id="89" w:name="_Toc339802524"/>
      <w:bookmarkStart w:id="90" w:name="_Toc350180071"/>
      <w:bookmarkEnd w:id="75"/>
      <w:bookmarkEnd w:id="76"/>
      <w:r w:rsidRPr="00030FE4">
        <w:t xml:space="preserve">Projekto </w:t>
      </w:r>
      <w:r w:rsidR="001D6125" w:rsidRPr="00030FE4">
        <w:t>vadovas</w:t>
      </w:r>
      <w:bookmarkEnd w:id="77"/>
      <w:bookmarkEnd w:id="78"/>
    </w:p>
    <w:p w14:paraId="69100721" w14:textId="332D464F" w:rsidR="006802B2" w:rsidRPr="00030FE4" w:rsidRDefault="006802B2" w:rsidP="00C018E2">
      <w:pPr>
        <w:pStyle w:val="ListParagraph"/>
      </w:pPr>
      <w:r w:rsidRPr="00030FE4">
        <w:t xml:space="preserve">Kai pagal Sutartį Rangovas turi atlikti </w:t>
      </w:r>
      <w:r w:rsidR="00E129C2">
        <w:t>P</w:t>
      </w:r>
      <w:r w:rsidR="00D61C8A" w:rsidRPr="00030FE4">
        <w:t>rojekto parengimo</w:t>
      </w:r>
      <w:r w:rsidRPr="00030FE4">
        <w:t xml:space="preserve"> darbus, Rangovas per </w:t>
      </w:r>
      <w:r w:rsidR="009E61D1" w:rsidRPr="00030FE4">
        <w:t xml:space="preserve">5 </w:t>
      </w:r>
      <w:r w:rsidRPr="00030FE4">
        <w:t xml:space="preserve">darbo dienas nuo Sutarties sudarymo turi pateikti Užsakovui </w:t>
      </w:r>
      <w:r w:rsidR="00EF6755" w:rsidRPr="00030FE4">
        <w:t xml:space="preserve">paskirtų </w:t>
      </w:r>
      <w:r w:rsidR="00511E4D" w:rsidRPr="00030FE4">
        <w:t>projekto</w:t>
      </w:r>
      <w:r w:rsidRPr="00030FE4">
        <w:t xml:space="preserve"> vadovo</w:t>
      </w:r>
      <w:r w:rsidR="00511E4D" w:rsidRPr="00030FE4">
        <w:t>, projekto dalies vadovo, architekto</w:t>
      </w:r>
      <w:r w:rsidRPr="00030FE4">
        <w:t xml:space="preserve"> paskyrimo dokumentą</w:t>
      </w:r>
      <w:r w:rsidR="007C7D9B" w:rsidRPr="00030FE4">
        <w:t xml:space="preserve"> (jei šie asmenys turi būti skiriami pagal teisės aktų arba Sutarties reikalavimus)</w:t>
      </w:r>
      <w:r w:rsidRPr="00030FE4">
        <w:t xml:space="preserve">, jame nurodant </w:t>
      </w:r>
      <w:r w:rsidR="00511E4D" w:rsidRPr="00030FE4">
        <w:t>j</w:t>
      </w:r>
      <w:r w:rsidRPr="00030FE4">
        <w:t>ų vardus, pavardes ir telefono numerius.</w:t>
      </w:r>
    </w:p>
    <w:p w14:paraId="1F37D212" w14:textId="5AC146FA" w:rsidR="00920010" w:rsidRPr="00030FE4" w:rsidRDefault="00A0436D" w:rsidP="00C018E2">
      <w:pPr>
        <w:pStyle w:val="ListParagraph"/>
      </w:pPr>
      <w:r>
        <w:t>P</w:t>
      </w:r>
      <w:r w:rsidR="006802B2" w:rsidRPr="00030FE4">
        <w:t xml:space="preserve">askirto </w:t>
      </w:r>
      <w:r w:rsidR="00511E4D" w:rsidRPr="00030FE4">
        <w:t>projekto vadovo, projekto dalies vadovo</w:t>
      </w:r>
      <w:r w:rsidR="001E6EDA" w:rsidRPr="00030FE4">
        <w:t>,</w:t>
      </w:r>
      <w:r w:rsidR="00511E4D" w:rsidRPr="00030FE4">
        <w:t xml:space="preserve"> </w:t>
      </w:r>
      <w:r w:rsidR="001E6EDA" w:rsidRPr="00030FE4">
        <w:t>architekto</w:t>
      </w:r>
      <w:r w:rsidR="006802B2" w:rsidRPr="00030FE4">
        <w:t xml:space="preserve"> atšaukim</w:t>
      </w:r>
      <w:r>
        <w:t>as</w:t>
      </w:r>
      <w:r w:rsidR="006802B2" w:rsidRPr="00030FE4">
        <w:t xml:space="preserve"> ir</w:t>
      </w:r>
      <w:r w:rsidR="00D23C6D" w:rsidRPr="00030FE4">
        <w:t xml:space="preserve">/arba </w:t>
      </w:r>
      <w:r w:rsidR="006802B2" w:rsidRPr="00030FE4">
        <w:t>naujo paskyrim</w:t>
      </w:r>
      <w:r>
        <w:t>as</w:t>
      </w:r>
      <w:r w:rsidR="006802B2" w:rsidRPr="00030FE4">
        <w:t xml:space="preserve"> </w:t>
      </w:r>
      <w:r>
        <w:t>atliekami Sutarties bendrųjų sąlygų 5.2. skyriuje nustatyta</w:t>
      </w:r>
      <w:r w:rsidR="00610E87" w:rsidRPr="00610E87">
        <w:t xml:space="preserve"> Specialist</w:t>
      </w:r>
      <w:r w:rsidR="00610E87">
        <w:t>ų keitimo</w:t>
      </w:r>
      <w:r>
        <w:t xml:space="preserve"> tvarka.</w:t>
      </w:r>
    </w:p>
    <w:p w14:paraId="3746279C" w14:textId="77777777" w:rsidR="0036336E" w:rsidRPr="002B1D47" w:rsidRDefault="0036336E" w:rsidP="002B1D47">
      <w:pPr>
        <w:ind w:left="0" w:firstLine="0"/>
        <w:rPr>
          <w:lang w:val="lt-LT"/>
        </w:rPr>
      </w:pPr>
      <w:bookmarkStart w:id="91" w:name="_Hlk181716713"/>
    </w:p>
    <w:p w14:paraId="1F20C982" w14:textId="1648BF2A" w:rsidR="00515C20" w:rsidRDefault="00524F52" w:rsidP="007F51D0">
      <w:pPr>
        <w:pStyle w:val="Heading2"/>
      </w:pPr>
      <w:bookmarkStart w:id="92" w:name="_Toc75873510"/>
      <w:bookmarkStart w:id="93" w:name="_Toc106541693"/>
      <w:bookmarkStart w:id="94" w:name="_Hlk182063641"/>
      <w:r>
        <w:t>PROJEKTINIAI PASIŪLYMAI</w:t>
      </w:r>
    </w:p>
    <w:p w14:paraId="740BB809" w14:textId="357538A3" w:rsidR="00276576" w:rsidRDefault="00276576" w:rsidP="00C018E2">
      <w:pPr>
        <w:pStyle w:val="ListParagraph"/>
      </w:pPr>
      <w:r w:rsidRPr="00276576">
        <w:t>Sutarties bendrųjų sąlygų 3.2</w:t>
      </w:r>
      <w:r>
        <w:t>.</w:t>
      </w:r>
      <w:r w:rsidRPr="00276576">
        <w:t xml:space="preserve"> punkto nuostatos taikomos tuo atveju, kai pagal Sutartį ir (arba) teisės aktų reikalavimus Darbų atlikimui reikaling</w:t>
      </w:r>
      <w:r w:rsidR="00524F52">
        <w:t>i Projektiniai pasiūlymai</w:t>
      </w:r>
      <w:r w:rsidR="00E177CE">
        <w:t xml:space="preserve"> </w:t>
      </w:r>
      <w:r w:rsidRPr="00276576">
        <w:t>ir Užsakovas nepateikė</w:t>
      </w:r>
      <w:r w:rsidR="007F51D0">
        <w:t xml:space="preserve"> Projekto</w:t>
      </w:r>
      <w:r w:rsidRPr="00276576">
        <w:t xml:space="preserve"> Rangovui kartu su Sutarties dokumentacija.</w:t>
      </w:r>
    </w:p>
    <w:p w14:paraId="6EECFB7A" w14:textId="2E72FC69" w:rsidR="00C67E4F" w:rsidRDefault="00E857D7" w:rsidP="00C018E2">
      <w:pPr>
        <w:pStyle w:val="ListParagraph"/>
      </w:pPr>
      <w:r>
        <w:t xml:space="preserve">Rangovas </w:t>
      </w:r>
      <w:r w:rsidR="003103F1">
        <w:t>turi užtikrinti</w:t>
      </w:r>
      <w:r w:rsidRPr="00E857D7">
        <w:t xml:space="preserve">, kad jo parengti Projektiniai pasiūlymai </w:t>
      </w:r>
      <w:r w:rsidR="003103F1">
        <w:t>atitiktų</w:t>
      </w:r>
      <w:r w:rsidRPr="00E857D7">
        <w:t xml:space="preserve"> visus Lietuvos Respublikos teisės aktų, normatyvinių statybos techninių dokumentų bei Sutarties reikalavimus, į j</w:t>
      </w:r>
      <w:r w:rsidR="0083171E">
        <w:t>uos</w:t>
      </w:r>
      <w:r w:rsidRPr="00E857D7">
        <w:t xml:space="preserve"> </w:t>
      </w:r>
      <w:r w:rsidR="003103F1">
        <w:t>būtų</w:t>
      </w:r>
      <w:r w:rsidRPr="00E857D7">
        <w:t xml:space="preserve"> įtraukti visi </w:t>
      </w:r>
      <w:r w:rsidR="00046EB7">
        <w:t xml:space="preserve">Projektinių pasiūlymų </w:t>
      </w:r>
      <w:r w:rsidRPr="00E857D7">
        <w:t xml:space="preserve">sprendiniai, reikalingi </w:t>
      </w:r>
      <w:r w:rsidR="0083171E" w:rsidRPr="0083171E">
        <w:t>gauti statybą leidžiantį dokumentą</w:t>
      </w:r>
      <w:r w:rsidR="0083171E">
        <w:t>,</w:t>
      </w:r>
      <w:r w:rsidR="0083171E" w:rsidRPr="0083171E">
        <w:t xml:space="preserve"> </w:t>
      </w:r>
      <w:r w:rsidR="0083171E">
        <w:t xml:space="preserve">parengti </w:t>
      </w:r>
      <w:r>
        <w:t>T</w:t>
      </w:r>
      <w:r w:rsidRPr="00E857D7">
        <w:t>echnin</w:t>
      </w:r>
      <w:r w:rsidR="0083171E">
        <w:t>į</w:t>
      </w:r>
      <w:r w:rsidRPr="00E857D7">
        <w:t xml:space="preserve"> darbo projekt</w:t>
      </w:r>
      <w:r w:rsidR="0083171E">
        <w:t>ą</w:t>
      </w:r>
      <w:r w:rsidRPr="00E857D7">
        <w:t xml:space="preserve">. </w:t>
      </w:r>
    </w:p>
    <w:bookmarkEnd w:id="79"/>
    <w:bookmarkEnd w:id="91"/>
    <w:bookmarkEnd w:id="92"/>
    <w:bookmarkEnd w:id="93"/>
    <w:p w14:paraId="75E44EA9" w14:textId="0AAAFBBC" w:rsidR="00327B09" w:rsidRDefault="00E857D7" w:rsidP="00C018E2">
      <w:pPr>
        <w:pStyle w:val="ListParagraph"/>
      </w:pPr>
      <w:r w:rsidRPr="00E857D7">
        <w:t>Projektini</w:t>
      </w:r>
      <w:r w:rsidR="007E2E5F">
        <w:t>ai</w:t>
      </w:r>
      <w:r w:rsidRPr="00E857D7">
        <w:t xml:space="preserve"> pasiūlym</w:t>
      </w:r>
      <w:r w:rsidR="007E2E5F">
        <w:t xml:space="preserve">ai </w:t>
      </w:r>
      <w:bookmarkStart w:id="95" w:name="_Hlk183257508"/>
      <w:r w:rsidR="007E2E5F">
        <w:t xml:space="preserve">rengiami vadovaujantis </w:t>
      </w:r>
      <w:r w:rsidR="000F466C">
        <w:t>Sutarties</w:t>
      </w:r>
      <w:r w:rsidR="007E2E5F">
        <w:t xml:space="preserve"> ir </w:t>
      </w:r>
      <w:r w:rsidR="000F466C">
        <w:t>teisės aktų</w:t>
      </w:r>
      <w:r w:rsidR="007E2E5F">
        <w:t xml:space="preserve"> reikalavimais</w:t>
      </w:r>
      <w:r>
        <w:t>.</w:t>
      </w:r>
    </w:p>
    <w:bookmarkEnd w:id="95"/>
    <w:p w14:paraId="7C118044" w14:textId="03D20DC9" w:rsidR="005F09FB" w:rsidRPr="00030FE4" w:rsidRDefault="005F09FB" w:rsidP="00C018E2">
      <w:pPr>
        <w:pStyle w:val="ListParagraph"/>
      </w:pPr>
      <w:r w:rsidRPr="005F09FB">
        <w:t xml:space="preserve">Rengiant Projektinius pasiūlymus, statinio informacinio modeliavimo (angl. </w:t>
      </w:r>
      <w:proofErr w:type="spellStart"/>
      <w:r w:rsidRPr="005F09FB">
        <w:t>Building</w:t>
      </w:r>
      <w:proofErr w:type="spellEnd"/>
      <w:r w:rsidRPr="005F09FB">
        <w:t xml:space="preserve"> </w:t>
      </w:r>
      <w:proofErr w:type="spellStart"/>
      <w:r w:rsidRPr="005F09FB">
        <w:t>Information</w:t>
      </w:r>
      <w:proofErr w:type="spellEnd"/>
      <w:r w:rsidRPr="005F09FB">
        <w:t xml:space="preserve"> </w:t>
      </w:r>
      <w:proofErr w:type="spellStart"/>
      <w:r w:rsidRPr="005F09FB">
        <w:t>Modelling</w:t>
      </w:r>
      <w:proofErr w:type="spellEnd"/>
      <w:r w:rsidRPr="005F09FB">
        <w:t>) metodai taikomi tais atvejais, jei tai numatyta Techninėje užduotyje ar privalomi pagal teisės aktus.</w:t>
      </w:r>
      <w:r w:rsidR="00F95DF5" w:rsidRPr="00F95DF5">
        <w:t xml:space="preserve"> Informacijos reikalavimus </w:t>
      </w:r>
      <w:r w:rsidR="00F95DF5">
        <w:t>P</w:t>
      </w:r>
      <w:r w:rsidR="00F95DF5" w:rsidRPr="00F95DF5">
        <w:t xml:space="preserve">rojekto dalims, pateikiamoms atvirais skaitmeniniais BIM duomenų formatais, numato </w:t>
      </w:r>
      <w:r w:rsidR="00F95DF5">
        <w:t>U</w:t>
      </w:r>
      <w:r w:rsidR="00F95DF5" w:rsidRPr="00F95DF5">
        <w:t xml:space="preserve">žsakovas </w:t>
      </w:r>
      <w:r w:rsidR="00F95DF5">
        <w:t>T</w:t>
      </w:r>
      <w:r w:rsidR="00F95DF5" w:rsidRPr="00F95DF5">
        <w:t>echninėje užduotyje</w:t>
      </w:r>
      <w:r w:rsidR="00F95DF5">
        <w:t>.</w:t>
      </w:r>
    </w:p>
    <w:p w14:paraId="52AAA028" w14:textId="21435465" w:rsidR="00241253" w:rsidRPr="00030FE4" w:rsidRDefault="00327B09" w:rsidP="00C018E2">
      <w:pPr>
        <w:pStyle w:val="ListParagraph"/>
      </w:pPr>
      <w:r w:rsidRPr="00030FE4">
        <w:t xml:space="preserve">Rangovas </w:t>
      </w:r>
      <w:r w:rsidR="00ED2340" w:rsidRPr="00030FE4">
        <w:t xml:space="preserve">Užsakovo vardu </w:t>
      </w:r>
      <w:r w:rsidRPr="00030FE4">
        <w:t>turi gauti prisijungimo sąlygas, specialiuosius reikalavimus ir visus kitus reikalingus suderinimus, leidimus ir (arba) sutikimus iš atsakingų institucijų ir (arba) asmenų</w:t>
      </w:r>
      <w:r w:rsidR="00DC3EAB" w:rsidRPr="00030FE4">
        <w:t xml:space="preserve">, taip pat organizuoti </w:t>
      </w:r>
      <w:bookmarkStart w:id="96" w:name="_Hlk181983148"/>
      <w:r w:rsidR="005B5DA8">
        <w:t xml:space="preserve">statybinių tyrimų </w:t>
      </w:r>
      <w:bookmarkEnd w:id="96"/>
      <w:r w:rsidR="00DC3EAB" w:rsidRPr="00030FE4">
        <w:t>atlikimą (</w:t>
      </w:r>
      <w:r w:rsidR="003C710B">
        <w:t>i</w:t>
      </w:r>
      <w:r w:rsidR="005B5DA8" w:rsidRPr="005B5DA8">
        <w:t>nžinieriniai geologiniai (geotechniniai) tyrimai</w:t>
      </w:r>
      <w:r w:rsidR="005B5DA8">
        <w:t>,</w:t>
      </w:r>
      <w:r w:rsidR="007E2E5F" w:rsidRPr="007E2E5F">
        <w:t xml:space="preserve"> inžineriniai geodeziniai tyrimai, esamų statinių tyrimai ir kt. tyrimai</w:t>
      </w:r>
      <w:r w:rsidR="00DC3EAB" w:rsidRPr="00030FE4">
        <w:t>)</w:t>
      </w:r>
      <w:r w:rsidR="00231805">
        <w:t>,</w:t>
      </w:r>
      <w:r w:rsidR="00231805" w:rsidRPr="00231805">
        <w:t xml:space="preserve"> kai šių </w:t>
      </w:r>
      <w:r w:rsidR="00464287">
        <w:t xml:space="preserve">visų </w:t>
      </w:r>
      <w:r w:rsidR="00231805" w:rsidRPr="00231805">
        <w:t>veiksmų reikalauja teisės aktai arba jei tai numatyta Sutartyje</w:t>
      </w:r>
      <w:r w:rsidR="00046EB7">
        <w:t xml:space="preserve"> ir Užsakovas </w:t>
      </w:r>
      <w:r w:rsidR="00464287">
        <w:t>jų nepateikė ar neįsipareigojo pateikti su Sutartimi.</w:t>
      </w:r>
    </w:p>
    <w:p w14:paraId="2606D4BA" w14:textId="142C65D3" w:rsidR="00602BAE" w:rsidRPr="00030FE4" w:rsidRDefault="00602BAE" w:rsidP="00C018E2">
      <w:pPr>
        <w:pStyle w:val="ListParagraph"/>
      </w:pPr>
      <w:r w:rsidRPr="00030FE4">
        <w:t>Inžineriniai geologiniai (geotechniniai) tyrimai atliekami ir įregistruojami vadovaujantis statybos techninio reglamento STR 1.04.02:2011 „Inžineriniai geologiniai ir geotechniniai tyrimai“ nustatyta tvarka ir reikalavimais. Prieš atlikdamas inžinerinius geologinius (geotechninius) tyrimus, Rangovas privalo raštu suderinti su Užsakovu inžinerinių geologinių (geotechninių) tyrimų programą, techninę užduotį ir planą su lauko darbų tyrimų vietomis.</w:t>
      </w:r>
    </w:p>
    <w:p w14:paraId="34D9E50E" w14:textId="029B37A5" w:rsidR="005B5DA8" w:rsidRDefault="00992792" w:rsidP="00C018E2">
      <w:pPr>
        <w:pStyle w:val="ListParagraph"/>
      </w:pPr>
      <w:r w:rsidRPr="00992792">
        <w:lastRenderedPageBreak/>
        <w:t>Projektini</w:t>
      </w:r>
      <w:r w:rsidR="00D86B6E">
        <w:t>us</w:t>
      </w:r>
      <w:r w:rsidRPr="00992792">
        <w:t xml:space="preserve"> pasiūlym</w:t>
      </w:r>
      <w:r w:rsidR="00D86B6E">
        <w:t>us</w:t>
      </w:r>
      <w:r w:rsidRPr="00992792">
        <w:t xml:space="preserve"> </w:t>
      </w:r>
      <w:r>
        <w:t>Rangovas</w:t>
      </w:r>
      <w:r w:rsidRPr="00992792">
        <w:t xml:space="preserve"> privalo suderinti su Užsakovu</w:t>
      </w:r>
      <w:r w:rsidR="00317B9B">
        <w:t xml:space="preserve"> iki Projektinių pasiūlymų tvirtinimo</w:t>
      </w:r>
      <w:r w:rsidRPr="00992792">
        <w:t>, taip pat su savivaldybėmis ir kitomis įgaliotomis institucijomis bei fiziniais ar juridiniais asmenimis, kai šių veiksmų reikalauja teisės aktai arba jei tai numatyta Sutartyje</w:t>
      </w:r>
      <w:r w:rsidR="005B5DA8">
        <w:t>.</w:t>
      </w:r>
    </w:p>
    <w:p w14:paraId="76CEF49F" w14:textId="34D50618" w:rsidR="006F7849" w:rsidRPr="00F95DF5" w:rsidRDefault="008D247F" w:rsidP="00C018E2">
      <w:pPr>
        <w:pStyle w:val="ListParagraph"/>
      </w:pPr>
      <w:r w:rsidRPr="00F95DF5">
        <w:t xml:space="preserve">Rangovas </w:t>
      </w:r>
      <w:r w:rsidR="001C3996" w:rsidRPr="00F95DF5">
        <w:t xml:space="preserve">Projektinius pasiūlymus </w:t>
      </w:r>
      <w:r w:rsidRPr="00F95DF5">
        <w:t xml:space="preserve">parengia ir pateikia </w:t>
      </w:r>
      <w:r w:rsidR="00785C89">
        <w:t xml:space="preserve">Užsakovui </w:t>
      </w:r>
      <w:r w:rsidRPr="00F95DF5">
        <w:t>Grafike nustatytais terminais.</w:t>
      </w:r>
      <w:r w:rsidRPr="00F95DF5" w:rsidDel="00801D18">
        <w:t xml:space="preserve"> </w:t>
      </w:r>
      <w:r w:rsidR="001C3996" w:rsidRPr="00F95DF5">
        <w:t xml:space="preserve">Projektinius pasiūlymus </w:t>
      </w:r>
      <w:r w:rsidR="00EF40AD" w:rsidRPr="00F95DF5">
        <w:t>Užsakovo peržiūrai, derinimui ir (arba) pastaboms Rangovas pateikia skaitmeniniu *.</w:t>
      </w:r>
      <w:proofErr w:type="spellStart"/>
      <w:r w:rsidR="00EF40AD" w:rsidRPr="00F95DF5">
        <w:t>pdf</w:t>
      </w:r>
      <w:proofErr w:type="spellEnd"/>
      <w:r w:rsidR="00104460" w:rsidRPr="00F95DF5">
        <w:t xml:space="preserve">, </w:t>
      </w:r>
      <w:r w:rsidR="00872C29" w:rsidRPr="00F95DF5">
        <w:t xml:space="preserve"> *.</w:t>
      </w:r>
      <w:proofErr w:type="spellStart"/>
      <w:r w:rsidR="00872C29" w:rsidRPr="00F95DF5">
        <w:t>tif</w:t>
      </w:r>
      <w:proofErr w:type="spellEnd"/>
      <w:r w:rsidR="00C03CB9" w:rsidRPr="00F95DF5">
        <w:t>,</w:t>
      </w:r>
      <w:r w:rsidR="00872C29" w:rsidRPr="00F95DF5">
        <w:t xml:space="preserve"> </w:t>
      </w:r>
      <w:r w:rsidR="00C03CB9" w:rsidRPr="00F95DF5">
        <w:t>*</w:t>
      </w:r>
      <w:r w:rsidR="00104460" w:rsidRPr="00F95DF5">
        <w:t>.</w:t>
      </w:r>
      <w:proofErr w:type="spellStart"/>
      <w:r w:rsidR="00104460" w:rsidRPr="00F95DF5">
        <w:t>dwg</w:t>
      </w:r>
      <w:proofErr w:type="spellEnd"/>
      <w:r w:rsidR="00382269" w:rsidRPr="00F95DF5">
        <w:t xml:space="preserve"> (brėžinius ir schemas)</w:t>
      </w:r>
      <w:r w:rsidR="00104460" w:rsidRPr="00F95DF5">
        <w:t>, *.</w:t>
      </w:r>
      <w:proofErr w:type="spellStart"/>
      <w:r w:rsidR="00104460" w:rsidRPr="00F95DF5">
        <w:t>docx</w:t>
      </w:r>
      <w:proofErr w:type="spellEnd"/>
      <w:r w:rsidR="00104460" w:rsidRPr="00F95DF5">
        <w:t xml:space="preserve">, </w:t>
      </w:r>
      <w:r w:rsidR="00C03CB9" w:rsidRPr="00F95DF5">
        <w:t xml:space="preserve">arba </w:t>
      </w:r>
      <w:r w:rsidR="00104460" w:rsidRPr="00F95DF5">
        <w:t>*.</w:t>
      </w:r>
      <w:proofErr w:type="spellStart"/>
      <w:r w:rsidR="00104460" w:rsidRPr="00F95DF5">
        <w:t>xlsx</w:t>
      </w:r>
      <w:proofErr w:type="spellEnd"/>
      <w:r w:rsidR="00104460" w:rsidRPr="00F95DF5">
        <w:t>.</w:t>
      </w:r>
      <w:r w:rsidR="00C03CB9" w:rsidRPr="00F95DF5">
        <w:t xml:space="preserve"> (sąnaudų kiekių žiniaraščius)</w:t>
      </w:r>
      <w:r w:rsidR="00104460" w:rsidRPr="00F95DF5">
        <w:t xml:space="preserve"> </w:t>
      </w:r>
      <w:r w:rsidR="00EF40AD" w:rsidRPr="00F95DF5">
        <w:t>formatu su galimybe redaguoti</w:t>
      </w:r>
      <w:r w:rsidR="00872C29" w:rsidRPr="00F95DF5">
        <w:t xml:space="preserve">, </w:t>
      </w:r>
      <w:r w:rsidR="005566E2" w:rsidRPr="00F95DF5">
        <w:t>vadovaudamasis Perdavimo tinklo objekto statybos/rekonstravimo dokumentacijos apraše nurodytais reikalavimais</w:t>
      </w:r>
      <w:r w:rsidR="001C3996" w:rsidRPr="00F95DF5">
        <w:t xml:space="preserve"> ar kitu Užsakovo</w:t>
      </w:r>
      <w:r w:rsidR="00E857D7" w:rsidRPr="00F95DF5">
        <w:t xml:space="preserve"> iš anksto</w:t>
      </w:r>
      <w:r w:rsidR="001C3996" w:rsidRPr="00F95DF5">
        <w:t xml:space="preserve"> nurodytu būdu</w:t>
      </w:r>
      <w:r w:rsidR="00EF40AD" w:rsidRPr="00F95DF5">
        <w:t>.</w:t>
      </w:r>
    </w:p>
    <w:p w14:paraId="0BD403EF" w14:textId="42DDCC0E" w:rsidR="00241253" w:rsidRPr="00030FE4" w:rsidRDefault="00241253" w:rsidP="00C018E2">
      <w:pPr>
        <w:pStyle w:val="ListParagraph"/>
      </w:pPr>
      <w:r w:rsidRPr="00030FE4">
        <w:t xml:space="preserve">Užsakovas per 20 darbo dienų nuo </w:t>
      </w:r>
      <w:r w:rsidR="00E857D7">
        <w:t xml:space="preserve">pilnos apimties </w:t>
      </w:r>
      <w:r w:rsidR="001C3996" w:rsidRPr="001C3996">
        <w:t xml:space="preserve">Projektinių pasiūlymų </w:t>
      </w:r>
      <w:r w:rsidRPr="00030FE4">
        <w:t>dokumentacijos pateikimo arba per 1</w:t>
      </w:r>
      <w:r w:rsidR="00C90844" w:rsidRPr="00030FE4">
        <w:t>0</w:t>
      </w:r>
      <w:r w:rsidRPr="00030FE4">
        <w:t xml:space="preserve"> darbo dienų nuo pakartotinio pateikimo ją suderina arba pateikia Rangovui argumentuotas pastabas.</w:t>
      </w:r>
      <w:r w:rsidR="00C90844" w:rsidRPr="00030FE4">
        <w:t xml:space="preserve"> Jei Užsakovas vėluoja </w:t>
      </w:r>
      <w:r w:rsidR="00261FB4" w:rsidRPr="00030FE4">
        <w:t>suderinti</w:t>
      </w:r>
      <w:r w:rsidR="00EB10FE" w:rsidRPr="00030FE4">
        <w:t xml:space="preserve"> </w:t>
      </w:r>
      <w:r w:rsidR="001C3996" w:rsidRPr="001C3996">
        <w:t>Projektini</w:t>
      </w:r>
      <w:r w:rsidR="001C3996">
        <w:t>us</w:t>
      </w:r>
      <w:r w:rsidR="001C3996" w:rsidRPr="001C3996">
        <w:t xml:space="preserve"> pasiūlym</w:t>
      </w:r>
      <w:r w:rsidR="001C3996">
        <w:t>us</w:t>
      </w:r>
      <w:r w:rsidR="001C3996" w:rsidRPr="001C3996">
        <w:t xml:space="preserve"> </w:t>
      </w:r>
      <w:r w:rsidR="001E3406" w:rsidRPr="00030FE4">
        <w:t>arba pateikti pastabas</w:t>
      </w:r>
      <w:r w:rsidR="00C90844" w:rsidRPr="00030FE4">
        <w:t xml:space="preserve">, Rangovas </w:t>
      </w:r>
      <w:r w:rsidR="006C7327">
        <w:t>už tokio vėlavimo sukeltas pasekm</w:t>
      </w:r>
      <w:r w:rsidR="00D86B6E">
        <w:t>e</w:t>
      </w:r>
      <w:r w:rsidR="006C7327">
        <w:t xml:space="preserve">s </w:t>
      </w:r>
      <w:r w:rsidR="002B1D47">
        <w:t>Darbų atlikimo terminui</w:t>
      </w:r>
      <w:r w:rsidR="006C7327">
        <w:t xml:space="preserve"> neatsako.</w:t>
      </w:r>
    </w:p>
    <w:p w14:paraId="5FA7A364" w14:textId="3DF0B59A" w:rsidR="00241253" w:rsidRPr="00265829" w:rsidRDefault="00241253" w:rsidP="00C018E2">
      <w:pPr>
        <w:pStyle w:val="ListParagraph"/>
      </w:pPr>
      <w:r w:rsidRPr="00265829">
        <w:t>Derinimui Rangovas pateikia tik tinkamai parengt</w:t>
      </w:r>
      <w:r w:rsidR="001C3996">
        <w:t>us</w:t>
      </w:r>
      <w:r w:rsidRPr="00265829">
        <w:t xml:space="preserve"> ir patikrint</w:t>
      </w:r>
      <w:r w:rsidR="001C3996">
        <w:t>us</w:t>
      </w:r>
      <w:r w:rsidR="001C3996" w:rsidRPr="001C3996">
        <w:t xml:space="preserve"> Projektinius pasiūlymus</w:t>
      </w:r>
      <w:r w:rsidRPr="00265829">
        <w:t>. Jei Rangovo pateikt</w:t>
      </w:r>
      <w:r w:rsidR="001C3996">
        <w:t>i</w:t>
      </w:r>
      <w:r w:rsidRPr="00265829">
        <w:t xml:space="preserve"> </w:t>
      </w:r>
      <w:r w:rsidR="001C3996">
        <w:t>Projektiniai pasiūlymai</w:t>
      </w:r>
      <w:r w:rsidRPr="00265829">
        <w:t xml:space="preserve"> neatitinka Sutartyje keliamų reikalavimų, yra neišbaigt</w:t>
      </w:r>
      <w:r w:rsidR="001C3996">
        <w:t>i</w:t>
      </w:r>
      <w:r w:rsidRPr="00265829">
        <w:t xml:space="preserve">, </w:t>
      </w:r>
      <w:r w:rsidR="001C3996">
        <w:t>juose</w:t>
      </w:r>
      <w:r w:rsidR="001C3996" w:rsidRPr="00265829">
        <w:t xml:space="preserve"> </w:t>
      </w:r>
      <w:r w:rsidRPr="00265829">
        <w:t xml:space="preserve">randama daug techninio pobūdžio ar kitų klaidų, </w:t>
      </w:r>
      <w:r w:rsidR="003C710B" w:rsidRPr="009A0EFD">
        <w:t xml:space="preserve">ir </w:t>
      </w:r>
      <w:r w:rsidRPr="00265829">
        <w:t xml:space="preserve">dėl </w:t>
      </w:r>
      <w:r w:rsidR="003C710B" w:rsidRPr="009A0EFD">
        <w:t>jų</w:t>
      </w:r>
      <w:r w:rsidR="003C710B" w:rsidRPr="00265829">
        <w:t xml:space="preserve"> </w:t>
      </w:r>
      <w:r w:rsidRPr="00265829">
        <w:t>nebūtų galima</w:t>
      </w:r>
      <w:r w:rsidR="003C710B" w:rsidRPr="00265829">
        <w:t xml:space="preserve"> gauti Objekto statybą leidžiantį dokumentą,</w:t>
      </w:r>
      <w:r w:rsidRPr="00265829">
        <w:t xml:space="preserve"> </w:t>
      </w:r>
      <w:r w:rsidR="001C3996">
        <w:t xml:space="preserve">vykdyti </w:t>
      </w:r>
      <w:commentRangeStart w:id="97"/>
      <w:r w:rsidRPr="00265829">
        <w:t>Techninio</w:t>
      </w:r>
      <w:r w:rsidR="005620C9" w:rsidRPr="00265829">
        <w:t xml:space="preserve"> darbo</w:t>
      </w:r>
      <w:r w:rsidRPr="00265829">
        <w:t xml:space="preserve"> projekto </w:t>
      </w:r>
      <w:commentRangeEnd w:id="97"/>
      <w:r w:rsidR="002F2B51">
        <w:rPr>
          <w:rStyle w:val="CommentReference"/>
          <w:rFonts w:ascii="Calibri" w:eastAsia="Times New Roman" w:hAnsi="Calibri" w:cs="Times New Roman"/>
          <w:bCs w:val="0"/>
          <w:color w:val="auto"/>
          <w:lang w:val="en-GB"/>
        </w:rPr>
        <w:commentReference w:id="97"/>
      </w:r>
      <w:r w:rsidR="001C3996">
        <w:t>parengimo</w:t>
      </w:r>
      <w:r w:rsidRPr="00265829">
        <w:t xml:space="preserve">, ir (arba) tinkamai atlikti ir užbaigti Objekto statybos </w:t>
      </w:r>
      <w:r w:rsidR="00E57CF7" w:rsidRPr="00265829">
        <w:t>D</w:t>
      </w:r>
      <w:r w:rsidRPr="00265829">
        <w:t xml:space="preserve">arbų ir (arba) jame yra ne visos </w:t>
      </w:r>
      <w:r w:rsidR="001C3996">
        <w:t>Projektinių pasiūlymų</w:t>
      </w:r>
      <w:r w:rsidRPr="00265829">
        <w:t xml:space="preserve"> sudedamosios dalys, Užsakovas turi teisę </w:t>
      </w:r>
      <w:r w:rsidR="001C3996">
        <w:t>Projektinių pasiūlymų</w:t>
      </w:r>
      <w:r w:rsidRPr="00265829">
        <w:t xml:space="preserve"> derinimui nepriimti ir grąžinti j</w:t>
      </w:r>
      <w:r w:rsidR="00992792">
        <w:t>uos</w:t>
      </w:r>
      <w:r w:rsidRPr="00265829">
        <w:t xml:space="preserve"> Rangovui tobulinti. Tokiu atveju Užsakovas neprivalo detalizuoti konkrečių trūkumų, o </w:t>
      </w:r>
      <w:r w:rsidR="001C3996">
        <w:t>Projektiniai pasiūlymai</w:t>
      </w:r>
      <w:r w:rsidRPr="00265829">
        <w:t xml:space="preserve"> bus laikom</w:t>
      </w:r>
      <w:r w:rsidR="001C3996">
        <w:t>i</w:t>
      </w:r>
      <w:r w:rsidRPr="00265829">
        <w:t xml:space="preserve"> nepateikt</w:t>
      </w:r>
      <w:r w:rsidR="00B455B7">
        <w:t>ais</w:t>
      </w:r>
      <w:r w:rsidRPr="00265829">
        <w:t>.</w:t>
      </w:r>
    </w:p>
    <w:p w14:paraId="280D8130" w14:textId="7D20D074" w:rsidR="00C32654" w:rsidRDefault="00B455B7" w:rsidP="00C018E2">
      <w:pPr>
        <w:pStyle w:val="ListParagraph"/>
      </w:pPr>
      <w:r w:rsidRPr="00B455B7">
        <w:t xml:space="preserve">Projektiniai pasiūlymai </w:t>
      </w:r>
      <w:r w:rsidR="00EF40AD" w:rsidRPr="00030FE4">
        <w:t>laikom</w:t>
      </w:r>
      <w:r>
        <w:t>i</w:t>
      </w:r>
      <w:r w:rsidR="00EF40AD" w:rsidRPr="00030FE4">
        <w:t xml:space="preserve"> </w:t>
      </w:r>
      <w:r w:rsidR="007C0BF8" w:rsidRPr="00030FE4">
        <w:t>suderint</w:t>
      </w:r>
      <w:r>
        <w:t>ais</w:t>
      </w:r>
      <w:r w:rsidR="00EF40AD" w:rsidRPr="00030FE4">
        <w:t xml:space="preserve">, kai </w:t>
      </w:r>
      <w:r w:rsidR="00265829">
        <w:t>tai</w:t>
      </w:r>
      <w:r w:rsidR="00550120">
        <w:t xml:space="preserve"> raštu</w:t>
      </w:r>
      <w:r w:rsidR="00265829">
        <w:t xml:space="preserve"> patvirtina</w:t>
      </w:r>
      <w:r w:rsidR="00EF40AD" w:rsidRPr="00030FE4">
        <w:t xml:space="preserve"> Užsakovo atstovas</w:t>
      </w:r>
      <w:r>
        <w:t>.</w:t>
      </w:r>
      <w:r w:rsidR="0030502A" w:rsidRPr="00030FE4">
        <w:t xml:space="preserve"> </w:t>
      </w:r>
      <w:r w:rsidRPr="00B455B7">
        <w:t xml:space="preserve">Po Projektinių pasiūlymų suderinimo bet kokius Projektinių pasiūlymų pakeitimus </w:t>
      </w:r>
      <w:r>
        <w:t>Rangovas</w:t>
      </w:r>
      <w:r w:rsidRPr="00B455B7">
        <w:t xml:space="preserve"> turi derinti su Užsakovu iš naujo šiame skyriuje nurodyta tvarka</w:t>
      </w:r>
      <w:r w:rsidR="00C32654" w:rsidRPr="00030FE4">
        <w:t>.</w:t>
      </w:r>
    </w:p>
    <w:p w14:paraId="1F7BECD5" w14:textId="3D89683C" w:rsidR="009E1090" w:rsidRDefault="009E1090" w:rsidP="00C018E2">
      <w:pPr>
        <w:pStyle w:val="ListParagraph"/>
      </w:pPr>
      <w:r w:rsidRPr="009E1090">
        <w:t xml:space="preserve">Jei pagal teisės aktų reikalavimus turi būti atliktas Projektinių pasiūlymų viešinimas, Rangovas pagal Užsakovo suteiktus įgaliojimus </w:t>
      </w:r>
      <w:r w:rsidRPr="009A0EFD">
        <w:t>savo sąskaita organizuoja Projektinių pasiūlymų viešinimą ir atlieka viešinimo metu Užsakovui kaip statytojui nustatytas pareigas.</w:t>
      </w:r>
      <w:r>
        <w:t xml:space="preserve">  </w:t>
      </w:r>
    </w:p>
    <w:p w14:paraId="04A70D34" w14:textId="609A0493" w:rsidR="004F40FD" w:rsidRDefault="00275FEC" w:rsidP="00C018E2">
      <w:pPr>
        <w:pStyle w:val="ListParagraph"/>
      </w:pPr>
      <w:bookmarkStart w:id="98" w:name="_Hlk181972241"/>
      <w:r w:rsidRPr="00275FEC">
        <w:t xml:space="preserve">Jei pagal teisės aktų reikalavimus </w:t>
      </w:r>
      <w:bookmarkEnd w:id="98"/>
      <w:r w:rsidRPr="00275FEC">
        <w:t>reikalingi statybą leidžiantys dokumentai</w:t>
      </w:r>
      <w:bookmarkStart w:id="99" w:name="_Hlk181972225"/>
      <w:r w:rsidRPr="00275FEC">
        <w:t>,</w:t>
      </w:r>
      <w:r>
        <w:t xml:space="preserve"> </w:t>
      </w:r>
      <w:r w:rsidRPr="00275FEC">
        <w:t xml:space="preserve">Rangovas pagal Užsakovo suteiktus įgaliojimus savo sąskaita organizuoja </w:t>
      </w:r>
      <w:bookmarkEnd w:id="99"/>
      <w:r w:rsidRPr="00275FEC">
        <w:t>Objekto statybą leidžiančių dokumentų gavimą Užsakovo vardu</w:t>
      </w:r>
      <w:r w:rsidR="005E0BA9">
        <w:t>,</w:t>
      </w:r>
      <w:r w:rsidR="005E0BA9" w:rsidRPr="005E0BA9">
        <w:t xml:space="preserve"> bei</w:t>
      </w:r>
      <w:r w:rsidR="005E0BA9">
        <w:t xml:space="preserve"> </w:t>
      </w:r>
      <w:r w:rsidR="005E0BA9" w:rsidRPr="005E0BA9">
        <w:t xml:space="preserve">esant poreikiui </w:t>
      </w:r>
      <w:r w:rsidR="005E0BA9">
        <w:t>tikslina Projektinius pasiūlymus</w:t>
      </w:r>
      <w:r w:rsidR="003B183F">
        <w:t xml:space="preserve"> po gautų pastabų</w:t>
      </w:r>
      <w:r w:rsidR="005E0BA9">
        <w:t>.</w:t>
      </w:r>
      <w:r w:rsidR="004F40FD" w:rsidRPr="004F40FD">
        <w:t xml:space="preserve"> </w:t>
      </w:r>
    </w:p>
    <w:p w14:paraId="09D93FCE" w14:textId="0D02B1CD" w:rsidR="00AB51AB" w:rsidRDefault="00AB51AB" w:rsidP="00F370AC">
      <w:pPr>
        <w:pStyle w:val="ListParagraph"/>
      </w:pPr>
      <w:r w:rsidRPr="00AB51AB">
        <w:t xml:space="preserve">Projektinių pasiūlymų </w:t>
      </w:r>
      <w:r w:rsidR="00E367B5">
        <w:t>perdavimas</w:t>
      </w:r>
      <w:r w:rsidRPr="00AB51AB">
        <w:t xml:space="preserve"> nereiškia </w:t>
      </w:r>
      <w:r>
        <w:t>Darbų</w:t>
      </w:r>
      <w:r w:rsidRPr="00AB51AB">
        <w:t xml:space="preserve"> apimties ribojimo ar pakeitimo. Jei </w:t>
      </w:r>
      <w:r>
        <w:t xml:space="preserve">Techninio darbo projekto rengimo metu, ar </w:t>
      </w:r>
      <w:r w:rsidRPr="00AB51AB">
        <w:t xml:space="preserve">Objekto statybos darbų vykdymo metu paaiškės, kad Projektiniai pasiūlymai yra neišsamūs, neaiškūs, neatitinka jiems keliamų reikalavimų ar pagal juos negalima tinkamai </w:t>
      </w:r>
      <w:r>
        <w:t xml:space="preserve">parengti </w:t>
      </w:r>
      <w:r w:rsidRPr="00AB51AB">
        <w:t>Techninio darbo projekto</w:t>
      </w:r>
      <w:r>
        <w:t>,</w:t>
      </w:r>
      <w:r w:rsidRPr="00AB51AB">
        <w:t xml:space="preserve"> </w:t>
      </w:r>
      <w:r>
        <w:t xml:space="preserve">ar </w:t>
      </w:r>
      <w:r w:rsidRPr="00AB51AB">
        <w:t xml:space="preserve">atlikti </w:t>
      </w:r>
      <w:r w:rsidR="00C27EE7">
        <w:t xml:space="preserve">ir užbaigti </w:t>
      </w:r>
      <w:r w:rsidRPr="00AB51AB">
        <w:t xml:space="preserve">Objekto statybos darbų, </w:t>
      </w:r>
      <w:r>
        <w:t>Rangovas</w:t>
      </w:r>
      <w:r w:rsidRPr="00AB51AB">
        <w:t xml:space="preserve"> įsipareigoja neatlygintinai atlikti visus reikiamus pakeitimus, jei Projektinių pasiūlymų trūkumai atsirado dėl </w:t>
      </w:r>
      <w:r>
        <w:t>jo</w:t>
      </w:r>
      <w:r w:rsidRPr="00AB51AB">
        <w:t xml:space="preserve"> kaltės</w:t>
      </w:r>
      <w:r w:rsidR="003169AD" w:rsidRPr="003169AD">
        <w:t xml:space="preserve"> bei atsako už pakeitimų įtaką </w:t>
      </w:r>
      <w:r w:rsidR="009A0EFD" w:rsidRPr="009A0EFD">
        <w:t>Darbų atlikimo terminui</w:t>
      </w:r>
      <w:r w:rsidRPr="00AB51AB">
        <w:t>.</w:t>
      </w:r>
      <w:r w:rsidR="009E4140">
        <w:t xml:space="preserve"> </w:t>
      </w:r>
    </w:p>
    <w:p w14:paraId="5537A280" w14:textId="3BBC3561" w:rsidR="00771CF5" w:rsidRDefault="00771CF5" w:rsidP="00C018E2">
      <w:pPr>
        <w:pStyle w:val="ListParagraph"/>
      </w:pPr>
      <w:r>
        <w:t>Rangovas</w:t>
      </w:r>
      <w:r w:rsidRPr="00771CF5">
        <w:t xml:space="preserve"> įsipareigoja atlikti Projektinių pasiūlymų pakeitimus, jei Techninio darbo projekto</w:t>
      </w:r>
      <w:r>
        <w:t xml:space="preserve"> rengimo metu ar </w:t>
      </w:r>
      <w:r w:rsidRPr="00771CF5">
        <w:t xml:space="preserve">Objekto statybos darbų vykdymo metu Užsakovas pageidaus juos koreguoti. Tokiu atveju </w:t>
      </w:r>
      <w:r>
        <w:t xml:space="preserve">Užsakovui </w:t>
      </w:r>
      <w:r w:rsidRPr="00771CF5">
        <w:t xml:space="preserve">patvirtinus papildomą </w:t>
      </w:r>
      <w:r>
        <w:t>T</w:t>
      </w:r>
      <w:r w:rsidRPr="00771CF5">
        <w:t>echninę užduotį Šalys sudarys susitarimą dėl Pakeitimo</w:t>
      </w:r>
      <w:r>
        <w:t xml:space="preserve">. </w:t>
      </w:r>
      <w:r w:rsidR="009C7135">
        <w:t>Pakeitimai atliekami</w:t>
      </w:r>
      <w:r w:rsidR="009C7135" w:rsidRPr="009C7135">
        <w:t xml:space="preserve"> </w:t>
      </w:r>
      <w:r w:rsidR="009C7135">
        <w:t xml:space="preserve">laikantis </w:t>
      </w:r>
      <w:r w:rsidR="006629F4">
        <w:t xml:space="preserve">Statybos įstatymo ir </w:t>
      </w:r>
      <w:r w:rsidR="009C7135" w:rsidRPr="009C7135">
        <w:t>STR 1.04.04:2017 „Statinio projektavimas, projekto ekspertizė“</w:t>
      </w:r>
      <w:r w:rsidR="009C7135">
        <w:t xml:space="preserve"> reikalavimų.</w:t>
      </w:r>
    </w:p>
    <w:p w14:paraId="3C85EE1E" w14:textId="77777777" w:rsidR="007F51D0" w:rsidRPr="009A0EFD" w:rsidRDefault="007F51D0" w:rsidP="009A0EFD">
      <w:pPr>
        <w:ind w:left="862" w:firstLine="0"/>
        <w:rPr>
          <w:bCs/>
          <w:lang w:val="lt-LT"/>
        </w:rPr>
      </w:pPr>
    </w:p>
    <w:bookmarkEnd w:id="94"/>
    <w:p w14:paraId="42E3C088" w14:textId="38E4B2EB" w:rsidR="002F654C" w:rsidRDefault="007F51D0" w:rsidP="009A0EFD">
      <w:pPr>
        <w:pStyle w:val="Heading2"/>
      </w:pPr>
      <w:r w:rsidRPr="007F51D0">
        <w:t xml:space="preserve">Techninis </w:t>
      </w:r>
      <w:r w:rsidR="00824332">
        <w:t xml:space="preserve">DARBO </w:t>
      </w:r>
      <w:r w:rsidRPr="007F51D0">
        <w:t>projektas</w:t>
      </w:r>
    </w:p>
    <w:p w14:paraId="4F5690DB" w14:textId="1C4A3684" w:rsidR="002B43AF" w:rsidRDefault="002B43AF" w:rsidP="009A0EFD">
      <w:pPr>
        <w:pStyle w:val="ListParagraph"/>
      </w:pPr>
      <w:r w:rsidRPr="00030FE4">
        <w:t>Sutarties bendrųjų sąlygų 3.</w:t>
      </w:r>
      <w:r>
        <w:t>3.</w:t>
      </w:r>
      <w:r w:rsidRPr="00030FE4">
        <w:t xml:space="preserve"> punkto nuostatos taikomos tuo atveju, kai pagal Sutartį ir (arba) teisės aktų reikalavimus Darbų atlikimui reikalingas Techninis</w:t>
      </w:r>
      <w:r>
        <w:t xml:space="preserve"> darbo</w:t>
      </w:r>
      <w:r w:rsidRPr="00030FE4">
        <w:t xml:space="preserve"> projektas ar jo dalis ir Užsakovas </w:t>
      </w:r>
      <w:r>
        <w:t>jo</w:t>
      </w:r>
      <w:r w:rsidRPr="00030FE4">
        <w:t xml:space="preserve"> nepateikė Rangovui kartu su Sutarties dokumentacija.</w:t>
      </w:r>
    </w:p>
    <w:p w14:paraId="561859A2" w14:textId="0110E44E" w:rsidR="002B43AF" w:rsidRPr="009A0EFD" w:rsidRDefault="002B43AF" w:rsidP="00C018E2">
      <w:pPr>
        <w:pStyle w:val="ListParagraph"/>
      </w:pPr>
      <w:r w:rsidRPr="009A0EFD">
        <w:t xml:space="preserve">Rangovas turi užtikrinti, kad jo parengtas Techninis darbo projektas atitiktų visus </w:t>
      </w:r>
      <w:r w:rsidR="002B6779" w:rsidRPr="009A0EFD">
        <w:t>Projektinių pasiūlymų sprendinius, Sutarties, normatyvinių statybos techninių dokumentų, normatyvinių statinio saugos ir paskirties dokumentų, kitų teisės aktų reikalavimus</w:t>
      </w:r>
      <w:r w:rsidRPr="009A0EFD">
        <w:t xml:space="preserve"> bei Sutarties reikalavimus, </w:t>
      </w:r>
      <w:r w:rsidR="006529E5" w:rsidRPr="009A0EFD">
        <w:t>būtų pakankamas</w:t>
      </w:r>
      <w:r w:rsidRPr="009A0EFD">
        <w:t xml:space="preserve"> </w:t>
      </w:r>
      <w:r w:rsidR="006529E5" w:rsidRPr="009A0EFD">
        <w:t xml:space="preserve">parinkti statybos produktus, įrenginius, parengti Gamybos ir montavimo brėžinius bei </w:t>
      </w:r>
      <w:r w:rsidRPr="009A0EFD">
        <w:t>vykdyti Objekto statybos Darbus</w:t>
      </w:r>
      <w:r w:rsidR="006529E5" w:rsidRPr="009A0EFD">
        <w:t>.</w:t>
      </w:r>
      <w:r w:rsidR="002B6779" w:rsidRPr="009A0EFD">
        <w:t xml:space="preserve"> </w:t>
      </w:r>
    </w:p>
    <w:p w14:paraId="46FFF21B" w14:textId="19AC50F3" w:rsidR="002B43AF" w:rsidRPr="009A0EFD" w:rsidRDefault="009A0EFD" w:rsidP="002737A6">
      <w:pPr>
        <w:pStyle w:val="ListParagraph"/>
      </w:pPr>
      <w:r>
        <w:t>Techninis darbo projektas rengiamas</w:t>
      </w:r>
      <w:r w:rsidRPr="009A0EFD">
        <w:t xml:space="preserve"> vadovaujantis Sutarties ir teisės aktų reikalavimais.</w:t>
      </w:r>
      <w:r w:rsidR="002B43AF" w:rsidRPr="009A0EFD">
        <w:t xml:space="preserve"> </w:t>
      </w:r>
    </w:p>
    <w:p w14:paraId="3FFFE87A" w14:textId="1DADBB94" w:rsidR="0094366C" w:rsidRDefault="0094366C" w:rsidP="009A0EFD">
      <w:pPr>
        <w:pStyle w:val="ListParagraph"/>
      </w:pPr>
      <w:r w:rsidRPr="009A0EFD">
        <w:t xml:space="preserve">Rengiant Techninį darbo projektą, statinio informacinio modeliavimo (angl. </w:t>
      </w:r>
      <w:proofErr w:type="spellStart"/>
      <w:r w:rsidRPr="009A0EFD">
        <w:t>Building</w:t>
      </w:r>
      <w:proofErr w:type="spellEnd"/>
      <w:r w:rsidRPr="009A0EFD">
        <w:t xml:space="preserve"> </w:t>
      </w:r>
      <w:proofErr w:type="spellStart"/>
      <w:r w:rsidRPr="009A0EFD">
        <w:t>Information</w:t>
      </w:r>
      <w:proofErr w:type="spellEnd"/>
      <w:r w:rsidRPr="009A0EFD">
        <w:t xml:space="preserve"> </w:t>
      </w:r>
      <w:proofErr w:type="spellStart"/>
      <w:r w:rsidRPr="009A0EFD">
        <w:t>Modelling</w:t>
      </w:r>
      <w:proofErr w:type="spellEnd"/>
      <w:r w:rsidRPr="009A0EFD">
        <w:t>) metodai taikomi tais atvejais, jei tai numatyta Techninėje užduotyje ar privalomi pagal teisės aktus. Informacijos reikalavimus</w:t>
      </w:r>
      <w:r w:rsidRPr="0094366C">
        <w:t xml:space="preserve"> Projekto dalims, pateikiamoms atvirais skaitmeniniais BIM duomenų formatais, numato Užsakovas Techninėje užduotyje</w:t>
      </w:r>
      <w:r>
        <w:t>.</w:t>
      </w:r>
    </w:p>
    <w:p w14:paraId="77437A7B" w14:textId="599F3F00" w:rsidR="0094366C" w:rsidRPr="00030FE4" w:rsidRDefault="006529E5" w:rsidP="00C018E2">
      <w:pPr>
        <w:pStyle w:val="ListParagraph"/>
      </w:pPr>
      <w:r>
        <w:t xml:space="preserve">Jei Techninio darbo parengimui reikalinga atlikti statybinius tyrimus, Rangovas juos atlieka </w:t>
      </w:r>
      <w:r w:rsidRPr="006529E5">
        <w:t xml:space="preserve">Sutarties bendrųjų sąlygų </w:t>
      </w:r>
      <w:r w:rsidRPr="00146F4E">
        <w:t>3.2.6. punkt</w:t>
      </w:r>
      <w:r w:rsidR="00A770CD" w:rsidRPr="00146F4E">
        <w:t>e</w:t>
      </w:r>
      <w:r>
        <w:t xml:space="preserve"> nustatyta tvarka.</w:t>
      </w:r>
    </w:p>
    <w:p w14:paraId="6FDBDE4C" w14:textId="4E2B967C" w:rsidR="00785C89" w:rsidRDefault="00785C89" w:rsidP="009A0EFD">
      <w:pPr>
        <w:pStyle w:val="ListParagraph"/>
      </w:pPr>
      <w:r>
        <w:t xml:space="preserve">Techninio darbo projekto </w:t>
      </w:r>
      <w:r w:rsidRPr="00785C89">
        <w:t xml:space="preserve">sprendinius Rangovas privalo suderinti su Užsakovu, taip pat </w:t>
      </w:r>
      <w:r w:rsidR="001C4368">
        <w:t xml:space="preserve">gauti teigiamas išvadas, sutikimus, leidimus ir / arba suderinti </w:t>
      </w:r>
      <w:r w:rsidRPr="00785C89">
        <w:t>su savivaldybėmis ir kitomis įgaliotomis institucijomis bei fiziniais ar juridiniais asmenimis, kai šių veiksmų reikalauja teisės aktai arba jei tai numatyta Sutartyje</w:t>
      </w:r>
      <w:r>
        <w:t>.</w:t>
      </w:r>
    </w:p>
    <w:p w14:paraId="19AFFB74" w14:textId="39B7FCC9" w:rsidR="002B43AF" w:rsidRPr="00030FE4" w:rsidRDefault="00785C89" w:rsidP="00C018E2">
      <w:pPr>
        <w:pStyle w:val="ListParagraph"/>
      </w:pPr>
      <w:r w:rsidRPr="00785C89">
        <w:lastRenderedPageBreak/>
        <w:t>Rangovas Techninį darbo projektą parengia ir pateikia</w:t>
      </w:r>
      <w:r>
        <w:t xml:space="preserve"> Užsakovui </w:t>
      </w:r>
      <w:r w:rsidRPr="00785C89">
        <w:t xml:space="preserve">Grafike nustatytais terminais. </w:t>
      </w:r>
      <w:r w:rsidR="002B43AF" w:rsidRPr="00030FE4">
        <w:t xml:space="preserve">Techninio </w:t>
      </w:r>
      <w:r>
        <w:t xml:space="preserve">darbo </w:t>
      </w:r>
      <w:r w:rsidR="002B43AF" w:rsidRPr="00030FE4">
        <w:t xml:space="preserve">projekto </w:t>
      </w:r>
      <w:r>
        <w:t xml:space="preserve">sprendinius </w:t>
      </w:r>
      <w:r w:rsidRPr="00785C89">
        <w:t>Užsakovo peržiūrai, derinimui ir (arba) pastaboms Rangovas pateikia skaitmeniniu *.</w:t>
      </w:r>
      <w:proofErr w:type="spellStart"/>
      <w:r w:rsidRPr="00785C89">
        <w:t>pdf</w:t>
      </w:r>
      <w:proofErr w:type="spellEnd"/>
      <w:r w:rsidRPr="00785C89">
        <w:t>,  *.</w:t>
      </w:r>
      <w:proofErr w:type="spellStart"/>
      <w:r w:rsidRPr="00785C89">
        <w:t>tif</w:t>
      </w:r>
      <w:proofErr w:type="spellEnd"/>
      <w:r w:rsidRPr="00785C89">
        <w:t>, *.</w:t>
      </w:r>
      <w:proofErr w:type="spellStart"/>
      <w:r w:rsidRPr="00785C89">
        <w:t>dwg</w:t>
      </w:r>
      <w:proofErr w:type="spellEnd"/>
      <w:r w:rsidRPr="00785C89">
        <w:t xml:space="preserve"> (brėžinius ir schemas), *.</w:t>
      </w:r>
      <w:proofErr w:type="spellStart"/>
      <w:r w:rsidRPr="00785C89">
        <w:t>docx</w:t>
      </w:r>
      <w:proofErr w:type="spellEnd"/>
      <w:r w:rsidRPr="00785C89">
        <w:t>, arba *.</w:t>
      </w:r>
      <w:proofErr w:type="spellStart"/>
      <w:r w:rsidRPr="00785C89">
        <w:t>xlsx</w:t>
      </w:r>
      <w:proofErr w:type="spellEnd"/>
      <w:r w:rsidRPr="00785C89">
        <w:t>. (sąnaudų kiekių žiniaraščius) formatu su galimybe redaguoti, vadovaudamasis Perdavimo tinklo objekto statybos/rekonstravimo dokumentacijos apraše nurodytais reikalavimais ar kitu Užsakovo iš anksto nurodytu būdu.</w:t>
      </w:r>
    </w:p>
    <w:p w14:paraId="0F4E4538" w14:textId="2C22FB99" w:rsidR="002B43AF" w:rsidRPr="00030FE4" w:rsidRDefault="002B43AF" w:rsidP="00C018E2">
      <w:pPr>
        <w:pStyle w:val="ListParagraph"/>
      </w:pPr>
      <w:r w:rsidRPr="00030FE4">
        <w:t>Užsakovas per 20 darbo dienų nuo Techninio projekto dokumentacijos pateikimo arba per 10 darbo dienų nuo pakartotinio pateikimo</w:t>
      </w:r>
      <w:r w:rsidR="00A770CD">
        <w:t>,</w:t>
      </w:r>
      <w:r w:rsidRPr="00030FE4">
        <w:t xml:space="preserve"> ją suderina arba pateikia Rangovui argumentuotas pastabas. </w:t>
      </w:r>
      <w:r w:rsidR="00785C89" w:rsidRPr="00785C89">
        <w:t xml:space="preserve">Jei Užsakovas vėluoja suderinti </w:t>
      </w:r>
      <w:r w:rsidR="00785C89">
        <w:t>Techninį darbo projektą</w:t>
      </w:r>
      <w:r w:rsidR="00785C89" w:rsidRPr="00785C89">
        <w:t xml:space="preserve"> arba pateikti pastabas, Rangovas už tokio vėlavimo sukeltas pasekmės Sutarties vykdymo laikui neatsako</w:t>
      </w:r>
      <w:r w:rsidRPr="00030FE4">
        <w:t>.</w:t>
      </w:r>
    </w:p>
    <w:p w14:paraId="48C23209" w14:textId="1A345301" w:rsidR="002B43AF" w:rsidRDefault="002B43AF" w:rsidP="009A0EFD">
      <w:pPr>
        <w:pStyle w:val="ListParagraph"/>
      </w:pPr>
      <w:r w:rsidRPr="00030FE4">
        <w:t xml:space="preserve">Derinimui Rangovas pateikia tik tinkamai parengtą ir patikrintą Techninį </w:t>
      </w:r>
      <w:r w:rsidR="002E6455">
        <w:t xml:space="preserve">darbo </w:t>
      </w:r>
      <w:r w:rsidRPr="00030FE4">
        <w:t xml:space="preserve">projektą. Jei Rangovo pateiktas Techninis </w:t>
      </w:r>
      <w:r w:rsidR="002E6455">
        <w:t xml:space="preserve">darbo </w:t>
      </w:r>
      <w:r w:rsidRPr="00030FE4">
        <w:t xml:space="preserve">projektas neatitinka Sutartyje keliamų reikalavimų, yra neišbaigtas, jame randama daug techninio pobūdžio ar kitų klaidų, dėl kurių nebūtų galima atlikti Techninio </w:t>
      </w:r>
      <w:r w:rsidR="002E6455">
        <w:t xml:space="preserve">darbo </w:t>
      </w:r>
      <w:r w:rsidRPr="00030FE4">
        <w:t xml:space="preserve">projekto ekspertizės, ir (arba) tinkamai atlikti ir užbaigti Objekto statybos Darbų ir (arba) jame yra ne visos Techninio </w:t>
      </w:r>
      <w:r w:rsidR="002E6455">
        <w:t xml:space="preserve">darbo </w:t>
      </w:r>
      <w:r w:rsidRPr="00030FE4">
        <w:t xml:space="preserve">projekto sudedamosios dalys, Užsakovas turi teisę Techninio </w:t>
      </w:r>
      <w:r w:rsidR="002E6455">
        <w:t xml:space="preserve">darbo </w:t>
      </w:r>
      <w:r w:rsidRPr="00030FE4">
        <w:t xml:space="preserve">projekto derinimui nepriimti ir grąžinti jį Rangovui tobulinti. Tokiu atveju Užsakovas neprivalo detalizuoti konkrečių trūkumų, o Techninis </w:t>
      </w:r>
      <w:r w:rsidR="002E6455">
        <w:t xml:space="preserve">darbo </w:t>
      </w:r>
      <w:r w:rsidRPr="00030FE4">
        <w:t>projektas bus laikomas nepateiktu.</w:t>
      </w:r>
    </w:p>
    <w:p w14:paraId="6DBFD6C6" w14:textId="5E9F27AC" w:rsidR="001C4368" w:rsidRPr="00030FE4" w:rsidRDefault="005D4B45" w:rsidP="00C018E2">
      <w:pPr>
        <w:pStyle w:val="ListParagraph"/>
      </w:pPr>
      <w:r w:rsidRPr="005D4B45">
        <w:t xml:space="preserve">Techninis </w:t>
      </w:r>
      <w:r w:rsidR="00737AF5">
        <w:t xml:space="preserve">darbo </w:t>
      </w:r>
      <w:r w:rsidRPr="005D4B45">
        <w:t xml:space="preserve">projektas laikomas suderintu, kai tai raštu patvirtina Užsakovo atstovas. Po </w:t>
      </w:r>
      <w:r>
        <w:t>Techninio darbo projekto suderinimo</w:t>
      </w:r>
      <w:r w:rsidRPr="005D4B45">
        <w:t xml:space="preserve"> bet kokius Techninio darbo projekto pakeitimus Rangovas turi derinti su Užsakovu iš naujo šiame skyriuje nurodyta tvarka.</w:t>
      </w:r>
    </w:p>
    <w:p w14:paraId="07CB9A89" w14:textId="1882AA3C" w:rsidR="002B43AF" w:rsidRPr="00030FE4" w:rsidRDefault="002B43AF" w:rsidP="00C018E2">
      <w:pPr>
        <w:pStyle w:val="ListParagraph"/>
      </w:pPr>
      <w:r w:rsidRPr="00030FE4">
        <w:t>Jei pagal teisės aktų reikalavimus turi būti atlikta Techninio</w:t>
      </w:r>
      <w:r w:rsidR="005D4B45">
        <w:t xml:space="preserve"> darbo</w:t>
      </w:r>
      <w:r w:rsidRPr="00030FE4">
        <w:t xml:space="preserve"> projekto ekspertizė, ekspertizės atlikimą organizuoja Užsakovas (t. y. samdo reikiamus ekspertus ekspertizei atlikti ir savo sąskaita apmoka už suteiktas paslaugas). Techninio</w:t>
      </w:r>
      <w:r w:rsidR="005D4B45">
        <w:t xml:space="preserve"> darbo</w:t>
      </w:r>
      <w:r w:rsidRPr="00030FE4">
        <w:t xml:space="preserve"> projekto ekspertizė atliekama po to, kai Užsakovas suderina Techninį </w:t>
      </w:r>
      <w:r w:rsidR="005D4B45">
        <w:t xml:space="preserve">darbo </w:t>
      </w:r>
      <w:r w:rsidRPr="00030FE4">
        <w:t xml:space="preserve">projektą. Techninį </w:t>
      </w:r>
      <w:r w:rsidR="005D4B45">
        <w:t xml:space="preserve">darbo </w:t>
      </w:r>
      <w:r w:rsidRPr="00030FE4">
        <w:t xml:space="preserve">projektą ekspertizei pristato Rangovas, pateikdamas Užsakovui priėmimo – perdavimo aktą su detaliu bylų sąrašu. Pristatymo adresą Užsakovas nurodys prieš Techninio </w:t>
      </w:r>
      <w:r w:rsidR="00C27EE7">
        <w:t xml:space="preserve">darbo </w:t>
      </w:r>
      <w:r w:rsidRPr="00030FE4">
        <w:t xml:space="preserve">projekto pateikimą ekspertizei. Ekspertizės aktą Užsakovo pasamdyti ekspertai pateiks per 20 darbo dienų nuo Techninio </w:t>
      </w:r>
      <w:r w:rsidR="00C27EE7">
        <w:t xml:space="preserve">darbo </w:t>
      </w:r>
      <w:r w:rsidRPr="00030FE4">
        <w:t xml:space="preserve">projekto pateikimo ekspertizei dienos. Jei Techninis </w:t>
      </w:r>
      <w:r w:rsidR="009E7B63">
        <w:t xml:space="preserve">darbo </w:t>
      </w:r>
      <w:r w:rsidRPr="00030FE4">
        <w:t xml:space="preserve">projektas bus teikiamas ekspertams pakartotiniam derinimui, laikytina, kad už Darbų vėlavimą yra atsakingas Rangovas. Techninį </w:t>
      </w:r>
      <w:r w:rsidR="009E7B63">
        <w:t xml:space="preserve">darbo </w:t>
      </w:r>
      <w:r w:rsidRPr="00030FE4">
        <w:t>projektą pagal ekspertizės išvadas Rangovas turi koreguoti neatlygintinai.</w:t>
      </w:r>
    </w:p>
    <w:p w14:paraId="57FE6A2C" w14:textId="17776A57" w:rsidR="002B43AF" w:rsidRDefault="002B43AF" w:rsidP="009A0EFD">
      <w:pPr>
        <w:pStyle w:val="ListParagraph"/>
      </w:pPr>
      <w:r w:rsidRPr="00030FE4">
        <w:t>Jei Statybos darbų vykdymo metu paaiškės, kad Techninis</w:t>
      </w:r>
      <w:r w:rsidR="00C27EE7">
        <w:t xml:space="preserve"> darbo </w:t>
      </w:r>
      <w:r w:rsidRPr="00030FE4">
        <w:t xml:space="preserve">projektas yra neišsamus, neaiškus, neatitinka jam keliamų reikalavimų ar pagal jį negalima tinkamai atlikti </w:t>
      </w:r>
      <w:r w:rsidR="00C27EE7">
        <w:t xml:space="preserve">ir užbaigti </w:t>
      </w:r>
      <w:r w:rsidRPr="00030FE4">
        <w:t>Objekto statybos Darb</w:t>
      </w:r>
      <w:r w:rsidR="00C27EE7">
        <w:t>ų</w:t>
      </w:r>
      <w:r w:rsidRPr="00030FE4">
        <w:t xml:space="preserve">, </w:t>
      </w:r>
      <w:r w:rsidR="0083379E">
        <w:t xml:space="preserve">ar pakeitimai reikalingi dėl Rangovo atliktų Gamybos ir montavimo brėžinių, </w:t>
      </w:r>
      <w:r w:rsidRPr="00030FE4">
        <w:t xml:space="preserve">Rangovas įsipareigoja neatlygintinai atlikti visus reikiamus Techninio </w:t>
      </w:r>
      <w:r w:rsidR="00C27EE7">
        <w:t xml:space="preserve">darbo </w:t>
      </w:r>
      <w:r w:rsidRPr="00030FE4">
        <w:t>projekto ir atliktų Darbų pakeitimus</w:t>
      </w:r>
      <w:r w:rsidR="00C27EE7" w:rsidRPr="00C27EE7">
        <w:t xml:space="preserve"> bei atsako už pakeitimų įtaką Sutarties vykdymo laikui</w:t>
      </w:r>
      <w:r w:rsidRPr="00030FE4">
        <w:t>.</w:t>
      </w:r>
    </w:p>
    <w:p w14:paraId="54FF2B33" w14:textId="026F83E6" w:rsidR="00C27EE7" w:rsidRDefault="00C27EE7" w:rsidP="009A0EFD">
      <w:pPr>
        <w:pStyle w:val="ListParagraph"/>
      </w:pPr>
      <w:r w:rsidRPr="00C27EE7">
        <w:t xml:space="preserve">Rangovas įsipareigoja atlikti </w:t>
      </w:r>
      <w:r w:rsidR="008F5A7C">
        <w:t xml:space="preserve">jo parengto </w:t>
      </w:r>
      <w:r>
        <w:t>Techninio darbo projekto</w:t>
      </w:r>
      <w:r w:rsidRPr="00C27EE7">
        <w:t xml:space="preserve"> pakeitimus, jei Objekto statybos darbų vykdymo metu Užsakovas pageidaus juos koreguoti. Užsakovui patvirtinus papildomą Techninę užduotį</w:t>
      </w:r>
      <w:r w:rsidR="0002030A">
        <w:t xml:space="preserve">, tarp </w:t>
      </w:r>
      <w:r w:rsidRPr="00C27EE7">
        <w:t>Šal</w:t>
      </w:r>
      <w:r w:rsidR="0002030A">
        <w:t>ių</w:t>
      </w:r>
      <w:r w:rsidRPr="00C27EE7">
        <w:t xml:space="preserve"> </w:t>
      </w:r>
      <w:r w:rsidR="0002030A">
        <w:t>sudaromas papildomas susitarimas.</w:t>
      </w:r>
      <w:r w:rsidRPr="00C27EE7">
        <w:t xml:space="preserve"> </w:t>
      </w:r>
    </w:p>
    <w:bookmarkEnd w:id="80"/>
    <w:bookmarkEnd w:id="81"/>
    <w:bookmarkEnd w:id="82"/>
    <w:bookmarkEnd w:id="83"/>
    <w:bookmarkEnd w:id="84"/>
    <w:p w14:paraId="25527836" w14:textId="77777777" w:rsidR="00F042A3" w:rsidRPr="00030FE4" w:rsidRDefault="00F042A3" w:rsidP="00B1079B">
      <w:pPr>
        <w:rPr>
          <w:rFonts w:ascii="Arial" w:hAnsi="Arial" w:cs="Arial"/>
          <w:lang w:val="lt-LT"/>
        </w:rPr>
      </w:pPr>
    </w:p>
    <w:p w14:paraId="435E63EC" w14:textId="77777777" w:rsidR="00C32654" w:rsidRPr="00030FE4" w:rsidRDefault="00C32654" w:rsidP="007F51D0">
      <w:pPr>
        <w:pStyle w:val="Heading2"/>
      </w:pPr>
      <w:bookmarkStart w:id="100" w:name="_Toc75873512"/>
      <w:bookmarkStart w:id="101" w:name="_Toc106541695"/>
      <w:r w:rsidRPr="00030FE4">
        <w:t>Projekto vykdymo priežiūra</w:t>
      </w:r>
      <w:bookmarkEnd w:id="100"/>
      <w:bookmarkEnd w:id="101"/>
    </w:p>
    <w:p w14:paraId="172C1C5E" w14:textId="77777777" w:rsidR="00C32654" w:rsidRPr="00030FE4" w:rsidRDefault="00C32654" w:rsidP="00C018E2">
      <w:pPr>
        <w:pStyle w:val="ListParagraph"/>
      </w:pPr>
      <w:r w:rsidRPr="00030FE4">
        <w:t>Projekto vykdymo priežiūra atliekama</w:t>
      </w:r>
      <w:r w:rsidR="00EF5850" w:rsidRPr="00030FE4">
        <w:t>,</w:t>
      </w:r>
      <w:r w:rsidRPr="00030FE4">
        <w:t xml:space="preserve"> jei to reikalauja teisės aktų reikalavimai.</w:t>
      </w:r>
    </w:p>
    <w:p w14:paraId="12490E81" w14:textId="4E1AFE2E" w:rsidR="00E5109B" w:rsidRPr="00030FE4" w:rsidRDefault="00C32654" w:rsidP="00C018E2">
      <w:pPr>
        <w:pStyle w:val="ListParagraph"/>
      </w:pPr>
      <w:r w:rsidRPr="00030FE4">
        <w:t xml:space="preserve">Jei Darbai atliekami pagal Užsakovo pateiktą </w:t>
      </w:r>
      <w:r w:rsidR="006C7327">
        <w:t>P</w:t>
      </w:r>
      <w:r w:rsidRPr="00030FE4">
        <w:t xml:space="preserve">rojektą, </w:t>
      </w:r>
      <w:r w:rsidR="00D75331" w:rsidRPr="00030FE4">
        <w:t>p</w:t>
      </w:r>
      <w:r w:rsidRPr="00030FE4">
        <w:t xml:space="preserve">rojekto vykdymo priežiūrą organizuoja Užsakovas. </w:t>
      </w:r>
    </w:p>
    <w:p w14:paraId="17BE21DD" w14:textId="24AC0AB4" w:rsidR="00C32654" w:rsidRPr="00030FE4" w:rsidRDefault="00C32654" w:rsidP="00C018E2">
      <w:pPr>
        <w:pStyle w:val="ListParagraph"/>
      </w:pPr>
      <w:r w:rsidRPr="00030FE4">
        <w:t xml:space="preserve">Jei Darbai atliekami pagal </w:t>
      </w:r>
      <w:r w:rsidR="001B1A3F">
        <w:t>P</w:t>
      </w:r>
      <w:r w:rsidRPr="00030FE4">
        <w:t xml:space="preserve">rojektą, kurį parengė </w:t>
      </w:r>
      <w:r w:rsidR="007F27FE" w:rsidRPr="00030FE4">
        <w:t xml:space="preserve">Rangovas </w:t>
      </w:r>
      <w:r w:rsidRPr="00030FE4">
        <w:t xml:space="preserve">vykdydamas Sutartį, </w:t>
      </w:r>
      <w:r w:rsidR="00A770CD">
        <w:t>P</w:t>
      </w:r>
      <w:r w:rsidRPr="00030FE4">
        <w:t xml:space="preserve">rojekto vykdymo priežiūrą </w:t>
      </w:r>
      <w:r w:rsidR="009161A4" w:rsidRPr="00030FE4">
        <w:t xml:space="preserve">normatyvinių statybos dokumentų nustatyta tvarka </w:t>
      </w:r>
      <w:r w:rsidR="00E5109B" w:rsidRPr="00030FE4">
        <w:t>organizuoja Rangovas, laikydamasis šių reikalavimų:</w:t>
      </w:r>
    </w:p>
    <w:p w14:paraId="7425DB32" w14:textId="772364BE"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4F5D4F" w:rsidRPr="00030FE4">
        <w:rPr>
          <w:rFonts w:ascii="Arial" w:hAnsi="Arial" w:cs="Arial"/>
          <w:sz w:val="18"/>
          <w:szCs w:val="18"/>
          <w:lang w:val="lt-LT"/>
        </w:rPr>
        <w:t>Statinio p</w:t>
      </w:r>
      <w:r w:rsidR="00E5109B" w:rsidRPr="00030FE4">
        <w:rPr>
          <w:rFonts w:ascii="Arial" w:hAnsi="Arial" w:cs="Arial"/>
          <w:sz w:val="18"/>
          <w:szCs w:val="18"/>
          <w:lang w:val="lt-LT"/>
        </w:rPr>
        <w:t xml:space="preserve">rojekto vykdymo priežiūra turi būti vykdoma vadovaujantis STR 1.06.01:2016 „Statybos darbai. Statinio statybos priežiūra“ ir apimti </w:t>
      </w:r>
      <w:r w:rsidR="001B1A3F">
        <w:rPr>
          <w:rFonts w:ascii="Arial" w:hAnsi="Arial" w:cs="Arial"/>
          <w:sz w:val="18"/>
          <w:szCs w:val="18"/>
          <w:lang w:val="lt-LT"/>
        </w:rPr>
        <w:t>P</w:t>
      </w:r>
      <w:r w:rsidR="00E5109B" w:rsidRPr="00030FE4">
        <w:rPr>
          <w:rFonts w:ascii="Arial" w:hAnsi="Arial" w:cs="Arial"/>
          <w:sz w:val="18"/>
          <w:szCs w:val="18"/>
          <w:lang w:val="lt-LT"/>
        </w:rPr>
        <w:t>rojekte numatytų Darbų vykdymo priežiūrą;</w:t>
      </w:r>
    </w:p>
    <w:p w14:paraId="6B570B0B" w14:textId="5C35D3B0"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4F5D4F" w:rsidRPr="00030FE4">
        <w:rPr>
          <w:rFonts w:ascii="Arial" w:hAnsi="Arial" w:cs="Arial"/>
          <w:sz w:val="18"/>
          <w:szCs w:val="18"/>
          <w:lang w:val="lt-LT"/>
        </w:rPr>
        <w:t>Statinio p</w:t>
      </w:r>
      <w:r w:rsidR="00E5109B" w:rsidRPr="00030FE4">
        <w:rPr>
          <w:rFonts w:ascii="Arial" w:hAnsi="Arial" w:cs="Arial"/>
          <w:sz w:val="18"/>
          <w:szCs w:val="18"/>
          <w:lang w:val="lt-LT"/>
        </w:rPr>
        <w:t xml:space="preserve">rojekto vykdymo priežiūra atliekama Statybvietėje. Už išlaidas biuro patalpoms, patalpoms Statybvietėje, ryšių, transporto, draudimo paslaugoms ir kitoms su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priežiūra susijusioms veikloms atsakingas Rangovas;</w:t>
      </w:r>
    </w:p>
    <w:p w14:paraId="054F84D5" w14:textId="14052846"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priežiūra privalo būti vykdoma ne mažiau kaip 5 val. per savaitę deleguojant į S</w:t>
      </w:r>
      <w:r w:rsidR="00B164BB" w:rsidRPr="00030FE4">
        <w:rPr>
          <w:rFonts w:ascii="Arial" w:hAnsi="Arial" w:cs="Arial"/>
          <w:sz w:val="18"/>
          <w:szCs w:val="18"/>
          <w:lang w:val="lt-LT"/>
        </w:rPr>
        <w:t xml:space="preserve">tatybvietę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w:t>
      </w:r>
      <w:r w:rsidR="00E91886" w:rsidRPr="00030FE4">
        <w:rPr>
          <w:rFonts w:ascii="Arial" w:hAnsi="Arial" w:cs="Arial"/>
          <w:sz w:val="18"/>
          <w:szCs w:val="18"/>
          <w:lang w:val="lt-LT"/>
        </w:rPr>
        <w:t xml:space="preserve">iežiūros vadovą ar/ir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dalies vykdymo priežiūros vadovą</w:t>
      </w:r>
      <w:r w:rsidR="00B00DA5">
        <w:rPr>
          <w:rFonts w:ascii="Arial" w:hAnsi="Arial" w:cs="Arial"/>
          <w:sz w:val="18"/>
          <w:szCs w:val="18"/>
          <w:lang w:val="lt-LT"/>
        </w:rPr>
        <w:t xml:space="preserve"> </w:t>
      </w:r>
      <w:r w:rsidR="00E5109B" w:rsidRPr="00030FE4">
        <w:rPr>
          <w:rFonts w:ascii="Arial" w:hAnsi="Arial" w:cs="Arial"/>
          <w:sz w:val="18"/>
          <w:szCs w:val="18"/>
          <w:lang w:val="lt-LT"/>
        </w:rPr>
        <w:t>(-</w:t>
      </w:r>
      <w:proofErr w:type="spellStart"/>
      <w:r w:rsidR="00E5109B" w:rsidRPr="00030FE4">
        <w:rPr>
          <w:rFonts w:ascii="Arial" w:hAnsi="Arial" w:cs="Arial"/>
          <w:sz w:val="18"/>
          <w:szCs w:val="18"/>
          <w:lang w:val="lt-LT"/>
        </w:rPr>
        <w:t>us</w:t>
      </w:r>
      <w:proofErr w:type="spellEnd"/>
      <w:r w:rsidR="00E5109B" w:rsidRPr="00030FE4">
        <w:rPr>
          <w:rFonts w:ascii="Arial" w:hAnsi="Arial" w:cs="Arial"/>
          <w:sz w:val="18"/>
          <w:szCs w:val="18"/>
          <w:lang w:val="lt-LT"/>
        </w:rPr>
        <w:t>) (priklausomai nuo vykdomų D</w:t>
      </w:r>
      <w:r w:rsidR="00273CA4" w:rsidRPr="00030FE4">
        <w:rPr>
          <w:rFonts w:ascii="Arial" w:hAnsi="Arial" w:cs="Arial"/>
          <w:sz w:val="18"/>
          <w:szCs w:val="18"/>
          <w:lang w:val="lt-LT"/>
        </w:rPr>
        <w:t xml:space="preserve">arbų srities). </w:t>
      </w:r>
      <w:r w:rsidR="0042638C" w:rsidRPr="00030FE4">
        <w:rPr>
          <w:rFonts w:ascii="Arial" w:hAnsi="Arial" w:cs="Arial"/>
          <w:sz w:val="18"/>
          <w:szCs w:val="18"/>
          <w:lang w:val="lt-LT"/>
        </w:rPr>
        <w:t>Statinio p</w:t>
      </w:r>
      <w:r w:rsidR="00E5109B" w:rsidRPr="00030FE4">
        <w:rPr>
          <w:rFonts w:ascii="Arial" w:hAnsi="Arial" w:cs="Arial"/>
          <w:sz w:val="18"/>
          <w:szCs w:val="18"/>
          <w:lang w:val="lt-LT"/>
        </w:rPr>
        <w:t>rojekto dalies vykdymo priežiūros vadovas</w:t>
      </w:r>
      <w:r w:rsidR="00B00DA5">
        <w:rPr>
          <w:rFonts w:ascii="Arial" w:hAnsi="Arial" w:cs="Arial"/>
          <w:sz w:val="18"/>
          <w:szCs w:val="18"/>
          <w:lang w:val="lt-LT"/>
        </w:rPr>
        <w:t xml:space="preserve"> </w:t>
      </w:r>
      <w:r w:rsidR="00E5109B" w:rsidRPr="00030FE4">
        <w:rPr>
          <w:rFonts w:ascii="Arial" w:hAnsi="Arial" w:cs="Arial"/>
          <w:sz w:val="18"/>
          <w:szCs w:val="18"/>
          <w:lang w:val="lt-LT"/>
        </w:rPr>
        <w:t xml:space="preserve">(-ai) privalo pasirašyti paslėptų statybos konstrukcijų ir paslėptų statybos darbų patikrinimo, inžinerinių tinklų, technologinių inžinerinių sistemų išbandymo pripažinimo tinkamais naudoti aktus ir kitus statybos vykdymo dokumentus, jei jie atitinka </w:t>
      </w:r>
      <w:r w:rsidR="0042638C" w:rsidRPr="00030FE4">
        <w:rPr>
          <w:rFonts w:ascii="Arial" w:hAnsi="Arial" w:cs="Arial"/>
          <w:sz w:val="18"/>
          <w:szCs w:val="18"/>
          <w:lang w:val="lt-LT"/>
        </w:rPr>
        <w:t>statinio p</w:t>
      </w:r>
      <w:r w:rsidR="00E5109B" w:rsidRPr="00030FE4">
        <w:rPr>
          <w:rFonts w:ascii="Arial" w:hAnsi="Arial" w:cs="Arial"/>
          <w:sz w:val="18"/>
          <w:szCs w:val="18"/>
          <w:lang w:val="lt-LT"/>
        </w:rPr>
        <w:t>rojektą bei norm</w:t>
      </w:r>
      <w:r w:rsidR="00273CA4" w:rsidRPr="00030FE4">
        <w:rPr>
          <w:rFonts w:ascii="Arial" w:hAnsi="Arial" w:cs="Arial"/>
          <w:sz w:val="18"/>
          <w:szCs w:val="18"/>
          <w:lang w:val="lt-LT"/>
        </w:rPr>
        <w:t>atyvinių dokumentų reikalavimus;</w:t>
      </w:r>
    </w:p>
    <w:p w14:paraId="56A79F24" w14:textId="436D0126"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42638C" w:rsidRPr="00030FE4">
        <w:rPr>
          <w:rFonts w:ascii="Arial" w:hAnsi="Arial" w:cs="Arial"/>
          <w:sz w:val="18"/>
          <w:szCs w:val="18"/>
          <w:lang w:val="lt-LT"/>
        </w:rPr>
        <w:t>Statinio p</w:t>
      </w:r>
      <w:r w:rsidR="00E5109B" w:rsidRPr="00030FE4">
        <w:rPr>
          <w:rFonts w:ascii="Arial" w:hAnsi="Arial" w:cs="Arial"/>
          <w:sz w:val="18"/>
          <w:szCs w:val="18"/>
          <w:lang w:val="lt-LT"/>
        </w:rPr>
        <w:t xml:space="preserve">rojekto vykdymo priežiūra vykdoma nuo Darbų pradžios iki </w:t>
      </w:r>
      <w:r w:rsidR="00991694" w:rsidRPr="00030FE4">
        <w:rPr>
          <w:rFonts w:ascii="Arial" w:hAnsi="Arial" w:cs="Arial"/>
          <w:sz w:val="18"/>
          <w:szCs w:val="18"/>
          <w:lang w:val="lt-LT"/>
        </w:rPr>
        <w:t>s</w:t>
      </w:r>
      <w:r w:rsidR="00E5109B" w:rsidRPr="00030FE4">
        <w:rPr>
          <w:rFonts w:ascii="Arial" w:hAnsi="Arial" w:cs="Arial"/>
          <w:sz w:val="18"/>
          <w:szCs w:val="18"/>
          <w:lang w:val="lt-LT"/>
        </w:rPr>
        <w:t>tatybos užbaigimo akto užregistravimo dienos IS</w:t>
      </w:r>
      <w:r w:rsidR="00B00DA5">
        <w:rPr>
          <w:rFonts w:ascii="Arial" w:hAnsi="Arial" w:cs="Arial"/>
          <w:sz w:val="18"/>
          <w:szCs w:val="18"/>
          <w:lang w:val="lt-LT"/>
        </w:rPr>
        <w:t xml:space="preserve"> </w:t>
      </w:r>
      <w:r w:rsidR="00E5109B" w:rsidRPr="00030FE4">
        <w:rPr>
          <w:rFonts w:ascii="Arial" w:hAnsi="Arial" w:cs="Arial"/>
          <w:sz w:val="18"/>
          <w:szCs w:val="18"/>
          <w:lang w:val="lt-LT"/>
        </w:rPr>
        <w:t>„</w:t>
      </w:r>
      <w:proofErr w:type="spellStart"/>
      <w:r w:rsidR="00E5109B" w:rsidRPr="00030FE4">
        <w:rPr>
          <w:rFonts w:ascii="Arial" w:hAnsi="Arial" w:cs="Arial"/>
          <w:sz w:val="18"/>
          <w:szCs w:val="18"/>
          <w:lang w:val="lt-LT"/>
        </w:rPr>
        <w:t>Infostatyba</w:t>
      </w:r>
      <w:proofErr w:type="spellEnd"/>
      <w:r w:rsidR="00E5109B" w:rsidRPr="00030FE4">
        <w:rPr>
          <w:rFonts w:ascii="Arial" w:hAnsi="Arial" w:cs="Arial"/>
          <w:sz w:val="18"/>
          <w:szCs w:val="18"/>
          <w:lang w:val="lt-LT"/>
        </w:rPr>
        <w:t>“</w:t>
      </w:r>
      <w:r w:rsidR="0042638C" w:rsidRPr="00030FE4">
        <w:rPr>
          <w:rFonts w:ascii="Arial" w:hAnsi="Arial" w:cs="Arial"/>
          <w:sz w:val="18"/>
          <w:szCs w:val="18"/>
          <w:lang w:val="lt-LT"/>
        </w:rPr>
        <w:t>;</w:t>
      </w:r>
    </w:p>
    <w:p w14:paraId="77911805" w14:textId="1C59D28C"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E5109B" w:rsidRPr="00030FE4">
        <w:rPr>
          <w:rFonts w:ascii="Arial" w:hAnsi="Arial" w:cs="Arial"/>
          <w:sz w:val="18"/>
          <w:szCs w:val="18"/>
          <w:lang w:val="lt-LT"/>
        </w:rPr>
        <w:t>Statinio projekto vykdymo priežiūros vadovas ar/ir statinio projekto dalies vykdymo priežiūros vadovas (-ai) privalo atvykti į Objektą ir dalyvauti susitikimuose su Rangovu ir Užsakovu, atsižvelgiant į Darbų eigą, atliekamus D</w:t>
      </w:r>
      <w:r w:rsidR="0042638C" w:rsidRPr="00030FE4">
        <w:rPr>
          <w:rFonts w:ascii="Arial" w:hAnsi="Arial" w:cs="Arial"/>
          <w:sz w:val="18"/>
          <w:szCs w:val="18"/>
          <w:lang w:val="lt-LT"/>
        </w:rPr>
        <w:t>arbus ir svarstomus klausimus;</w:t>
      </w:r>
    </w:p>
    <w:p w14:paraId="14535FE5" w14:textId="12A5A8F9"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E5109B" w:rsidRPr="00030FE4">
        <w:rPr>
          <w:rFonts w:ascii="Arial" w:hAnsi="Arial" w:cs="Arial"/>
          <w:sz w:val="18"/>
          <w:szCs w:val="18"/>
          <w:lang w:val="lt-LT"/>
        </w:rPr>
        <w:t>Rangovas privalo rengti tarpines ir baigiamąją ataskaitas</w:t>
      </w:r>
      <w:r w:rsidR="0042638C" w:rsidRPr="00030FE4">
        <w:rPr>
          <w:rFonts w:ascii="Arial" w:hAnsi="Arial" w:cs="Arial"/>
          <w:sz w:val="18"/>
          <w:szCs w:val="18"/>
          <w:lang w:val="lt-LT"/>
        </w:rPr>
        <w:t xml:space="preserve">. </w:t>
      </w:r>
      <w:r w:rsidR="00E5109B" w:rsidRPr="00030FE4">
        <w:rPr>
          <w:rFonts w:ascii="Arial" w:hAnsi="Arial" w:cs="Arial"/>
          <w:sz w:val="18"/>
          <w:szCs w:val="18"/>
          <w:lang w:val="lt-LT"/>
        </w:rPr>
        <w:t>Tarpinės ataskaitos</w:t>
      </w:r>
      <w:r w:rsidR="00EB10FE" w:rsidRPr="00030FE4">
        <w:rPr>
          <w:rFonts w:ascii="Arial" w:hAnsi="Arial" w:cs="Arial"/>
          <w:sz w:val="18"/>
          <w:szCs w:val="18"/>
          <w:lang w:val="lt-LT"/>
        </w:rPr>
        <w:t xml:space="preserve"> </w:t>
      </w:r>
      <w:r w:rsidR="00E5109B" w:rsidRPr="00030FE4">
        <w:rPr>
          <w:rFonts w:ascii="Arial" w:hAnsi="Arial" w:cs="Arial"/>
          <w:sz w:val="18"/>
          <w:szCs w:val="18"/>
          <w:lang w:val="lt-LT"/>
        </w:rPr>
        <w:t xml:space="preserve">rengiamos Užsakovui pareikalavus. Jose aprašoma </w:t>
      </w:r>
      <w:r w:rsidR="001D5815" w:rsidRPr="00030FE4">
        <w:rPr>
          <w:rFonts w:ascii="Arial" w:hAnsi="Arial" w:cs="Arial"/>
          <w:sz w:val="18"/>
          <w:szCs w:val="18"/>
          <w:lang w:val="lt-LT"/>
        </w:rPr>
        <w:t>statinio p</w:t>
      </w:r>
      <w:r w:rsidR="00E5109B" w:rsidRPr="00030FE4">
        <w:rPr>
          <w:rFonts w:ascii="Arial" w:hAnsi="Arial" w:cs="Arial"/>
          <w:sz w:val="18"/>
          <w:szCs w:val="18"/>
          <w:lang w:val="lt-LT"/>
        </w:rPr>
        <w:t xml:space="preserve">rojekto vykdymo priežiūros paslaugos teikimo veikla, rekomendacijos bei išvados dėl vykdomų Darbų </w:t>
      </w:r>
      <w:r w:rsidR="00E5109B" w:rsidRPr="00030FE4">
        <w:rPr>
          <w:rFonts w:ascii="Arial" w:hAnsi="Arial" w:cs="Arial"/>
          <w:sz w:val="18"/>
          <w:szCs w:val="18"/>
          <w:lang w:val="lt-LT"/>
        </w:rPr>
        <w:lastRenderedPageBreak/>
        <w:t xml:space="preserve">atitikimo </w:t>
      </w:r>
      <w:r w:rsidR="001B1A3F">
        <w:rPr>
          <w:rFonts w:ascii="Arial" w:hAnsi="Arial" w:cs="Arial"/>
          <w:sz w:val="18"/>
          <w:szCs w:val="18"/>
          <w:lang w:val="lt-LT"/>
        </w:rPr>
        <w:t>P</w:t>
      </w:r>
      <w:r w:rsidR="00E5109B" w:rsidRPr="00030FE4">
        <w:rPr>
          <w:rFonts w:ascii="Arial" w:hAnsi="Arial" w:cs="Arial"/>
          <w:sz w:val="18"/>
          <w:szCs w:val="18"/>
          <w:lang w:val="lt-LT"/>
        </w:rPr>
        <w:t>rojekto sprendiniams</w:t>
      </w:r>
      <w:r w:rsidR="001D5815" w:rsidRPr="00030FE4">
        <w:rPr>
          <w:rFonts w:ascii="Arial" w:hAnsi="Arial" w:cs="Arial"/>
          <w:sz w:val="18"/>
          <w:szCs w:val="18"/>
          <w:lang w:val="lt-LT"/>
        </w:rPr>
        <w:t xml:space="preserve">. </w:t>
      </w:r>
      <w:r w:rsidR="00E5109B" w:rsidRPr="00030FE4">
        <w:rPr>
          <w:rFonts w:ascii="Arial" w:hAnsi="Arial" w:cs="Arial"/>
          <w:sz w:val="18"/>
          <w:szCs w:val="18"/>
          <w:lang w:val="lt-LT"/>
        </w:rPr>
        <w:t>Baigiamoj</w:t>
      </w:r>
      <w:r w:rsidR="001D5815" w:rsidRPr="00030FE4">
        <w:rPr>
          <w:rFonts w:ascii="Arial" w:hAnsi="Arial" w:cs="Arial"/>
          <w:sz w:val="18"/>
          <w:szCs w:val="18"/>
          <w:lang w:val="lt-LT"/>
        </w:rPr>
        <w:t>oje</w:t>
      </w:r>
      <w:r w:rsidR="00E5109B" w:rsidRPr="00030FE4">
        <w:rPr>
          <w:rFonts w:ascii="Arial" w:hAnsi="Arial" w:cs="Arial"/>
          <w:sz w:val="18"/>
          <w:szCs w:val="18"/>
          <w:lang w:val="lt-LT"/>
        </w:rPr>
        <w:t xml:space="preserve"> ataskait</w:t>
      </w:r>
      <w:r w:rsidR="001D5815" w:rsidRPr="00030FE4">
        <w:rPr>
          <w:rFonts w:ascii="Arial" w:hAnsi="Arial" w:cs="Arial"/>
          <w:sz w:val="18"/>
          <w:szCs w:val="18"/>
          <w:lang w:val="lt-LT"/>
        </w:rPr>
        <w:t>oje</w:t>
      </w:r>
      <w:r w:rsidR="00E5109B" w:rsidRPr="00030FE4">
        <w:rPr>
          <w:rFonts w:ascii="Arial" w:hAnsi="Arial" w:cs="Arial"/>
          <w:sz w:val="18"/>
          <w:szCs w:val="18"/>
          <w:lang w:val="lt-LT"/>
        </w:rPr>
        <w:t xml:space="preserve"> glaustai aprašoma </w:t>
      </w:r>
      <w:r w:rsidR="0024739B" w:rsidRPr="00030FE4">
        <w:rPr>
          <w:rFonts w:ascii="Arial" w:hAnsi="Arial" w:cs="Arial"/>
          <w:sz w:val="18"/>
          <w:szCs w:val="18"/>
          <w:lang w:val="lt-LT"/>
        </w:rPr>
        <w:t>p</w:t>
      </w:r>
      <w:r w:rsidR="00E5109B" w:rsidRPr="00030FE4">
        <w:rPr>
          <w:rFonts w:ascii="Arial" w:hAnsi="Arial" w:cs="Arial"/>
          <w:sz w:val="18"/>
          <w:szCs w:val="18"/>
          <w:lang w:val="lt-LT"/>
        </w:rPr>
        <w:t>rojekto vykdymo ir priežiūros eiga</w:t>
      </w:r>
      <w:r w:rsidR="001D5815" w:rsidRPr="00030FE4">
        <w:rPr>
          <w:rFonts w:ascii="Arial" w:hAnsi="Arial" w:cs="Arial"/>
          <w:sz w:val="18"/>
          <w:szCs w:val="18"/>
          <w:lang w:val="lt-LT"/>
        </w:rPr>
        <w:t>, ji</w:t>
      </w:r>
      <w:r w:rsidR="00E5109B" w:rsidRPr="00030FE4">
        <w:rPr>
          <w:rFonts w:ascii="Arial" w:hAnsi="Arial" w:cs="Arial"/>
          <w:sz w:val="18"/>
          <w:szCs w:val="18"/>
          <w:lang w:val="lt-LT"/>
        </w:rPr>
        <w:t xml:space="preserve"> </w:t>
      </w:r>
      <w:r w:rsidR="001D5815" w:rsidRPr="00030FE4">
        <w:rPr>
          <w:rFonts w:ascii="Arial" w:hAnsi="Arial" w:cs="Arial"/>
          <w:sz w:val="18"/>
          <w:szCs w:val="18"/>
          <w:lang w:val="lt-LT"/>
        </w:rPr>
        <w:t>p</w:t>
      </w:r>
      <w:r w:rsidR="00E5109B" w:rsidRPr="00030FE4">
        <w:rPr>
          <w:rFonts w:ascii="Arial" w:hAnsi="Arial" w:cs="Arial"/>
          <w:sz w:val="18"/>
          <w:szCs w:val="18"/>
          <w:lang w:val="lt-LT"/>
        </w:rPr>
        <w:t>ateikiama Užsakovui iki prašymo IS „</w:t>
      </w:r>
      <w:proofErr w:type="spellStart"/>
      <w:r w:rsidR="00E5109B" w:rsidRPr="00030FE4">
        <w:rPr>
          <w:rFonts w:ascii="Arial" w:hAnsi="Arial" w:cs="Arial"/>
          <w:sz w:val="18"/>
          <w:szCs w:val="18"/>
          <w:lang w:val="lt-LT"/>
        </w:rPr>
        <w:t>Infostatyba</w:t>
      </w:r>
      <w:proofErr w:type="spellEnd"/>
      <w:r w:rsidR="00E5109B" w:rsidRPr="00030FE4">
        <w:rPr>
          <w:rFonts w:ascii="Arial" w:hAnsi="Arial" w:cs="Arial"/>
          <w:sz w:val="18"/>
          <w:szCs w:val="18"/>
          <w:lang w:val="lt-LT"/>
        </w:rPr>
        <w:t>“ užregistravimo.</w:t>
      </w:r>
      <w:r w:rsidR="001D5815" w:rsidRPr="00030FE4">
        <w:rPr>
          <w:rFonts w:ascii="Arial" w:hAnsi="Arial" w:cs="Arial"/>
          <w:sz w:val="18"/>
          <w:szCs w:val="18"/>
          <w:lang w:val="lt-LT"/>
        </w:rPr>
        <w:t xml:space="preserve"> </w:t>
      </w:r>
      <w:r w:rsidR="00E5109B" w:rsidRPr="00030FE4">
        <w:rPr>
          <w:rFonts w:ascii="Arial" w:hAnsi="Arial" w:cs="Arial"/>
          <w:sz w:val="18"/>
          <w:szCs w:val="18"/>
          <w:lang w:val="lt-LT"/>
        </w:rPr>
        <w:t>Ataskaitos rengiamos lietuvių kalba, 2 egzemplioriais ir pateikiamos Užsakovui.</w:t>
      </w:r>
    </w:p>
    <w:p w14:paraId="11A11810" w14:textId="77777777" w:rsidR="0096031A" w:rsidRPr="00030FE4" w:rsidRDefault="0096031A" w:rsidP="00991694">
      <w:pPr>
        <w:ind w:left="360" w:firstLine="0"/>
        <w:rPr>
          <w:rFonts w:ascii="Arial" w:hAnsi="Arial" w:cs="Arial"/>
        </w:rPr>
      </w:pPr>
    </w:p>
    <w:p w14:paraId="4D37E563" w14:textId="712FAD5C" w:rsidR="0077121B" w:rsidRPr="00030FE4" w:rsidRDefault="00A300FB" w:rsidP="007A1020">
      <w:pPr>
        <w:pStyle w:val="Heading1"/>
        <w:rPr>
          <w:rFonts w:cs="Arial"/>
        </w:rPr>
      </w:pPr>
      <w:bookmarkStart w:id="102" w:name="_Toc75873513"/>
      <w:bookmarkStart w:id="103" w:name="_Toc106541696"/>
      <w:r w:rsidRPr="00030FE4">
        <w:rPr>
          <w:rFonts w:cs="Arial"/>
        </w:rPr>
        <w:t>STATYBOS DARBAI</w:t>
      </w:r>
      <w:bookmarkEnd w:id="102"/>
      <w:bookmarkEnd w:id="103"/>
    </w:p>
    <w:p w14:paraId="5B2628E0" w14:textId="77777777" w:rsidR="00C75D13" w:rsidRPr="00275E79" w:rsidRDefault="00A300FB" w:rsidP="007F51D0">
      <w:pPr>
        <w:pStyle w:val="Heading2"/>
      </w:pPr>
      <w:bookmarkStart w:id="104" w:name="_Toc75873514"/>
      <w:bookmarkStart w:id="105" w:name="_Toc106541697"/>
      <w:r w:rsidRPr="00275E79">
        <w:t>Bendrieji reikalavimai</w:t>
      </w:r>
      <w:bookmarkEnd w:id="104"/>
      <w:bookmarkEnd w:id="105"/>
    </w:p>
    <w:p w14:paraId="705A751C" w14:textId="5396C29E" w:rsidR="006F639C" w:rsidRPr="00275E79" w:rsidRDefault="006F639C" w:rsidP="00C018E2">
      <w:pPr>
        <w:pStyle w:val="ListParagraph"/>
      </w:pPr>
      <w:r w:rsidRPr="00275E79">
        <w:t>Rangovas</w:t>
      </w:r>
      <w:r w:rsidR="00430481" w:rsidRPr="00275E79">
        <w:t>,</w:t>
      </w:r>
      <w:r w:rsidR="005052E1" w:rsidRPr="00275E79">
        <w:t xml:space="preserve"> kai reikalinga</w:t>
      </w:r>
      <w:r w:rsidR="00430481" w:rsidRPr="00275E79">
        <w:t>,</w:t>
      </w:r>
      <w:r w:rsidRPr="00275E79">
        <w:t xml:space="preserve"> turi parengti </w:t>
      </w:r>
      <w:r w:rsidR="005052E1" w:rsidRPr="00275E79">
        <w:t>Gamybos ir montavimo brėžinius</w:t>
      </w:r>
      <w:r w:rsidR="00430481" w:rsidRPr="00275E79">
        <w:t xml:space="preserve"> pagal Projektą</w:t>
      </w:r>
      <w:r w:rsidR="005052E1" w:rsidRPr="00275E79">
        <w:t xml:space="preserve"> </w:t>
      </w:r>
      <w:r w:rsidRPr="00275E79">
        <w:t>ir visą kitą dokumentaciją, privalomą pagal teisės aktų reikalavimus ir reikalingą Darbų atlikimui</w:t>
      </w:r>
      <w:r w:rsidR="00430481" w:rsidRPr="00275E79">
        <w:t>, kuri Atlikus statybos Darbus turi atitikti faktinę situaciją</w:t>
      </w:r>
      <w:r w:rsidR="005052E1" w:rsidRPr="00275E79">
        <w:t>.</w:t>
      </w:r>
    </w:p>
    <w:p w14:paraId="4DA5A8C9" w14:textId="2ED0D156" w:rsidR="005052E1" w:rsidRPr="00275E79" w:rsidRDefault="005052E1" w:rsidP="00C018E2">
      <w:pPr>
        <w:pStyle w:val="ListParagraph"/>
      </w:pPr>
      <w:r w:rsidRPr="00275E79">
        <w:t>Gamybos ir montavimo brėžinius Rangovas privalo suderinti su Užsakovu, pateikdamas juos Užsakovo peržiūrai, derinimui ir (arba) pastaboms skaitmeniniais *.</w:t>
      </w:r>
      <w:proofErr w:type="spellStart"/>
      <w:r w:rsidRPr="00275E79">
        <w:t>pdf</w:t>
      </w:r>
      <w:proofErr w:type="spellEnd"/>
      <w:r w:rsidRPr="00275E79">
        <w:t>, *.</w:t>
      </w:r>
      <w:proofErr w:type="spellStart"/>
      <w:r w:rsidRPr="00275E79">
        <w:t>tif</w:t>
      </w:r>
      <w:proofErr w:type="spellEnd"/>
      <w:r w:rsidRPr="00275E79">
        <w:t>, bei *.</w:t>
      </w:r>
      <w:proofErr w:type="spellStart"/>
      <w:r w:rsidRPr="00275E79">
        <w:t>docx</w:t>
      </w:r>
      <w:proofErr w:type="spellEnd"/>
      <w:r w:rsidRPr="00275E79">
        <w:t xml:space="preserve"> ir *.</w:t>
      </w:r>
      <w:proofErr w:type="spellStart"/>
      <w:r w:rsidRPr="00275E79">
        <w:t>xls</w:t>
      </w:r>
      <w:proofErr w:type="spellEnd"/>
      <w:r w:rsidRPr="00275E79">
        <w:t xml:space="preserve"> formatais su galimybe redaguoti. vadovaudamasis Perdavimo tinklo objekto statybos/rekonstravimo dokumentacijos apraše nurodytais reikalavimais.</w:t>
      </w:r>
    </w:p>
    <w:p w14:paraId="4E1F3235" w14:textId="3D284713" w:rsidR="005052E1" w:rsidRPr="00275E79" w:rsidRDefault="005052E1" w:rsidP="00C018E2">
      <w:pPr>
        <w:pStyle w:val="ListParagraph"/>
      </w:pPr>
      <w:r w:rsidRPr="00275E79">
        <w:t xml:space="preserve">Gamybos ir montavimo brėžinius Užsakovas suderina arba pateikia pastabas per </w:t>
      </w:r>
      <w:r w:rsidR="00275E79" w:rsidRPr="00275E79">
        <w:t>10</w:t>
      </w:r>
      <w:r w:rsidRPr="00275E79">
        <w:t xml:space="preserve"> darbo dien</w:t>
      </w:r>
      <w:r w:rsidR="00275E79" w:rsidRPr="00275E79">
        <w:t>ų</w:t>
      </w:r>
      <w:r w:rsidRPr="00275E79">
        <w:t xml:space="preserve"> nuo jų gavimo, arba per kitą terminą, kurį</w:t>
      </w:r>
      <w:r w:rsidR="00430481" w:rsidRPr="00275E79">
        <w:t xml:space="preserve"> / jei</w:t>
      </w:r>
      <w:r w:rsidRPr="00275E79">
        <w:t xml:space="preserve"> Šalys yra nustatę Grafike.</w:t>
      </w:r>
    </w:p>
    <w:p w14:paraId="61FB044C" w14:textId="309119B2" w:rsidR="00C75D13" w:rsidRPr="00275E79" w:rsidRDefault="00C75D13" w:rsidP="00C018E2">
      <w:pPr>
        <w:pStyle w:val="ListParagraph"/>
      </w:pPr>
      <w:r w:rsidRPr="00275E79">
        <w:t xml:space="preserve">Rangovas, laikydamasis Sutartyje, </w:t>
      </w:r>
      <w:r w:rsidR="00B02911" w:rsidRPr="00275E79">
        <w:t>projektavimo dokumentuose</w:t>
      </w:r>
      <w:r w:rsidR="008E2522" w:rsidRPr="00275E79">
        <w:t xml:space="preserve">, </w:t>
      </w:r>
      <w:r w:rsidR="00B93EF2" w:rsidRPr="00275E79">
        <w:t xml:space="preserve">Gamybos ir montavimo brėžinių, </w:t>
      </w:r>
      <w:r w:rsidR="008E2522" w:rsidRPr="00275E79">
        <w:t>Įr</w:t>
      </w:r>
      <w:r w:rsidR="0097008A" w:rsidRPr="00275E79">
        <w:t>enginių</w:t>
      </w:r>
      <w:r w:rsidR="008E2522" w:rsidRPr="00275E79">
        <w:t xml:space="preserve"> ir Medžiagų gamintojų, technologinėse kortelėse</w:t>
      </w:r>
      <w:r w:rsidR="00B02911" w:rsidRPr="00275E79">
        <w:t xml:space="preserve"> ir teisės aktuose</w:t>
      </w:r>
      <w:r w:rsidRPr="00275E79">
        <w:t xml:space="preserve"> nurodytų reikalavimų, turi atlikti statybos</w:t>
      </w:r>
      <w:r w:rsidR="00947D93" w:rsidRPr="00275E79">
        <w:t>, montavimo, derinimo, testavimo</w:t>
      </w:r>
      <w:r w:rsidRPr="00275E79">
        <w:t xml:space="preserve"> ir kitus juose nurodytus Darbus.</w:t>
      </w:r>
    </w:p>
    <w:p w14:paraId="75E0B92A" w14:textId="77777777" w:rsidR="00C75D13" w:rsidRPr="00030FE4" w:rsidRDefault="00C75D13" w:rsidP="00C018E2">
      <w:pPr>
        <w:pStyle w:val="ListParagraph"/>
      </w:pPr>
      <w:r w:rsidRPr="00030FE4">
        <w:t>Rangovas statybos Darbus turi teisę pradėti tik po to, kai</w:t>
      </w:r>
      <w:r w:rsidR="00016853" w:rsidRPr="00030FE4">
        <w:t xml:space="preserve"> Rangovas</w:t>
      </w:r>
      <w:r w:rsidRPr="00030FE4">
        <w:t>:</w:t>
      </w:r>
    </w:p>
    <w:p w14:paraId="04385DE9" w14:textId="33B5D2DF" w:rsidR="00257252"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257252">
        <w:rPr>
          <w:rFonts w:ascii="Arial" w:hAnsi="Arial" w:cs="Arial"/>
          <w:sz w:val="18"/>
          <w:szCs w:val="18"/>
          <w:lang w:val="lt-LT"/>
        </w:rPr>
        <w:t>yra gautas statybą leidžiantis dokumentas</w:t>
      </w:r>
      <w:r w:rsidR="00257252" w:rsidRPr="00257252">
        <w:rPr>
          <w:rFonts w:ascii="Arial" w:hAnsi="Arial" w:cs="Arial"/>
          <w:sz w:val="18"/>
          <w:szCs w:val="18"/>
          <w:lang w:val="lt-LT"/>
        </w:rPr>
        <w:t>(kai tai privaloma)</w:t>
      </w:r>
      <w:r w:rsidR="00257252">
        <w:rPr>
          <w:rFonts w:ascii="Arial" w:hAnsi="Arial" w:cs="Arial"/>
          <w:sz w:val="18"/>
          <w:szCs w:val="18"/>
          <w:lang w:val="lt-LT"/>
        </w:rPr>
        <w:t>;</w:t>
      </w:r>
    </w:p>
    <w:p w14:paraId="492C6D21" w14:textId="2B5DE3B3" w:rsidR="00DD2E47" w:rsidRPr="00030FE4" w:rsidRDefault="00257252" w:rsidP="00974D00">
      <w:pPr>
        <w:ind w:left="567" w:firstLine="0"/>
        <w:jc w:val="both"/>
        <w:rPr>
          <w:rFonts w:ascii="Arial" w:hAnsi="Arial" w:cs="Arial"/>
          <w:sz w:val="18"/>
          <w:szCs w:val="18"/>
          <w:lang w:val="lt-LT"/>
        </w:rPr>
      </w:pPr>
      <w:r>
        <w:rPr>
          <w:rFonts w:ascii="Arial" w:hAnsi="Arial" w:cs="Arial"/>
          <w:sz w:val="18"/>
          <w:szCs w:val="18"/>
          <w:lang w:val="lt-LT"/>
        </w:rPr>
        <w:t xml:space="preserve">b) </w:t>
      </w:r>
      <w:r w:rsidR="00016853" w:rsidRPr="00030FE4">
        <w:rPr>
          <w:rFonts w:ascii="Arial" w:hAnsi="Arial" w:cs="Arial"/>
          <w:sz w:val="18"/>
          <w:szCs w:val="18"/>
          <w:lang w:val="lt-LT"/>
        </w:rPr>
        <w:t>p</w:t>
      </w:r>
      <w:r w:rsidR="00C75D13" w:rsidRPr="00030FE4">
        <w:rPr>
          <w:rFonts w:ascii="Arial" w:hAnsi="Arial" w:cs="Arial"/>
          <w:sz w:val="18"/>
          <w:szCs w:val="18"/>
          <w:lang w:val="lt-LT"/>
        </w:rPr>
        <w:t>arengia Technin</w:t>
      </w:r>
      <w:r w:rsidR="00016853" w:rsidRPr="00030FE4">
        <w:rPr>
          <w:rFonts w:ascii="Arial" w:hAnsi="Arial" w:cs="Arial"/>
          <w:sz w:val="18"/>
          <w:szCs w:val="18"/>
          <w:lang w:val="lt-LT"/>
        </w:rPr>
        <w:t>į</w:t>
      </w:r>
      <w:r w:rsidR="00C75D13" w:rsidRPr="00030FE4">
        <w:rPr>
          <w:rFonts w:ascii="Arial" w:hAnsi="Arial" w:cs="Arial"/>
          <w:sz w:val="18"/>
          <w:szCs w:val="18"/>
          <w:lang w:val="lt-LT"/>
        </w:rPr>
        <w:t xml:space="preserve"> </w:t>
      </w:r>
      <w:r w:rsidR="006864DD">
        <w:rPr>
          <w:rFonts w:ascii="Arial" w:hAnsi="Arial" w:cs="Arial"/>
          <w:sz w:val="18"/>
          <w:szCs w:val="18"/>
          <w:lang w:val="lt-LT"/>
        </w:rPr>
        <w:t xml:space="preserve">darbo </w:t>
      </w:r>
      <w:r w:rsidR="00C75D13" w:rsidRPr="00030FE4">
        <w:rPr>
          <w:rFonts w:ascii="Arial" w:hAnsi="Arial" w:cs="Arial"/>
          <w:sz w:val="18"/>
          <w:szCs w:val="18"/>
          <w:lang w:val="lt-LT"/>
        </w:rPr>
        <w:t>projekt</w:t>
      </w:r>
      <w:r w:rsidR="00016853" w:rsidRPr="00030FE4">
        <w:rPr>
          <w:rFonts w:ascii="Arial" w:hAnsi="Arial" w:cs="Arial"/>
          <w:sz w:val="18"/>
          <w:szCs w:val="18"/>
          <w:lang w:val="lt-LT"/>
        </w:rPr>
        <w:t>ą</w:t>
      </w:r>
      <w:r w:rsidR="00EC3F25" w:rsidRPr="00030FE4">
        <w:rPr>
          <w:rFonts w:ascii="Arial" w:hAnsi="Arial" w:cs="Arial"/>
          <w:sz w:val="18"/>
          <w:szCs w:val="18"/>
          <w:lang w:val="lt-LT"/>
        </w:rPr>
        <w:t xml:space="preserve"> (jei turi parengti</w:t>
      </w:r>
      <w:r w:rsidR="00B02911" w:rsidRPr="00030FE4">
        <w:rPr>
          <w:rFonts w:ascii="Arial" w:hAnsi="Arial" w:cs="Arial"/>
          <w:sz w:val="18"/>
          <w:szCs w:val="18"/>
          <w:lang w:val="lt-LT"/>
        </w:rPr>
        <w:t>)</w:t>
      </w:r>
      <w:r w:rsidR="00DD2E47" w:rsidRPr="00030FE4">
        <w:rPr>
          <w:rFonts w:ascii="Arial" w:hAnsi="Arial" w:cs="Arial"/>
          <w:sz w:val="18"/>
          <w:szCs w:val="18"/>
          <w:lang w:val="lt-LT"/>
        </w:rPr>
        <w:t>;</w:t>
      </w:r>
    </w:p>
    <w:p w14:paraId="486361FB" w14:textId="0FECD2B7" w:rsidR="00C75D13" w:rsidRPr="00030FE4" w:rsidRDefault="00257252" w:rsidP="00974D00">
      <w:pPr>
        <w:ind w:left="567" w:firstLine="0"/>
        <w:jc w:val="both"/>
        <w:rPr>
          <w:rFonts w:ascii="Arial" w:hAnsi="Arial" w:cs="Arial"/>
          <w:sz w:val="18"/>
          <w:szCs w:val="18"/>
          <w:lang w:val="lt-LT"/>
        </w:rPr>
      </w:pPr>
      <w:r>
        <w:rPr>
          <w:rFonts w:ascii="Arial" w:hAnsi="Arial" w:cs="Arial"/>
          <w:sz w:val="18"/>
          <w:szCs w:val="18"/>
          <w:lang w:val="lt-LT"/>
        </w:rPr>
        <w:t>c</w:t>
      </w:r>
      <w:r w:rsidR="00974D00" w:rsidRPr="00030FE4">
        <w:rPr>
          <w:rFonts w:ascii="Arial" w:hAnsi="Arial" w:cs="Arial"/>
          <w:sz w:val="18"/>
          <w:szCs w:val="18"/>
          <w:lang w:val="lt-LT"/>
        </w:rPr>
        <w:t xml:space="preserve">) </w:t>
      </w:r>
      <w:r w:rsidR="009161A4" w:rsidRPr="00030FE4">
        <w:rPr>
          <w:rFonts w:ascii="Arial" w:hAnsi="Arial" w:cs="Arial"/>
          <w:sz w:val="18"/>
          <w:szCs w:val="18"/>
          <w:lang w:val="lt-LT"/>
        </w:rPr>
        <w:t xml:space="preserve">Užsakovo vardu </w:t>
      </w:r>
      <w:r>
        <w:rPr>
          <w:rFonts w:ascii="Arial" w:hAnsi="Arial" w:cs="Arial"/>
          <w:sz w:val="18"/>
          <w:szCs w:val="18"/>
          <w:lang w:val="lt-LT"/>
        </w:rPr>
        <w:t>praneša apie statybos pradžią</w:t>
      </w:r>
      <w:r w:rsidR="00B02911" w:rsidRPr="00030FE4">
        <w:rPr>
          <w:rFonts w:ascii="Arial" w:hAnsi="Arial" w:cs="Arial"/>
          <w:sz w:val="18"/>
          <w:szCs w:val="18"/>
          <w:lang w:val="lt-LT"/>
        </w:rPr>
        <w:t xml:space="preserve"> (</w:t>
      </w:r>
      <w:r w:rsidRPr="00257252">
        <w:rPr>
          <w:rFonts w:ascii="Arial" w:hAnsi="Arial" w:cs="Arial"/>
          <w:sz w:val="18"/>
          <w:szCs w:val="18"/>
          <w:lang w:val="lt-LT"/>
        </w:rPr>
        <w:t>kai tai privaloma)</w:t>
      </w:r>
      <w:r w:rsidR="00C75D13" w:rsidRPr="00030FE4">
        <w:rPr>
          <w:rFonts w:ascii="Arial" w:hAnsi="Arial" w:cs="Arial"/>
          <w:sz w:val="18"/>
          <w:szCs w:val="18"/>
          <w:lang w:val="lt-LT"/>
        </w:rPr>
        <w:t>;</w:t>
      </w:r>
    </w:p>
    <w:p w14:paraId="27B2AF9B" w14:textId="0B5C6ADC" w:rsidR="00120D38" w:rsidRPr="00030FE4" w:rsidRDefault="00257252" w:rsidP="00974D00">
      <w:pPr>
        <w:ind w:left="567" w:firstLine="0"/>
        <w:jc w:val="both"/>
        <w:rPr>
          <w:rFonts w:ascii="Arial" w:hAnsi="Arial" w:cs="Arial"/>
          <w:sz w:val="18"/>
          <w:szCs w:val="18"/>
          <w:lang w:val="lt-LT"/>
        </w:rPr>
      </w:pPr>
      <w:r>
        <w:rPr>
          <w:rFonts w:ascii="Arial" w:hAnsi="Arial" w:cs="Arial"/>
          <w:sz w:val="18"/>
          <w:szCs w:val="18"/>
          <w:lang w:val="lt-LT"/>
        </w:rPr>
        <w:t>d</w:t>
      </w:r>
      <w:r w:rsidR="00974D00" w:rsidRPr="00030FE4">
        <w:rPr>
          <w:rFonts w:ascii="Arial" w:hAnsi="Arial" w:cs="Arial"/>
          <w:sz w:val="18"/>
          <w:szCs w:val="18"/>
          <w:lang w:val="lt-LT"/>
        </w:rPr>
        <w:t xml:space="preserve">) </w:t>
      </w:r>
      <w:r w:rsidR="00120D38" w:rsidRPr="00030FE4">
        <w:rPr>
          <w:rFonts w:ascii="Arial" w:hAnsi="Arial" w:cs="Arial"/>
          <w:sz w:val="18"/>
          <w:szCs w:val="18"/>
          <w:lang w:val="lt-LT"/>
        </w:rPr>
        <w:t>parengia Grafiką</w:t>
      </w:r>
      <w:r w:rsidR="00CB0F55" w:rsidRPr="00030FE4">
        <w:rPr>
          <w:rFonts w:ascii="Arial" w:hAnsi="Arial" w:cs="Arial"/>
          <w:sz w:val="18"/>
          <w:szCs w:val="18"/>
          <w:lang w:val="lt-LT"/>
        </w:rPr>
        <w:t xml:space="preserve"> </w:t>
      </w:r>
      <w:r w:rsidR="0071207C" w:rsidRPr="00030FE4">
        <w:rPr>
          <w:rFonts w:ascii="Arial" w:hAnsi="Arial" w:cs="Arial"/>
          <w:sz w:val="18"/>
          <w:szCs w:val="18"/>
          <w:lang w:val="lt-LT"/>
        </w:rPr>
        <w:t xml:space="preserve">arba jį atnaujina, </w:t>
      </w:r>
      <w:r w:rsidR="00CB0F55" w:rsidRPr="00030FE4">
        <w:rPr>
          <w:rFonts w:ascii="Arial" w:hAnsi="Arial" w:cs="Arial"/>
          <w:sz w:val="18"/>
          <w:szCs w:val="18"/>
          <w:lang w:val="lt-LT"/>
        </w:rPr>
        <w:t>jei</w:t>
      </w:r>
      <w:r w:rsidR="009D5723" w:rsidRPr="00030FE4">
        <w:rPr>
          <w:rFonts w:ascii="Arial" w:hAnsi="Arial" w:cs="Arial"/>
          <w:sz w:val="18"/>
          <w:szCs w:val="18"/>
          <w:lang w:val="lt-LT"/>
        </w:rPr>
        <w:t xml:space="preserve"> Grafiko </w:t>
      </w:r>
      <w:r w:rsidR="0071207C" w:rsidRPr="00030FE4">
        <w:rPr>
          <w:rFonts w:ascii="Arial" w:hAnsi="Arial" w:cs="Arial"/>
          <w:sz w:val="18"/>
          <w:szCs w:val="18"/>
          <w:lang w:val="lt-LT"/>
        </w:rPr>
        <w:t xml:space="preserve">statybos </w:t>
      </w:r>
      <w:r w:rsidR="002B76DC" w:rsidRPr="00030FE4">
        <w:rPr>
          <w:rFonts w:ascii="Arial" w:hAnsi="Arial" w:cs="Arial"/>
          <w:sz w:val="18"/>
          <w:szCs w:val="18"/>
          <w:lang w:val="lt-LT"/>
        </w:rPr>
        <w:t>D</w:t>
      </w:r>
      <w:r w:rsidR="0071207C" w:rsidRPr="00030FE4">
        <w:rPr>
          <w:rFonts w:ascii="Arial" w:hAnsi="Arial" w:cs="Arial"/>
          <w:sz w:val="18"/>
          <w:szCs w:val="18"/>
          <w:lang w:val="lt-LT"/>
        </w:rPr>
        <w:t xml:space="preserve">arbų </w:t>
      </w:r>
      <w:r w:rsidR="009D5723" w:rsidRPr="00030FE4">
        <w:rPr>
          <w:rFonts w:ascii="Arial" w:hAnsi="Arial" w:cs="Arial"/>
          <w:sz w:val="18"/>
          <w:szCs w:val="18"/>
          <w:lang w:val="lt-LT"/>
        </w:rPr>
        <w:t>dalis nebuvo išsami</w:t>
      </w:r>
      <w:r w:rsidR="00120D38" w:rsidRPr="00030FE4">
        <w:rPr>
          <w:rFonts w:ascii="Arial" w:hAnsi="Arial" w:cs="Arial"/>
          <w:sz w:val="18"/>
          <w:szCs w:val="18"/>
          <w:lang w:val="lt-LT"/>
        </w:rPr>
        <w:t>;</w:t>
      </w:r>
    </w:p>
    <w:p w14:paraId="0D07837C" w14:textId="16155B18" w:rsidR="00C75D13" w:rsidRPr="00030FE4" w:rsidRDefault="00257252" w:rsidP="00974D00">
      <w:pPr>
        <w:ind w:left="567" w:firstLine="0"/>
        <w:jc w:val="both"/>
        <w:rPr>
          <w:rFonts w:ascii="Arial" w:hAnsi="Arial" w:cs="Arial"/>
          <w:sz w:val="18"/>
          <w:szCs w:val="18"/>
          <w:lang w:val="lt-LT"/>
        </w:rPr>
      </w:pPr>
      <w:r>
        <w:rPr>
          <w:rFonts w:ascii="Arial" w:hAnsi="Arial" w:cs="Arial"/>
          <w:sz w:val="18"/>
          <w:szCs w:val="18"/>
          <w:lang w:val="lt-LT"/>
        </w:rPr>
        <w:t>e</w:t>
      </w:r>
      <w:r w:rsidR="00974D00" w:rsidRPr="00030FE4">
        <w:rPr>
          <w:rFonts w:ascii="Arial" w:hAnsi="Arial" w:cs="Arial"/>
          <w:sz w:val="18"/>
          <w:szCs w:val="18"/>
          <w:lang w:val="lt-LT"/>
        </w:rPr>
        <w:t xml:space="preserve">) </w:t>
      </w:r>
      <w:r w:rsidR="00016853" w:rsidRPr="00030FE4">
        <w:rPr>
          <w:rFonts w:ascii="Arial" w:hAnsi="Arial" w:cs="Arial"/>
          <w:sz w:val="18"/>
          <w:szCs w:val="18"/>
          <w:lang w:val="lt-LT"/>
        </w:rPr>
        <w:t>p</w:t>
      </w:r>
      <w:r w:rsidR="00C75D13" w:rsidRPr="00030FE4">
        <w:rPr>
          <w:rFonts w:ascii="Arial" w:hAnsi="Arial" w:cs="Arial"/>
          <w:sz w:val="18"/>
          <w:szCs w:val="18"/>
          <w:lang w:val="lt-LT"/>
        </w:rPr>
        <w:t>arengia atitinkam</w:t>
      </w:r>
      <w:r w:rsidR="00016853" w:rsidRPr="00030FE4">
        <w:rPr>
          <w:rFonts w:ascii="Arial" w:hAnsi="Arial" w:cs="Arial"/>
          <w:sz w:val="18"/>
          <w:szCs w:val="18"/>
          <w:lang w:val="lt-LT"/>
        </w:rPr>
        <w:t>ą</w:t>
      </w:r>
      <w:r w:rsidR="00C75D13" w:rsidRPr="00030FE4">
        <w:rPr>
          <w:rFonts w:ascii="Arial" w:hAnsi="Arial" w:cs="Arial"/>
          <w:sz w:val="18"/>
          <w:szCs w:val="18"/>
          <w:lang w:val="lt-LT"/>
        </w:rPr>
        <w:t xml:space="preserve"> </w:t>
      </w:r>
      <w:r>
        <w:rPr>
          <w:rFonts w:ascii="Arial" w:hAnsi="Arial" w:cs="Arial"/>
          <w:sz w:val="18"/>
          <w:szCs w:val="18"/>
          <w:lang w:val="lt-LT"/>
        </w:rPr>
        <w:t>Gamybos ar montavimo brėžinį</w:t>
      </w:r>
      <w:r w:rsidR="00C75D13" w:rsidRPr="00030FE4">
        <w:rPr>
          <w:rFonts w:ascii="Arial" w:hAnsi="Arial" w:cs="Arial"/>
          <w:sz w:val="18"/>
          <w:szCs w:val="18"/>
          <w:lang w:val="lt-LT"/>
        </w:rPr>
        <w:t xml:space="preserve"> (jei turi būti parengta);</w:t>
      </w:r>
    </w:p>
    <w:p w14:paraId="744BEC08" w14:textId="4C546576" w:rsidR="00016853" w:rsidRPr="00146F4E" w:rsidRDefault="00257252" w:rsidP="00974D00">
      <w:pPr>
        <w:ind w:left="567" w:firstLine="0"/>
        <w:jc w:val="both"/>
        <w:rPr>
          <w:rFonts w:ascii="Arial" w:hAnsi="Arial" w:cs="Arial"/>
          <w:sz w:val="18"/>
          <w:szCs w:val="18"/>
          <w:lang w:val="lt-LT"/>
        </w:rPr>
      </w:pPr>
      <w:r w:rsidRPr="00146F4E">
        <w:rPr>
          <w:rFonts w:ascii="Arial" w:hAnsi="Arial" w:cs="Arial"/>
          <w:sz w:val="18"/>
          <w:szCs w:val="18"/>
          <w:lang w:val="lt-LT"/>
        </w:rPr>
        <w:t>f</w:t>
      </w:r>
      <w:r w:rsidR="00974D00" w:rsidRPr="00146F4E">
        <w:rPr>
          <w:rFonts w:ascii="Arial" w:hAnsi="Arial" w:cs="Arial"/>
          <w:sz w:val="18"/>
          <w:szCs w:val="18"/>
          <w:lang w:val="lt-LT"/>
        </w:rPr>
        <w:t xml:space="preserve">) </w:t>
      </w:r>
      <w:r w:rsidR="00016853" w:rsidRPr="00146F4E">
        <w:rPr>
          <w:rFonts w:ascii="Arial" w:hAnsi="Arial" w:cs="Arial"/>
          <w:sz w:val="18"/>
          <w:szCs w:val="18"/>
          <w:lang w:val="lt-LT"/>
        </w:rPr>
        <w:t>pateikia</w:t>
      </w:r>
      <w:r w:rsidR="00A4779D" w:rsidRPr="00146F4E">
        <w:rPr>
          <w:rFonts w:ascii="Arial" w:hAnsi="Arial" w:cs="Arial"/>
          <w:sz w:val="18"/>
          <w:szCs w:val="18"/>
          <w:lang w:val="lt-LT"/>
        </w:rPr>
        <w:t xml:space="preserve"> dr</w:t>
      </w:r>
      <w:r w:rsidR="00016853" w:rsidRPr="00146F4E">
        <w:rPr>
          <w:rFonts w:ascii="Arial" w:hAnsi="Arial" w:cs="Arial"/>
          <w:sz w:val="18"/>
          <w:szCs w:val="18"/>
          <w:lang w:val="lt-LT"/>
        </w:rPr>
        <w:t xml:space="preserve">audimo </w:t>
      </w:r>
      <w:r w:rsidR="009161A4" w:rsidRPr="00146F4E">
        <w:rPr>
          <w:rFonts w:ascii="Arial" w:hAnsi="Arial" w:cs="Arial"/>
          <w:sz w:val="18"/>
          <w:szCs w:val="18"/>
          <w:lang w:val="lt-LT"/>
        </w:rPr>
        <w:t>liudijimų (</w:t>
      </w:r>
      <w:r w:rsidR="00016853" w:rsidRPr="00146F4E">
        <w:rPr>
          <w:rFonts w:ascii="Arial" w:hAnsi="Arial" w:cs="Arial"/>
          <w:sz w:val="18"/>
          <w:szCs w:val="18"/>
          <w:lang w:val="lt-LT"/>
        </w:rPr>
        <w:t>polisų</w:t>
      </w:r>
      <w:r w:rsidR="009161A4" w:rsidRPr="00146F4E">
        <w:rPr>
          <w:rFonts w:ascii="Arial" w:hAnsi="Arial" w:cs="Arial"/>
          <w:sz w:val="18"/>
          <w:szCs w:val="18"/>
          <w:lang w:val="lt-LT"/>
        </w:rPr>
        <w:t>)</w:t>
      </w:r>
      <w:r w:rsidR="00016853" w:rsidRPr="00146F4E">
        <w:rPr>
          <w:rFonts w:ascii="Arial" w:hAnsi="Arial" w:cs="Arial"/>
          <w:sz w:val="18"/>
          <w:szCs w:val="18"/>
          <w:lang w:val="lt-LT"/>
        </w:rPr>
        <w:t xml:space="preserve"> kopija</w:t>
      </w:r>
      <w:r w:rsidR="00A4779D" w:rsidRPr="00146F4E">
        <w:rPr>
          <w:rFonts w:ascii="Arial" w:hAnsi="Arial" w:cs="Arial"/>
          <w:sz w:val="18"/>
          <w:szCs w:val="18"/>
          <w:lang w:val="lt-LT"/>
        </w:rPr>
        <w:t>s</w:t>
      </w:r>
      <w:r w:rsidR="00C75D13" w:rsidRPr="00146F4E">
        <w:rPr>
          <w:rFonts w:ascii="Arial" w:hAnsi="Arial" w:cs="Arial"/>
          <w:sz w:val="18"/>
          <w:szCs w:val="18"/>
          <w:lang w:val="lt-LT"/>
        </w:rPr>
        <w:t xml:space="preserve"> Užsakovui</w:t>
      </w:r>
      <w:r w:rsidR="00A4779D" w:rsidRPr="00146F4E">
        <w:rPr>
          <w:rFonts w:ascii="Arial" w:hAnsi="Arial" w:cs="Arial"/>
          <w:sz w:val="18"/>
          <w:szCs w:val="18"/>
          <w:lang w:val="lt-LT"/>
        </w:rPr>
        <w:t xml:space="preserve"> (</w:t>
      </w:r>
      <w:r w:rsidR="002B76DC" w:rsidRPr="00146F4E">
        <w:rPr>
          <w:rFonts w:ascii="Arial" w:hAnsi="Arial" w:cs="Arial"/>
          <w:sz w:val="18"/>
          <w:szCs w:val="18"/>
          <w:lang w:val="lt-LT"/>
        </w:rPr>
        <w:t>Sutarties bendrųjų s</w:t>
      </w:r>
      <w:r w:rsidR="00B335CE" w:rsidRPr="00146F4E">
        <w:rPr>
          <w:rFonts w:ascii="Arial" w:hAnsi="Arial" w:cs="Arial"/>
          <w:sz w:val="18"/>
          <w:szCs w:val="18"/>
          <w:lang w:val="lt-LT"/>
        </w:rPr>
        <w:t xml:space="preserve">ąlygų </w:t>
      </w:r>
      <w:r w:rsidR="002B76DC" w:rsidRPr="00146F4E">
        <w:rPr>
          <w:rFonts w:ascii="Arial" w:hAnsi="Arial" w:cs="Arial"/>
          <w:sz w:val="18"/>
          <w:szCs w:val="18"/>
          <w:lang w:val="lt-LT"/>
        </w:rPr>
        <w:t>9</w:t>
      </w:r>
      <w:r w:rsidR="00B335CE" w:rsidRPr="00146F4E">
        <w:rPr>
          <w:rFonts w:ascii="Arial" w:hAnsi="Arial" w:cs="Arial"/>
          <w:sz w:val="18"/>
          <w:szCs w:val="18"/>
          <w:lang w:val="lt-LT"/>
        </w:rPr>
        <w:t xml:space="preserve">.8 </w:t>
      </w:r>
      <w:r w:rsidR="002B76DC" w:rsidRPr="00146F4E">
        <w:rPr>
          <w:rFonts w:ascii="Arial" w:hAnsi="Arial" w:cs="Arial"/>
          <w:sz w:val="18"/>
          <w:szCs w:val="18"/>
          <w:lang w:val="lt-LT"/>
        </w:rPr>
        <w:t>punktas</w:t>
      </w:r>
      <w:r w:rsidR="00A4779D" w:rsidRPr="00146F4E">
        <w:rPr>
          <w:rFonts w:ascii="Arial" w:hAnsi="Arial" w:cs="Arial"/>
          <w:sz w:val="18"/>
          <w:szCs w:val="18"/>
          <w:lang w:val="lt-LT"/>
        </w:rPr>
        <w:t>)</w:t>
      </w:r>
      <w:r w:rsidR="00C75D13" w:rsidRPr="00146F4E">
        <w:rPr>
          <w:rFonts w:ascii="Arial" w:hAnsi="Arial" w:cs="Arial"/>
          <w:sz w:val="18"/>
          <w:szCs w:val="18"/>
          <w:lang w:val="lt-LT"/>
        </w:rPr>
        <w:t>;</w:t>
      </w:r>
    </w:p>
    <w:p w14:paraId="1FAAF3C2" w14:textId="5CC52D1E" w:rsidR="0010675F" w:rsidRPr="00146F4E" w:rsidRDefault="00257252" w:rsidP="00974D00">
      <w:pPr>
        <w:ind w:left="567" w:firstLine="0"/>
        <w:jc w:val="both"/>
        <w:rPr>
          <w:rFonts w:ascii="Arial" w:hAnsi="Arial" w:cs="Arial"/>
          <w:sz w:val="18"/>
          <w:szCs w:val="18"/>
          <w:lang w:val="lt-LT"/>
        </w:rPr>
      </w:pPr>
      <w:r w:rsidRPr="00146F4E">
        <w:rPr>
          <w:rFonts w:ascii="Arial" w:hAnsi="Arial" w:cs="Arial"/>
          <w:sz w:val="18"/>
          <w:szCs w:val="18"/>
          <w:lang w:val="lt-LT"/>
        </w:rPr>
        <w:t>g</w:t>
      </w:r>
      <w:r w:rsidR="00974D00" w:rsidRPr="00146F4E">
        <w:rPr>
          <w:rFonts w:ascii="Arial" w:hAnsi="Arial" w:cs="Arial"/>
          <w:sz w:val="18"/>
          <w:szCs w:val="18"/>
          <w:lang w:val="lt-LT"/>
        </w:rPr>
        <w:t xml:space="preserve">) </w:t>
      </w:r>
      <w:r w:rsidR="0010675F" w:rsidRPr="00146F4E">
        <w:rPr>
          <w:rFonts w:ascii="Arial" w:hAnsi="Arial" w:cs="Arial"/>
          <w:sz w:val="18"/>
          <w:szCs w:val="18"/>
          <w:lang w:val="lt-LT"/>
        </w:rPr>
        <w:t>paskiria D</w:t>
      </w:r>
      <w:r w:rsidR="00265A03" w:rsidRPr="00146F4E">
        <w:rPr>
          <w:rFonts w:ascii="Arial" w:hAnsi="Arial" w:cs="Arial"/>
          <w:sz w:val="18"/>
          <w:szCs w:val="18"/>
          <w:lang w:val="lt-LT"/>
        </w:rPr>
        <w:t xml:space="preserve">arbų vadovus ir jų kontaktinius duomenis pateikia Užsakovui </w:t>
      </w:r>
      <w:r w:rsidR="0010675F" w:rsidRPr="00146F4E">
        <w:rPr>
          <w:rFonts w:ascii="Arial" w:hAnsi="Arial" w:cs="Arial"/>
          <w:sz w:val="18"/>
          <w:szCs w:val="18"/>
          <w:lang w:val="lt-LT"/>
        </w:rPr>
        <w:t>(</w:t>
      </w:r>
      <w:r w:rsidR="002B76DC" w:rsidRPr="00146F4E">
        <w:rPr>
          <w:rFonts w:ascii="Arial" w:hAnsi="Arial" w:cs="Arial"/>
          <w:sz w:val="18"/>
          <w:szCs w:val="18"/>
          <w:lang w:val="lt-LT"/>
        </w:rPr>
        <w:t>Sutarties bendrųjų s</w:t>
      </w:r>
      <w:r w:rsidR="007E1285" w:rsidRPr="00146F4E">
        <w:rPr>
          <w:rFonts w:ascii="Arial" w:hAnsi="Arial" w:cs="Arial"/>
          <w:sz w:val="18"/>
          <w:szCs w:val="18"/>
          <w:lang w:val="lt-LT"/>
        </w:rPr>
        <w:t xml:space="preserve">ąlygų </w:t>
      </w:r>
      <w:r w:rsidR="002B76DC" w:rsidRPr="00146F4E">
        <w:rPr>
          <w:rFonts w:ascii="Arial" w:hAnsi="Arial" w:cs="Arial"/>
          <w:sz w:val="18"/>
          <w:szCs w:val="18"/>
          <w:lang w:val="lt-LT"/>
        </w:rPr>
        <w:t>4</w:t>
      </w:r>
      <w:r w:rsidR="0010675F" w:rsidRPr="00146F4E">
        <w:rPr>
          <w:rFonts w:ascii="Arial" w:hAnsi="Arial" w:cs="Arial"/>
          <w:sz w:val="18"/>
          <w:szCs w:val="18"/>
          <w:lang w:val="lt-LT"/>
        </w:rPr>
        <w:t xml:space="preserve">.2 </w:t>
      </w:r>
      <w:r w:rsidR="002B76DC" w:rsidRPr="00146F4E">
        <w:rPr>
          <w:rFonts w:ascii="Arial" w:hAnsi="Arial" w:cs="Arial"/>
          <w:sz w:val="18"/>
          <w:szCs w:val="18"/>
          <w:lang w:val="lt-LT"/>
        </w:rPr>
        <w:t>punktas</w:t>
      </w:r>
      <w:r w:rsidR="0010675F" w:rsidRPr="00146F4E">
        <w:rPr>
          <w:rFonts w:ascii="Arial" w:hAnsi="Arial" w:cs="Arial"/>
          <w:sz w:val="18"/>
          <w:szCs w:val="18"/>
          <w:lang w:val="lt-LT"/>
        </w:rPr>
        <w:t>);</w:t>
      </w:r>
    </w:p>
    <w:p w14:paraId="7C560EE6" w14:textId="1360BC28" w:rsidR="008E2522" w:rsidRPr="00146F4E" w:rsidRDefault="00257252" w:rsidP="00974D00">
      <w:pPr>
        <w:ind w:left="567" w:firstLine="0"/>
        <w:jc w:val="both"/>
        <w:rPr>
          <w:rFonts w:ascii="Arial" w:hAnsi="Arial" w:cs="Arial"/>
          <w:sz w:val="18"/>
          <w:szCs w:val="18"/>
          <w:lang w:val="lt-LT"/>
        </w:rPr>
      </w:pPr>
      <w:r w:rsidRPr="00146F4E">
        <w:rPr>
          <w:rFonts w:ascii="Arial" w:hAnsi="Arial" w:cs="Arial"/>
          <w:sz w:val="18"/>
          <w:szCs w:val="18"/>
          <w:lang w:val="lt-LT"/>
        </w:rPr>
        <w:t>h</w:t>
      </w:r>
      <w:r w:rsidR="00974D00" w:rsidRPr="00146F4E">
        <w:rPr>
          <w:rFonts w:ascii="Arial" w:hAnsi="Arial" w:cs="Arial"/>
          <w:sz w:val="18"/>
          <w:szCs w:val="18"/>
          <w:lang w:val="lt-LT"/>
        </w:rPr>
        <w:t xml:space="preserve">) </w:t>
      </w:r>
      <w:r w:rsidR="008E2522" w:rsidRPr="00146F4E">
        <w:rPr>
          <w:rFonts w:ascii="Arial" w:hAnsi="Arial" w:cs="Arial"/>
          <w:sz w:val="18"/>
          <w:szCs w:val="18"/>
          <w:lang w:val="lt-LT"/>
        </w:rPr>
        <w:t>parengia Darbų vykdymo technologi</w:t>
      </w:r>
      <w:r w:rsidR="00A467D9" w:rsidRPr="00146F4E">
        <w:rPr>
          <w:rFonts w:ascii="Arial" w:hAnsi="Arial" w:cs="Arial"/>
          <w:sz w:val="18"/>
          <w:szCs w:val="18"/>
          <w:lang w:val="lt-LT"/>
        </w:rPr>
        <w:t>jos</w:t>
      </w:r>
      <w:r w:rsidR="008E2522" w:rsidRPr="00146F4E">
        <w:rPr>
          <w:rFonts w:ascii="Arial" w:hAnsi="Arial" w:cs="Arial"/>
          <w:sz w:val="18"/>
          <w:szCs w:val="18"/>
          <w:lang w:val="lt-LT"/>
        </w:rPr>
        <w:t xml:space="preserve"> projektą</w:t>
      </w:r>
      <w:r w:rsidR="00F4754E" w:rsidRPr="00146F4E">
        <w:rPr>
          <w:rFonts w:ascii="Arial" w:hAnsi="Arial" w:cs="Arial"/>
          <w:sz w:val="18"/>
          <w:szCs w:val="18"/>
          <w:lang w:val="lt-LT"/>
        </w:rPr>
        <w:t xml:space="preserve"> ir jį suderino su Užsakovu (Užsakovas patvirtinimas parašu)</w:t>
      </w:r>
      <w:r w:rsidR="008E2522" w:rsidRPr="00146F4E">
        <w:rPr>
          <w:rFonts w:ascii="Arial" w:hAnsi="Arial" w:cs="Arial"/>
          <w:sz w:val="18"/>
          <w:szCs w:val="18"/>
          <w:lang w:val="lt-LT"/>
        </w:rPr>
        <w:t>;</w:t>
      </w:r>
    </w:p>
    <w:p w14:paraId="0C867AF4" w14:textId="011EFF5C" w:rsidR="00016853" w:rsidRPr="00030FE4" w:rsidRDefault="00257252" w:rsidP="00974D00">
      <w:pPr>
        <w:ind w:left="567" w:firstLine="0"/>
        <w:jc w:val="both"/>
        <w:rPr>
          <w:rFonts w:ascii="Arial" w:hAnsi="Arial" w:cs="Arial"/>
          <w:sz w:val="18"/>
          <w:szCs w:val="18"/>
          <w:lang w:val="lt-LT"/>
        </w:rPr>
      </w:pPr>
      <w:r w:rsidRPr="00146F4E">
        <w:rPr>
          <w:rFonts w:ascii="Arial" w:hAnsi="Arial" w:cs="Arial"/>
          <w:sz w:val="18"/>
          <w:szCs w:val="18"/>
          <w:lang w:val="lt-LT"/>
        </w:rPr>
        <w:t>i</w:t>
      </w:r>
      <w:r w:rsidR="00974D00" w:rsidRPr="00146F4E">
        <w:rPr>
          <w:rFonts w:ascii="Arial" w:hAnsi="Arial" w:cs="Arial"/>
          <w:sz w:val="18"/>
          <w:szCs w:val="18"/>
          <w:lang w:val="lt-LT"/>
        </w:rPr>
        <w:t xml:space="preserve">) </w:t>
      </w:r>
      <w:r w:rsidR="00016853" w:rsidRPr="00146F4E">
        <w:rPr>
          <w:rFonts w:ascii="Arial" w:hAnsi="Arial" w:cs="Arial"/>
          <w:sz w:val="18"/>
          <w:szCs w:val="18"/>
          <w:lang w:val="lt-LT"/>
        </w:rPr>
        <w:t>pateikia Statybvietės, aplinkinių teritorijų ir privažiavimo kelių foto nuotraukas Užsakovui</w:t>
      </w:r>
      <w:r w:rsidR="00B54D23" w:rsidRPr="00146F4E">
        <w:rPr>
          <w:rFonts w:ascii="Arial" w:hAnsi="Arial" w:cs="Arial"/>
          <w:sz w:val="18"/>
          <w:szCs w:val="18"/>
          <w:lang w:val="lt-LT"/>
        </w:rPr>
        <w:t xml:space="preserve"> (</w:t>
      </w:r>
      <w:r w:rsidR="002B76DC" w:rsidRPr="00146F4E">
        <w:rPr>
          <w:rFonts w:ascii="Arial" w:hAnsi="Arial" w:cs="Arial"/>
          <w:sz w:val="18"/>
          <w:szCs w:val="18"/>
          <w:lang w:val="lt-LT"/>
        </w:rPr>
        <w:t>Sutarties bendrųjų s</w:t>
      </w:r>
      <w:r w:rsidR="00B54D23" w:rsidRPr="00146F4E">
        <w:rPr>
          <w:rFonts w:ascii="Arial" w:hAnsi="Arial" w:cs="Arial"/>
          <w:sz w:val="18"/>
          <w:szCs w:val="18"/>
          <w:lang w:val="lt-LT"/>
        </w:rPr>
        <w:t xml:space="preserve">ąlygų </w:t>
      </w:r>
      <w:r w:rsidR="002B76DC" w:rsidRPr="00146F4E">
        <w:rPr>
          <w:rFonts w:ascii="Arial" w:hAnsi="Arial" w:cs="Arial"/>
          <w:sz w:val="18"/>
          <w:szCs w:val="18"/>
          <w:lang w:val="lt-LT"/>
        </w:rPr>
        <w:t>5</w:t>
      </w:r>
      <w:r w:rsidR="00B54D23" w:rsidRPr="00146F4E">
        <w:rPr>
          <w:rFonts w:ascii="Arial" w:hAnsi="Arial" w:cs="Arial"/>
          <w:sz w:val="18"/>
          <w:szCs w:val="18"/>
          <w:lang w:val="lt-LT"/>
        </w:rPr>
        <w:t xml:space="preserve">.3 </w:t>
      </w:r>
      <w:r w:rsidR="002B76DC" w:rsidRPr="00146F4E">
        <w:rPr>
          <w:rFonts w:ascii="Arial" w:hAnsi="Arial" w:cs="Arial"/>
          <w:sz w:val="18"/>
          <w:szCs w:val="18"/>
          <w:lang w:val="lt-LT"/>
        </w:rPr>
        <w:t>punktas</w:t>
      </w:r>
      <w:r w:rsidR="00B54D23" w:rsidRPr="00146F4E">
        <w:rPr>
          <w:rFonts w:ascii="Arial" w:hAnsi="Arial" w:cs="Arial"/>
          <w:sz w:val="18"/>
          <w:szCs w:val="18"/>
          <w:lang w:val="lt-LT"/>
        </w:rPr>
        <w:t>)</w:t>
      </w:r>
      <w:r w:rsidR="00016853" w:rsidRPr="00146F4E">
        <w:rPr>
          <w:rFonts w:ascii="Arial" w:hAnsi="Arial" w:cs="Arial"/>
          <w:sz w:val="18"/>
          <w:szCs w:val="18"/>
          <w:lang w:val="lt-LT"/>
        </w:rPr>
        <w:t>;</w:t>
      </w:r>
    </w:p>
    <w:p w14:paraId="1E279D9D" w14:textId="1D372213" w:rsidR="00A938D5" w:rsidRPr="00030FE4" w:rsidRDefault="00257252" w:rsidP="00974D00">
      <w:pPr>
        <w:ind w:left="567" w:firstLine="0"/>
        <w:jc w:val="both"/>
        <w:rPr>
          <w:rFonts w:ascii="Arial" w:hAnsi="Arial" w:cs="Arial"/>
          <w:sz w:val="18"/>
          <w:szCs w:val="18"/>
          <w:lang w:val="lt-LT"/>
        </w:rPr>
      </w:pPr>
      <w:r>
        <w:rPr>
          <w:rFonts w:ascii="Arial" w:hAnsi="Arial" w:cs="Arial"/>
          <w:sz w:val="18"/>
          <w:szCs w:val="18"/>
          <w:lang w:val="lt-LT"/>
        </w:rPr>
        <w:t>j</w:t>
      </w:r>
      <w:r w:rsidR="00974D00" w:rsidRPr="00030FE4">
        <w:rPr>
          <w:rFonts w:ascii="Arial" w:hAnsi="Arial" w:cs="Arial"/>
          <w:sz w:val="18"/>
          <w:szCs w:val="18"/>
          <w:lang w:val="lt-LT"/>
        </w:rPr>
        <w:t xml:space="preserve">) </w:t>
      </w:r>
      <w:r w:rsidR="00B63EE3" w:rsidRPr="00030FE4">
        <w:rPr>
          <w:rFonts w:ascii="Arial" w:hAnsi="Arial" w:cs="Arial"/>
          <w:sz w:val="18"/>
          <w:szCs w:val="18"/>
          <w:lang w:val="lt-LT"/>
        </w:rPr>
        <w:t>priima</w:t>
      </w:r>
      <w:r w:rsidR="00A938D5" w:rsidRPr="00030FE4">
        <w:rPr>
          <w:rFonts w:ascii="Arial" w:hAnsi="Arial" w:cs="Arial"/>
          <w:sz w:val="18"/>
          <w:szCs w:val="18"/>
          <w:lang w:val="lt-LT"/>
        </w:rPr>
        <w:t xml:space="preserve"> Statybviet</w:t>
      </w:r>
      <w:r w:rsidR="00B63EE3" w:rsidRPr="00030FE4">
        <w:rPr>
          <w:rFonts w:ascii="Arial" w:hAnsi="Arial" w:cs="Arial"/>
          <w:sz w:val="18"/>
          <w:szCs w:val="18"/>
          <w:lang w:val="lt-LT"/>
        </w:rPr>
        <w:t>ę</w:t>
      </w:r>
      <w:r w:rsidR="00A938D5" w:rsidRPr="00030FE4">
        <w:rPr>
          <w:rFonts w:ascii="Arial" w:hAnsi="Arial" w:cs="Arial"/>
          <w:sz w:val="18"/>
          <w:szCs w:val="18"/>
          <w:lang w:val="lt-LT"/>
        </w:rPr>
        <w:t xml:space="preserve"> ar jos dal</w:t>
      </w:r>
      <w:r w:rsidR="00B63EE3" w:rsidRPr="00030FE4">
        <w:rPr>
          <w:rFonts w:ascii="Arial" w:hAnsi="Arial" w:cs="Arial"/>
          <w:sz w:val="18"/>
          <w:szCs w:val="18"/>
          <w:lang w:val="lt-LT"/>
        </w:rPr>
        <w:t>į</w:t>
      </w:r>
      <w:r w:rsidR="007122F1" w:rsidRPr="00030FE4">
        <w:rPr>
          <w:rFonts w:ascii="Arial" w:hAnsi="Arial" w:cs="Arial"/>
          <w:sz w:val="18"/>
          <w:szCs w:val="18"/>
          <w:lang w:val="lt-LT"/>
        </w:rPr>
        <w:t>,</w:t>
      </w:r>
      <w:r w:rsidR="00A938D5" w:rsidRPr="00030FE4">
        <w:rPr>
          <w:rFonts w:ascii="Arial" w:hAnsi="Arial" w:cs="Arial"/>
          <w:sz w:val="18"/>
          <w:szCs w:val="18"/>
          <w:lang w:val="lt-LT"/>
        </w:rPr>
        <w:t xml:space="preserve"> kurioje turi būti vykdomi Darbai;</w:t>
      </w:r>
    </w:p>
    <w:p w14:paraId="45464BC3" w14:textId="6722E87A" w:rsidR="00A56A8C" w:rsidRPr="00030FE4" w:rsidRDefault="00257252" w:rsidP="00B05D8A">
      <w:pPr>
        <w:ind w:left="567" w:firstLine="0"/>
        <w:jc w:val="both"/>
        <w:rPr>
          <w:rFonts w:ascii="Arial" w:hAnsi="Arial" w:cs="Arial"/>
          <w:sz w:val="18"/>
          <w:szCs w:val="18"/>
          <w:lang w:val="lt-LT"/>
        </w:rPr>
      </w:pPr>
      <w:r>
        <w:rPr>
          <w:rFonts w:ascii="Arial" w:hAnsi="Arial" w:cs="Arial"/>
          <w:sz w:val="18"/>
          <w:szCs w:val="18"/>
          <w:lang w:val="lt-LT"/>
        </w:rPr>
        <w:t>k</w:t>
      </w:r>
      <w:r w:rsidR="00974D00" w:rsidRPr="00030FE4">
        <w:rPr>
          <w:rFonts w:ascii="Arial" w:hAnsi="Arial" w:cs="Arial"/>
          <w:sz w:val="18"/>
          <w:szCs w:val="18"/>
          <w:lang w:val="lt-LT"/>
        </w:rPr>
        <w:t xml:space="preserve">) </w:t>
      </w:r>
      <w:r w:rsidR="00016853" w:rsidRPr="00030FE4">
        <w:rPr>
          <w:rFonts w:ascii="Arial" w:hAnsi="Arial" w:cs="Arial"/>
          <w:sz w:val="18"/>
          <w:szCs w:val="18"/>
          <w:lang w:val="lt-LT"/>
        </w:rPr>
        <w:t>įvykdo</w:t>
      </w:r>
      <w:r w:rsidR="00C75D13" w:rsidRPr="00030FE4">
        <w:rPr>
          <w:rFonts w:ascii="Arial" w:hAnsi="Arial" w:cs="Arial"/>
          <w:sz w:val="18"/>
          <w:szCs w:val="18"/>
          <w:lang w:val="lt-LT"/>
        </w:rPr>
        <w:t xml:space="preserve"> vis</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teisės aktuose nurodyt</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reikalavim</w:t>
      </w:r>
      <w:r w:rsidR="00016853" w:rsidRPr="00030FE4">
        <w:rPr>
          <w:rFonts w:ascii="Arial" w:hAnsi="Arial" w:cs="Arial"/>
          <w:sz w:val="18"/>
          <w:szCs w:val="18"/>
          <w:lang w:val="lt-LT"/>
        </w:rPr>
        <w:t>us</w:t>
      </w:r>
      <w:r w:rsidR="00C75D13" w:rsidRPr="00030FE4">
        <w:rPr>
          <w:rFonts w:ascii="Arial" w:hAnsi="Arial" w:cs="Arial"/>
          <w:sz w:val="18"/>
          <w:szCs w:val="18"/>
          <w:lang w:val="lt-LT"/>
        </w:rPr>
        <w:t>, reikaling</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w:t>
      </w:r>
      <w:r w:rsidR="00ED1F8B" w:rsidRPr="00030FE4">
        <w:rPr>
          <w:rFonts w:ascii="Arial" w:hAnsi="Arial" w:cs="Arial"/>
          <w:sz w:val="18"/>
          <w:szCs w:val="18"/>
          <w:lang w:val="lt-LT"/>
        </w:rPr>
        <w:t>s</w:t>
      </w:r>
      <w:r w:rsidR="00C75D13" w:rsidRPr="00030FE4">
        <w:rPr>
          <w:rFonts w:ascii="Arial" w:hAnsi="Arial" w:cs="Arial"/>
          <w:sz w:val="18"/>
          <w:szCs w:val="18"/>
          <w:lang w:val="lt-LT"/>
        </w:rPr>
        <w:t xml:space="preserve">tatybos </w:t>
      </w:r>
      <w:r w:rsidR="00ED1F8B" w:rsidRPr="00030FE4">
        <w:rPr>
          <w:rFonts w:ascii="Arial" w:hAnsi="Arial" w:cs="Arial"/>
          <w:sz w:val="18"/>
          <w:szCs w:val="18"/>
          <w:lang w:val="lt-LT"/>
        </w:rPr>
        <w:t>D</w:t>
      </w:r>
      <w:r w:rsidR="00C75D13" w:rsidRPr="00030FE4">
        <w:rPr>
          <w:rFonts w:ascii="Arial" w:hAnsi="Arial" w:cs="Arial"/>
          <w:sz w:val="18"/>
          <w:szCs w:val="18"/>
          <w:lang w:val="lt-LT"/>
        </w:rPr>
        <w:t>arbams pradėti.</w:t>
      </w:r>
      <w:r w:rsidR="003D53CB" w:rsidRPr="00030FE4">
        <w:rPr>
          <w:rFonts w:ascii="Arial" w:hAnsi="Arial" w:cs="Arial"/>
          <w:sz w:val="18"/>
          <w:szCs w:val="18"/>
          <w:lang w:val="lt-LT"/>
        </w:rPr>
        <w:t xml:space="preserve">  </w:t>
      </w:r>
    </w:p>
    <w:p w14:paraId="51BE2B9F" w14:textId="1D7CF059" w:rsidR="00B05D8A" w:rsidRPr="00146F4E" w:rsidRDefault="00B05D8A" w:rsidP="00C018E2">
      <w:pPr>
        <w:pStyle w:val="ListParagraph"/>
      </w:pPr>
      <w:r w:rsidRPr="00146F4E">
        <w:t xml:space="preserve">Rangovas privalo savo lėšomis ir pajėgumais Užsakovo (statytojo) vardu atlikti visus teisės norminiuose aktuose įtvirtintus veiksmus dėl statybos pradžios, t. y. </w:t>
      </w:r>
      <w:r w:rsidR="009D5F8E" w:rsidRPr="00146F4E">
        <w:t xml:space="preserve">teisės aktų </w:t>
      </w:r>
      <w:r w:rsidRPr="00146F4E">
        <w:t>nustatyta tvarka pranešti apie statybos darbų pradžią IS „</w:t>
      </w:r>
      <w:proofErr w:type="spellStart"/>
      <w:r w:rsidRPr="00146F4E">
        <w:t>Infostatyba</w:t>
      </w:r>
      <w:proofErr w:type="spellEnd"/>
      <w:r w:rsidRPr="00146F4E">
        <w:t>“.</w:t>
      </w:r>
    </w:p>
    <w:p w14:paraId="72ADD378" w14:textId="544E2F66" w:rsidR="00B05D8A" w:rsidRPr="00146F4E" w:rsidRDefault="00B05D8A" w:rsidP="00C018E2">
      <w:pPr>
        <w:pStyle w:val="ListParagraph"/>
      </w:pPr>
      <w:r w:rsidRPr="00146F4E">
        <w:t>Rangovas visa apimtimi atsako už Užsakovui kilusią žalą ir/ar atsakomybę dėl Sutarties bendrųjų sąlygų 4.1.</w:t>
      </w:r>
      <w:r w:rsidR="00146F4E" w:rsidRPr="00146F4E">
        <w:t>5</w:t>
      </w:r>
      <w:r w:rsidRPr="00146F4E">
        <w:t xml:space="preserve"> ir 4.1.</w:t>
      </w:r>
      <w:r w:rsidR="00146F4E" w:rsidRPr="00146F4E">
        <w:t>6</w:t>
      </w:r>
      <w:r w:rsidRPr="00146F4E">
        <w:t xml:space="preserve"> punktuose numatytų įsipareigojimų nevykdymo ir/ar netinkamo vykdymo.</w:t>
      </w:r>
    </w:p>
    <w:p w14:paraId="66A0ED7E" w14:textId="6265B3C1" w:rsidR="00C75D13" w:rsidRPr="00030FE4" w:rsidRDefault="00C75D13" w:rsidP="00C018E2">
      <w:pPr>
        <w:pStyle w:val="ListParagraph"/>
      </w:pPr>
      <w:r w:rsidRPr="00030FE4">
        <w:t>Rangovas turi pats pasirūpinti elektros energijos, vandens, dujų ir kitų komunalinių paslaugų, kurių gali prireikti Darbams atlikti tiekimu į Statybvietę, jei Sutart</w:t>
      </w:r>
      <w:r w:rsidR="00F44010" w:rsidRPr="00030FE4">
        <w:t>yje</w:t>
      </w:r>
      <w:r w:rsidRPr="00030FE4">
        <w:t xml:space="preserve"> nenurodyta kitaip.</w:t>
      </w:r>
      <w:r w:rsidR="00017F29" w:rsidRPr="00030FE4">
        <w:t xml:space="preserve"> Sumontuotų Įrenginių veikimui (</w:t>
      </w:r>
      <w:r w:rsidR="000859B8" w:rsidRPr="00030FE4">
        <w:t xml:space="preserve">paleidimui, </w:t>
      </w:r>
      <w:r w:rsidR="00017F29" w:rsidRPr="00030FE4">
        <w:t>testavimu</w:t>
      </w:r>
      <w:r w:rsidR="00145C41" w:rsidRPr="00030FE4">
        <w:t>i, bandymams</w:t>
      </w:r>
      <w:r w:rsidR="000859B8" w:rsidRPr="00030FE4">
        <w:t>, derinimui</w:t>
      </w:r>
      <w:r w:rsidR="00145C41" w:rsidRPr="00030FE4">
        <w:t xml:space="preserve"> ir pan.) reikalingą</w:t>
      </w:r>
      <w:r w:rsidR="00017F29" w:rsidRPr="00030FE4">
        <w:t xml:space="preserve"> elektros energiją tiekia Užsakovas.</w:t>
      </w:r>
    </w:p>
    <w:p w14:paraId="46C3EE8A" w14:textId="77777777" w:rsidR="00C75D13" w:rsidRPr="00030FE4" w:rsidRDefault="00C75D13" w:rsidP="00C018E2">
      <w:pPr>
        <w:pStyle w:val="ListParagraph"/>
      </w:pPr>
      <w:r w:rsidRPr="00030FE4">
        <w:t>Vykdydamas Darbus Rangovas turi užtikrinti turto, aplinkos ir žmonių apsaugą nuo Sutarties vykdymo ir/ar atliekamų Darbų sukeliamų pavojų.</w:t>
      </w:r>
    </w:p>
    <w:p w14:paraId="65A2EFF5" w14:textId="77777777" w:rsidR="00C75D13" w:rsidRPr="00030FE4" w:rsidRDefault="00C75D13" w:rsidP="00C018E2">
      <w:pPr>
        <w:pStyle w:val="ListParagraph"/>
      </w:pPr>
      <w:r w:rsidRPr="00030FE4">
        <w:t>Rangovas statybos Darbus pradeda su Užsakovu suderintu laiku. Jeigu nėra gamybinio būtinum</w:t>
      </w:r>
      <w:r w:rsidR="00753BED" w:rsidRPr="00030FE4">
        <w:t>o, Ran</w:t>
      </w:r>
      <w:r w:rsidRPr="00030FE4">
        <w:t xml:space="preserve">govas privalo darbą organizuoti taip, kad </w:t>
      </w:r>
      <w:r w:rsidR="00407FDF" w:rsidRPr="00030FE4">
        <w:t xml:space="preserve">Darbai </w:t>
      </w:r>
      <w:r w:rsidRPr="00030FE4">
        <w:t xml:space="preserve">būtų vykdomi </w:t>
      </w:r>
      <w:r w:rsidR="00407FDF" w:rsidRPr="00030FE4">
        <w:t xml:space="preserve">ir perduodami </w:t>
      </w:r>
      <w:r w:rsidRPr="00030FE4">
        <w:t>darbo dienomis Užsakovo darbo valandomis (pirmadieniais – ketvirtadieniais nuo 7:30 iki 16:30 val., penktadieniais nuo 7:30 iki 15:15 val.).</w:t>
      </w:r>
    </w:p>
    <w:p w14:paraId="4300E985" w14:textId="67FCF487" w:rsidR="006C22A4" w:rsidRPr="00030FE4" w:rsidRDefault="006C22A4" w:rsidP="00C018E2">
      <w:pPr>
        <w:pStyle w:val="ListParagraph"/>
      </w:pPr>
      <w:r w:rsidRPr="00030FE4">
        <w:t>Rangovas įsipareigoja pateikti Užsakovui pilną</w:t>
      </w:r>
      <w:r w:rsidR="002A558B" w:rsidRPr="00030FE4">
        <w:t xml:space="preserve"> gamyklinę Įrenginių</w:t>
      </w:r>
      <w:r w:rsidRPr="00030FE4">
        <w:t xml:space="preserve"> dokumentaciją (anglų ar lietuvių kalbomis) iki Įrenginių montavimo </w:t>
      </w:r>
      <w:r w:rsidR="00D74DC3" w:rsidRPr="00030FE4">
        <w:t>D</w:t>
      </w:r>
      <w:r w:rsidRPr="00030FE4">
        <w:t xml:space="preserve">arbų pradžios. </w:t>
      </w:r>
    </w:p>
    <w:p w14:paraId="36DC8350" w14:textId="2DA22909" w:rsidR="00C75D13" w:rsidRPr="00030FE4" w:rsidRDefault="00C75D13" w:rsidP="00C018E2">
      <w:pPr>
        <w:pStyle w:val="ListParagraph"/>
      </w:pPr>
      <w:r w:rsidRPr="00030FE4">
        <w:t>Rangovas</w:t>
      </w:r>
      <w:r w:rsidR="00987B0A" w:rsidRPr="00030FE4">
        <w:t>,</w:t>
      </w:r>
      <w:r w:rsidRPr="00030FE4">
        <w:t xml:space="preserve"> baigęs Įrenginių montavimo </w:t>
      </w:r>
      <w:r w:rsidR="00D74DC3" w:rsidRPr="00030FE4">
        <w:t>D</w:t>
      </w:r>
      <w:r w:rsidRPr="00030FE4">
        <w:t>arbus ir bandymus, įsipareigoja juos perduoti Užsakovui su visais eksploatavimui reikalingais operatyviniais ir informaciniais užrašais lietuvių kalba, pagal Sutartyje nurodytus reikalavimus, taip pat apmokyti Užsakovo personalą eksploatuoti sumontuotus Įrenginius.</w:t>
      </w:r>
    </w:p>
    <w:p w14:paraId="5B0F35AF" w14:textId="77777777" w:rsidR="00533730" w:rsidRPr="00030FE4" w:rsidRDefault="00533730" w:rsidP="00FD3736">
      <w:pPr>
        <w:ind w:left="360" w:firstLine="0"/>
        <w:rPr>
          <w:rFonts w:ascii="Arial" w:hAnsi="Arial" w:cs="Arial"/>
          <w:lang w:val="lt-LT"/>
        </w:rPr>
      </w:pPr>
    </w:p>
    <w:p w14:paraId="44A670D3" w14:textId="77777777" w:rsidR="004C24EB" w:rsidRPr="00030FE4" w:rsidRDefault="004C24EB" w:rsidP="007F51D0">
      <w:pPr>
        <w:pStyle w:val="Heading2"/>
      </w:pPr>
      <w:bookmarkStart w:id="106" w:name="_Toc75873515"/>
      <w:bookmarkStart w:id="107" w:name="_Toc106541698"/>
      <w:r w:rsidRPr="00030FE4">
        <w:lastRenderedPageBreak/>
        <w:t>Darbų vadovai</w:t>
      </w:r>
      <w:bookmarkEnd w:id="106"/>
      <w:bookmarkEnd w:id="107"/>
    </w:p>
    <w:p w14:paraId="4043238C" w14:textId="15C7B430" w:rsidR="004C24EB" w:rsidRPr="00030FE4" w:rsidRDefault="00845398" w:rsidP="00C018E2">
      <w:pPr>
        <w:pStyle w:val="ListParagraph"/>
      </w:pPr>
      <w:r w:rsidRPr="00030FE4">
        <w:t xml:space="preserve">Iki Statybvietės perdavimo dienos </w:t>
      </w:r>
      <w:r w:rsidR="004C24EB" w:rsidRPr="00030FE4">
        <w:t xml:space="preserve">Rangovas turi </w:t>
      </w:r>
      <w:r w:rsidR="00F31A64" w:rsidRPr="00030FE4">
        <w:t xml:space="preserve">būti </w:t>
      </w:r>
      <w:r w:rsidR="004C24EB" w:rsidRPr="00030FE4">
        <w:t>pask</w:t>
      </w:r>
      <w:r w:rsidR="00F31A64" w:rsidRPr="00030FE4">
        <w:t>yręs</w:t>
      </w:r>
      <w:r w:rsidR="004C24EB" w:rsidRPr="00030FE4">
        <w:t xml:space="preserve"> toliau nurodytus Pirkimo sąlygų kvalifikaci</w:t>
      </w:r>
      <w:r w:rsidR="00302075" w:rsidRPr="00030FE4">
        <w:t xml:space="preserve">jos </w:t>
      </w:r>
      <w:r w:rsidR="004C24EB" w:rsidRPr="00030FE4">
        <w:t>reikalavimus atitinkančius</w:t>
      </w:r>
      <w:r w:rsidR="009D6B6F" w:rsidRPr="00030FE4">
        <w:t xml:space="preserve"> (jei tokie reikalavimai buvo numatyti Pirkimo sąlygose)</w:t>
      </w:r>
      <w:r w:rsidR="004C24EB" w:rsidRPr="00030FE4">
        <w:t>, šiame punkte nurodytus vadovaujančius specialistus bei jų sąrašą pateikti Užsakovo atstovui, sąraše nurodant jų vardus, pavardes ir telefono numerius:</w:t>
      </w:r>
    </w:p>
    <w:p w14:paraId="6AB783FA" w14:textId="42373C12"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w:t>
      </w:r>
      <w:r w:rsidR="009933D1" w:rsidRPr="00030FE4">
        <w:rPr>
          <w:rFonts w:ascii="Arial" w:hAnsi="Arial" w:cs="Arial"/>
          <w:sz w:val="18"/>
          <w:szCs w:val="18"/>
          <w:lang w:val="lt-LT"/>
        </w:rPr>
        <w:t>ypatingo</w:t>
      </w:r>
      <w:r w:rsidR="008E78DC" w:rsidRPr="00030FE4">
        <w:rPr>
          <w:rFonts w:ascii="Arial" w:hAnsi="Arial" w:cs="Arial"/>
          <w:sz w:val="18"/>
          <w:szCs w:val="18"/>
          <w:lang w:val="lt-LT"/>
        </w:rPr>
        <w:t>jo</w:t>
      </w:r>
      <w:r w:rsidR="009933D1" w:rsidRPr="00030FE4">
        <w:rPr>
          <w:rFonts w:ascii="Arial" w:hAnsi="Arial" w:cs="Arial"/>
          <w:sz w:val="18"/>
          <w:szCs w:val="18"/>
          <w:lang w:val="lt-LT"/>
        </w:rPr>
        <w:t xml:space="preserve"> </w:t>
      </w:r>
      <w:r w:rsidR="004C24EB" w:rsidRPr="00030FE4">
        <w:rPr>
          <w:rFonts w:ascii="Arial" w:hAnsi="Arial" w:cs="Arial"/>
          <w:sz w:val="18"/>
          <w:szCs w:val="18"/>
          <w:lang w:val="lt-LT"/>
        </w:rPr>
        <w:t>statinio statybos vadovą;</w:t>
      </w:r>
    </w:p>
    <w:p w14:paraId="1D4F1106" w14:textId="5423BDDE"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ne žemesnę kaip aukštą apsaugos nuo elektros kategoriją (AK) turintį darbų vadovą;</w:t>
      </w:r>
    </w:p>
    <w:p w14:paraId="7D4CC8AD" w14:textId="5B6E53BD"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w:t>
      </w:r>
      <w:r w:rsidR="004E11EB" w:rsidRPr="00030FE4">
        <w:rPr>
          <w:rFonts w:ascii="Arial" w:hAnsi="Arial" w:cs="Arial"/>
          <w:sz w:val="18"/>
          <w:szCs w:val="18"/>
          <w:lang w:val="lt-LT"/>
        </w:rPr>
        <w:t>(-</w:t>
      </w:r>
      <w:proofErr w:type="spellStart"/>
      <w:r w:rsidR="004E11EB" w:rsidRPr="00030FE4">
        <w:rPr>
          <w:rFonts w:ascii="Arial" w:hAnsi="Arial" w:cs="Arial"/>
          <w:sz w:val="18"/>
          <w:szCs w:val="18"/>
          <w:lang w:val="lt-LT"/>
        </w:rPr>
        <w:t>us</w:t>
      </w:r>
      <w:proofErr w:type="spellEnd"/>
      <w:r w:rsidR="004E11EB" w:rsidRPr="00030FE4">
        <w:rPr>
          <w:rFonts w:ascii="Arial" w:hAnsi="Arial" w:cs="Arial"/>
          <w:sz w:val="18"/>
          <w:szCs w:val="18"/>
          <w:lang w:val="lt-LT"/>
        </w:rPr>
        <w:t xml:space="preserve">) </w:t>
      </w:r>
      <w:r w:rsidR="004C24EB" w:rsidRPr="00030FE4">
        <w:rPr>
          <w:rFonts w:ascii="Arial" w:hAnsi="Arial" w:cs="Arial"/>
          <w:sz w:val="18"/>
          <w:szCs w:val="18"/>
          <w:lang w:val="lt-LT"/>
        </w:rPr>
        <w:t xml:space="preserve">ne žemesnę kaip vidurinę apsaugos nuo elektros kategoriją (VK) turintį </w:t>
      </w:r>
      <w:r w:rsidR="004E11EB" w:rsidRPr="00030FE4">
        <w:rPr>
          <w:rFonts w:ascii="Arial" w:hAnsi="Arial" w:cs="Arial"/>
          <w:sz w:val="18"/>
          <w:szCs w:val="18"/>
          <w:lang w:val="lt-LT"/>
        </w:rPr>
        <w:t>(-</w:t>
      </w:r>
      <w:proofErr w:type="spellStart"/>
      <w:r w:rsidR="004E11EB" w:rsidRPr="00030FE4">
        <w:rPr>
          <w:rFonts w:ascii="Arial" w:hAnsi="Arial" w:cs="Arial"/>
          <w:sz w:val="18"/>
          <w:szCs w:val="18"/>
          <w:lang w:val="lt-LT"/>
        </w:rPr>
        <w:t>ius</w:t>
      </w:r>
      <w:proofErr w:type="spellEnd"/>
      <w:r w:rsidR="004E11EB" w:rsidRPr="00030FE4">
        <w:rPr>
          <w:rFonts w:ascii="Arial" w:hAnsi="Arial" w:cs="Arial"/>
          <w:sz w:val="18"/>
          <w:szCs w:val="18"/>
          <w:lang w:val="lt-LT"/>
        </w:rPr>
        <w:t xml:space="preserve">) </w:t>
      </w:r>
      <w:r w:rsidR="004C24EB" w:rsidRPr="00030FE4">
        <w:rPr>
          <w:rFonts w:ascii="Arial" w:hAnsi="Arial" w:cs="Arial"/>
          <w:sz w:val="18"/>
          <w:szCs w:val="18"/>
          <w:lang w:val="lt-LT"/>
        </w:rPr>
        <w:t>darbų vykdytoją</w:t>
      </w:r>
      <w:r w:rsidR="004E11EB" w:rsidRPr="00030FE4">
        <w:rPr>
          <w:rFonts w:ascii="Arial" w:hAnsi="Arial" w:cs="Arial"/>
          <w:sz w:val="18"/>
          <w:szCs w:val="18"/>
          <w:lang w:val="lt-LT"/>
        </w:rPr>
        <w:t xml:space="preserve"> </w:t>
      </w:r>
      <w:r w:rsidR="004C24EB" w:rsidRPr="00030FE4">
        <w:rPr>
          <w:rFonts w:ascii="Arial" w:hAnsi="Arial" w:cs="Arial"/>
          <w:sz w:val="18"/>
          <w:szCs w:val="18"/>
          <w:lang w:val="lt-LT"/>
        </w:rPr>
        <w:t>(-</w:t>
      </w:r>
      <w:proofErr w:type="spellStart"/>
      <w:r w:rsidR="004C24EB" w:rsidRPr="00030FE4">
        <w:rPr>
          <w:rFonts w:ascii="Arial" w:hAnsi="Arial" w:cs="Arial"/>
          <w:sz w:val="18"/>
          <w:szCs w:val="18"/>
          <w:lang w:val="lt-LT"/>
        </w:rPr>
        <w:t>us</w:t>
      </w:r>
      <w:proofErr w:type="spellEnd"/>
      <w:r w:rsidR="004C24EB" w:rsidRPr="00030FE4">
        <w:rPr>
          <w:rFonts w:ascii="Arial" w:hAnsi="Arial" w:cs="Arial"/>
          <w:sz w:val="18"/>
          <w:szCs w:val="18"/>
          <w:lang w:val="lt-LT"/>
        </w:rPr>
        <w:t>).</w:t>
      </w:r>
    </w:p>
    <w:p w14:paraId="05BB8937" w14:textId="77777777" w:rsidR="00A8737F" w:rsidRPr="00030FE4" w:rsidRDefault="002934C9" w:rsidP="00C018E2">
      <w:pPr>
        <w:pStyle w:val="ListParagraph"/>
      </w:pPr>
      <w:r w:rsidRPr="00030FE4">
        <w:t>Rangovas turi užtikrinti, kad jo nurodytas statinio statybos vadovas visą</w:t>
      </w:r>
      <w:r w:rsidR="009D6B6F" w:rsidRPr="00030FE4">
        <w:t xml:space="preserve"> statybos</w:t>
      </w:r>
      <w:r w:rsidRPr="00030FE4">
        <w:t xml:space="preserve"> Darbų vyk</w:t>
      </w:r>
      <w:r w:rsidR="0053067A" w:rsidRPr="00030FE4">
        <w:t>dymo laiką nuolat būtų Objekte, organizuotų</w:t>
      </w:r>
      <w:r w:rsidRPr="00030FE4">
        <w:t xml:space="preserve"> </w:t>
      </w:r>
      <w:r w:rsidR="00BD433D" w:rsidRPr="00030FE4">
        <w:t xml:space="preserve">statybos </w:t>
      </w:r>
      <w:r w:rsidRPr="00030FE4">
        <w:t xml:space="preserve">Darbus ir </w:t>
      </w:r>
      <w:r w:rsidR="00BD433D" w:rsidRPr="00030FE4">
        <w:t>jų</w:t>
      </w:r>
      <w:r w:rsidRPr="00030FE4">
        <w:t xml:space="preserve"> vykdymo klausimais </w:t>
      </w:r>
      <w:r w:rsidR="007E1285" w:rsidRPr="00030FE4">
        <w:t>atstovautų</w:t>
      </w:r>
      <w:r w:rsidRPr="00030FE4">
        <w:t xml:space="preserve"> Rangovui santykiuose su Užsakovu ir (ar) kitais rangovais. Statinio statybos vadovo Objekte gali nebūti tik dėl pateisinamų priežasčių, apie jas</w:t>
      </w:r>
      <w:r w:rsidR="0082498B" w:rsidRPr="00030FE4">
        <w:t xml:space="preserve"> ir jų trukmę</w:t>
      </w:r>
      <w:r w:rsidRPr="00030FE4">
        <w:t xml:space="preserve"> iš anksto informavus Užsakovo atstovą. Statinio statybos vadovas </w:t>
      </w:r>
      <w:r w:rsidR="00873F3B" w:rsidRPr="00030FE4">
        <w:t xml:space="preserve">per visą statybos Darbų vykdymo laiką </w:t>
      </w:r>
      <w:r w:rsidRPr="00030FE4">
        <w:t xml:space="preserve">turi būti pasiekiamas </w:t>
      </w:r>
      <w:r w:rsidR="00EF1D4D" w:rsidRPr="00030FE4">
        <w:t>Rangovo</w:t>
      </w:r>
      <w:r w:rsidRPr="00030FE4">
        <w:t xml:space="preserve"> nurodytu mobiliuoju telefonu.</w:t>
      </w:r>
      <w:r w:rsidR="009D6B6F" w:rsidRPr="00030FE4">
        <w:t xml:space="preserve"> </w:t>
      </w:r>
      <w:r w:rsidR="00892E51" w:rsidRPr="00030FE4">
        <w:t>K</w:t>
      </w:r>
      <w:r w:rsidR="00D37C29" w:rsidRPr="00030FE4">
        <w:t>ai</w:t>
      </w:r>
      <w:r w:rsidR="009D6B6F" w:rsidRPr="00030FE4">
        <w:t xml:space="preserve"> statybos Darb</w:t>
      </w:r>
      <w:r w:rsidR="00892E51" w:rsidRPr="00030FE4">
        <w:t>ai vykdomi keliomis pamainomis</w:t>
      </w:r>
      <w:r w:rsidR="00D96DA7" w:rsidRPr="00030FE4">
        <w:t>,</w:t>
      </w:r>
      <w:r w:rsidR="00892E51" w:rsidRPr="00030FE4">
        <w:t xml:space="preserve"> </w:t>
      </w:r>
      <w:r w:rsidR="009D6B6F" w:rsidRPr="00030FE4">
        <w:t>Rangovas gali paskirti daugiau nei</w:t>
      </w:r>
      <w:r w:rsidR="00892E51" w:rsidRPr="00030FE4">
        <w:t xml:space="preserve"> vieną statinio statybos vadovą</w:t>
      </w:r>
      <w:r w:rsidR="009D6B6F" w:rsidRPr="00030FE4">
        <w:t>.</w:t>
      </w:r>
    </w:p>
    <w:p w14:paraId="068BB9E8" w14:textId="77777777" w:rsidR="00892E51" w:rsidRPr="00030FE4" w:rsidRDefault="009D6B6F" w:rsidP="00C018E2">
      <w:pPr>
        <w:pStyle w:val="ListParagraph"/>
      </w:pPr>
      <w:r w:rsidRPr="00030FE4">
        <w:t xml:space="preserve">Užsakovas turi teisę reikalauti pakeisti </w:t>
      </w:r>
      <w:r w:rsidR="00A8737F" w:rsidRPr="00030FE4">
        <w:t>Rangovo Darbų atlikimui</w:t>
      </w:r>
      <w:r w:rsidR="0057643B" w:rsidRPr="00030FE4">
        <w:t xml:space="preserve"> ir koordinavimui</w:t>
      </w:r>
      <w:r w:rsidR="00A8737F" w:rsidRPr="00030FE4">
        <w:t xml:space="preserve"> paskirtus asmenis kitais</w:t>
      </w:r>
      <w:r w:rsidRPr="00030FE4">
        <w:t xml:space="preserve">, jei </w:t>
      </w:r>
      <w:r w:rsidR="00A8737F" w:rsidRPr="00030FE4">
        <w:t>paskirtas asmuo</w:t>
      </w:r>
      <w:r w:rsidR="00892E51" w:rsidRPr="00030FE4">
        <w:t>:</w:t>
      </w:r>
    </w:p>
    <w:p w14:paraId="3967B23A" w14:textId="0E639AA8"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D6B6F" w:rsidRPr="00030FE4">
        <w:rPr>
          <w:rFonts w:ascii="Arial" w:hAnsi="Arial" w:cs="Arial"/>
          <w:sz w:val="18"/>
          <w:szCs w:val="18"/>
          <w:lang w:val="lt-LT"/>
        </w:rPr>
        <w:t>nuolat</w:t>
      </w:r>
      <w:r w:rsidR="00892E51" w:rsidRPr="00030FE4">
        <w:rPr>
          <w:rFonts w:ascii="Arial" w:hAnsi="Arial" w:cs="Arial"/>
          <w:sz w:val="18"/>
          <w:szCs w:val="18"/>
          <w:lang w:val="lt-LT"/>
        </w:rPr>
        <w:t xml:space="preserve"> netinkamai organizuoja Darbus</w:t>
      </w:r>
      <w:r w:rsidR="006519EF" w:rsidRPr="00030FE4">
        <w:rPr>
          <w:rFonts w:ascii="Arial" w:hAnsi="Arial" w:cs="Arial"/>
          <w:sz w:val="18"/>
          <w:szCs w:val="18"/>
          <w:lang w:val="lt-LT"/>
        </w:rPr>
        <w:t>;</w:t>
      </w:r>
    </w:p>
    <w:p w14:paraId="5A2D36B5" w14:textId="1E30E70A"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92E51" w:rsidRPr="00030FE4">
        <w:rPr>
          <w:rFonts w:ascii="Arial" w:hAnsi="Arial" w:cs="Arial"/>
          <w:sz w:val="18"/>
          <w:szCs w:val="18"/>
          <w:lang w:val="lt-LT"/>
        </w:rPr>
        <w:t>aplaidžiai vykdo pareigas</w:t>
      </w:r>
      <w:r w:rsidR="006519EF" w:rsidRPr="00030FE4">
        <w:rPr>
          <w:rFonts w:ascii="Arial" w:hAnsi="Arial" w:cs="Arial"/>
          <w:sz w:val="18"/>
          <w:szCs w:val="18"/>
          <w:lang w:val="lt-LT"/>
        </w:rPr>
        <w:t>;</w:t>
      </w:r>
    </w:p>
    <w:p w14:paraId="13989D37" w14:textId="551C3376" w:rsidR="00165C10"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9D6B6F" w:rsidRPr="00030FE4">
        <w:rPr>
          <w:rFonts w:ascii="Arial" w:hAnsi="Arial" w:cs="Arial"/>
          <w:sz w:val="18"/>
          <w:szCs w:val="18"/>
          <w:lang w:val="lt-LT"/>
        </w:rPr>
        <w:t xml:space="preserve">nesugeba užtikrinti </w:t>
      </w:r>
      <w:r w:rsidR="00822CEB" w:rsidRPr="00030FE4">
        <w:rPr>
          <w:rFonts w:ascii="Arial" w:hAnsi="Arial" w:cs="Arial"/>
          <w:sz w:val="18"/>
          <w:szCs w:val="18"/>
          <w:lang w:val="lt-LT"/>
        </w:rPr>
        <w:t>Sutarties sąlygų laikymosi atliekant statybos Darbus</w:t>
      </w:r>
      <w:r w:rsidR="006519EF" w:rsidRPr="00030FE4">
        <w:rPr>
          <w:rFonts w:ascii="Arial" w:hAnsi="Arial" w:cs="Arial"/>
          <w:sz w:val="18"/>
          <w:szCs w:val="18"/>
          <w:lang w:val="lt-LT"/>
        </w:rPr>
        <w:t>;</w:t>
      </w:r>
    </w:p>
    <w:p w14:paraId="60D40A31" w14:textId="4448FBEF"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165C10" w:rsidRPr="00030FE4">
        <w:rPr>
          <w:rFonts w:ascii="Arial" w:hAnsi="Arial" w:cs="Arial"/>
          <w:sz w:val="18"/>
          <w:szCs w:val="18"/>
          <w:lang w:val="lt-LT"/>
        </w:rPr>
        <w:t>tampa žinoma</w:t>
      </w:r>
      <w:r w:rsidR="006C0200" w:rsidRPr="00030FE4">
        <w:rPr>
          <w:rFonts w:ascii="Arial" w:hAnsi="Arial" w:cs="Arial"/>
          <w:sz w:val="18"/>
          <w:szCs w:val="18"/>
          <w:lang w:val="lt-LT"/>
        </w:rPr>
        <w:t xml:space="preserve"> arba kyla pagrįstų abejonių</w:t>
      </w:r>
      <w:r w:rsidR="00165C10" w:rsidRPr="00030FE4">
        <w:rPr>
          <w:rFonts w:ascii="Arial" w:hAnsi="Arial" w:cs="Arial"/>
          <w:sz w:val="18"/>
          <w:szCs w:val="18"/>
          <w:lang w:val="lt-LT"/>
        </w:rPr>
        <w:t>, kad yra įvykdęs korupcinio pobūdžio veik</w:t>
      </w:r>
      <w:r w:rsidR="006519EF" w:rsidRPr="00030FE4">
        <w:rPr>
          <w:rFonts w:ascii="Arial" w:hAnsi="Arial" w:cs="Arial"/>
          <w:sz w:val="18"/>
          <w:szCs w:val="18"/>
          <w:lang w:val="lt-LT"/>
        </w:rPr>
        <w:t>ą;</w:t>
      </w:r>
    </w:p>
    <w:p w14:paraId="4197D104" w14:textId="57F57102" w:rsidR="002934C9"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822CEB" w:rsidRPr="00030FE4">
        <w:rPr>
          <w:rFonts w:ascii="Arial" w:hAnsi="Arial" w:cs="Arial"/>
          <w:sz w:val="18"/>
          <w:szCs w:val="18"/>
          <w:lang w:val="lt-LT"/>
        </w:rPr>
        <w:t>savo elgesiu kelia grėsmę saugai darbe, sveikatai</w:t>
      </w:r>
      <w:r w:rsidR="005F4A47" w:rsidRPr="00030FE4">
        <w:rPr>
          <w:rFonts w:ascii="Arial" w:hAnsi="Arial" w:cs="Arial"/>
          <w:sz w:val="18"/>
          <w:szCs w:val="18"/>
          <w:lang w:val="lt-LT"/>
        </w:rPr>
        <w:t>,</w:t>
      </w:r>
      <w:r w:rsidR="00822CEB" w:rsidRPr="00030FE4">
        <w:rPr>
          <w:rFonts w:ascii="Arial" w:hAnsi="Arial" w:cs="Arial"/>
          <w:sz w:val="18"/>
          <w:szCs w:val="18"/>
          <w:lang w:val="lt-LT"/>
        </w:rPr>
        <w:t xml:space="preserve"> aplinkai</w:t>
      </w:r>
      <w:r w:rsidR="005F4A47" w:rsidRPr="00030FE4">
        <w:rPr>
          <w:rFonts w:ascii="Arial" w:hAnsi="Arial" w:cs="Arial"/>
          <w:sz w:val="18"/>
          <w:szCs w:val="18"/>
          <w:lang w:val="lt-LT"/>
        </w:rPr>
        <w:t xml:space="preserve"> ir turtui</w:t>
      </w:r>
      <w:r w:rsidR="00822CEB" w:rsidRPr="00030FE4">
        <w:rPr>
          <w:rFonts w:ascii="Arial" w:hAnsi="Arial" w:cs="Arial"/>
          <w:sz w:val="18"/>
          <w:szCs w:val="18"/>
          <w:lang w:val="lt-LT"/>
        </w:rPr>
        <w:t>.</w:t>
      </w:r>
    </w:p>
    <w:p w14:paraId="783A70C6" w14:textId="7B60E142" w:rsidR="004C24EB" w:rsidRPr="00030FE4" w:rsidRDefault="00A51BF8" w:rsidP="00C018E2">
      <w:pPr>
        <w:pStyle w:val="ListParagraph"/>
      </w:pPr>
      <w:r w:rsidRPr="00030FE4">
        <w:t xml:space="preserve">Užsakovas iki statybos Darbų pradžios </w:t>
      </w:r>
      <w:r w:rsidR="009259CA" w:rsidRPr="00030FE4">
        <w:t xml:space="preserve">Rangovui </w:t>
      </w:r>
      <w:r w:rsidR="00E008D0" w:rsidRPr="00030FE4">
        <w:t xml:space="preserve">turi </w:t>
      </w:r>
      <w:r w:rsidRPr="00030FE4">
        <w:t>pateik</w:t>
      </w:r>
      <w:r w:rsidR="00E008D0" w:rsidRPr="00030FE4">
        <w:t>ti</w:t>
      </w:r>
      <w:r w:rsidRPr="00030FE4">
        <w:t xml:space="preserve"> savo </w:t>
      </w:r>
      <w:r w:rsidR="00E4780C" w:rsidRPr="00030FE4">
        <w:t xml:space="preserve">techninės priežiūros </w:t>
      </w:r>
      <w:r w:rsidR="001D7C75" w:rsidRPr="00030FE4">
        <w:t>grupės narių</w:t>
      </w:r>
      <w:r w:rsidRPr="00030FE4">
        <w:t xml:space="preserve"> sąrašą (pareigas, vardus, pavardes ir telefono numerius)</w:t>
      </w:r>
      <w:r w:rsidR="009259CA" w:rsidRPr="00030FE4">
        <w:t>, kurie turi teisę be atskiro leidimo lankytis S</w:t>
      </w:r>
      <w:r w:rsidRPr="00030FE4">
        <w:t xml:space="preserve">tatybvietėje ir </w:t>
      </w:r>
      <w:r w:rsidR="009259CA" w:rsidRPr="00030FE4">
        <w:t xml:space="preserve">priimti sprendimus </w:t>
      </w:r>
      <w:r w:rsidRPr="00030FE4">
        <w:t>pagal pareigas priskirtos kompetencijos ribose.</w:t>
      </w:r>
      <w:r w:rsidR="00755FCB" w:rsidRPr="00030FE4">
        <w:t xml:space="preserve"> </w:t>
      </w:r>
      <w:r w:rsidR="00772130" w:rsidRPr="00030FE4">
        <w:t xml:space="preserve">Jei atliekant Darbus, teisės aktų nustatyta tvarka turi būti atliekama Objekto statybos techninė priežiūra, </w:t>
      </w:r>
      <w:r w:rsidR="004C24EB" w:rsidRPr="00030FE4">
        <w:t xml:space="preserve">Užsakovas </w:t>
      </w:r>
      <w:r w:rsidRPr="00030FE4">
        <w:t>sąraše taip pat</w:t>
      </w:r>
      <w:r w:rsidR="004C24EB" w:rsidRPr="00030FE4">
        <w:t xml:space="preserve"> nurod</w:t>
      </w:r>
      <w:r w:rsidRPr="00030FE4">
        <w:t>o</w:t>
      </w:r>
      <w:r w:rsidR="004C24EB" w:rsidRPr="00030FE4">
        <w:t xml:space="preserve"> asmenis, kurie vykdys Objekto statybos techninę priežiūrą.</w:t>
      </w:r>
      <w:r w:rsidR="001D7C75" w:rsidRPr="00030FE4">
        <w:t xml:space="preserve"> Pateiktą sąrašą Užsakovo atstovas turi teisę bet kada pakeisti</w:t>
      </w:r>
      <w:r w:rsidR="005943D2" w:rsidRPr="00030FE4">
        <w:t>,</w:t>
      </w:r>
      <w:r w:rsidR="001D7C75" w:rsidRPr="00030FE4">
        <w:t xml:space="preserve"> apie tai informuodamas Rangovą.</w:t>
      </w:r>
    </w:p>
    <w:p w14:paraId="0734EB47" w14:textId="77777777" w:rsidR="008530EC" w:rsidRPr="00030FE4" w:rsidRDefault="008530EC" w:rsidP="008530EC">
      <w:pPr>
        <w:ind w:left="360" w:firstLine="0"/>
        <w:rPr>
          <w:rFonts w:ascii="Arial" w:hAnsi="Arial" w:cs="Arial"/>
          <w:lang w:val="lt-LT"/>
        </w:rPr>
      </w:pPr>
    </w:p>
    <w:p w14:paraId="75055277" w14:textId="6E944F5C" w:rsidR="00C75D13" w:rsidRPr="00030FE4" w:rsidRDefault="00C75D13" w:rsidP="007F51D0">
      <w:pPr>
        <w:pStyle w:val="Heading2"/>
      </w:pPr>
      <w:bookmarkStart w:id="108" w:name="_Toc75873516"/>
      <w:bookmarkStart w:id="109" w:name="_Toc106541699"/>
      <w:r w:rsidRPr="00030FE4">
        <w:t>Statybvietė</w:t>
      </w:r>
      <w:bookmarkEnd w:id="108"/>
      <w:bookmarkEnd w:id="109"/>
    </w:p>
    <w:p w14:paraId="16016F12" w14:textId="5C2D1E03" w:rsidR="00B70A1F" w:rsidRPr="00030FE4" w:rsidRDefault="00C75D13" w:rsidP="00C018E2">
      <w:pPr>
        <w:pStyle w:val="ListParagraph"/>
      </w:pPr>
      <w:r w:rsidRPr="00030FE4">
        <w:t xml:space="preserve">Užsakovas </w:t>
      </w:r>
      <w:r w:rsidR="00085A40" w:rsidRPr="00030FE4">
        <w:t>suteikia teisę Rangovui</w:t>
      </w:r>
      <w:r w:rsidR="00375740" w:rsidRPr="00030FE4">
        <w:t xml:space="preserve"> </w:t>
      </w:r>
      <w:r w:rsidRPr="00030FE4">
        <w:t>naudotis Darbų atlikimui reikalinga Statybviete Užsakovo nuosavybės, nuomos ir (arba) kita teise valdomų žemės sklypų, kuriuose yra Objektas, taip pat Objektui nustatytų apsaugos zonų ir (arba) servitutų ribose, Grafike nustatytais terminais.</w:t>
      </w:r>
    </w:p>
    <w:p w14:paraId="3527DA5C" w14:textId="0A4FE986" w:rsidR="00C92575" w:rsidRPr="00030FE4" w:rsidRDefault="00D749BA" w:rsidP="00C018E2">
      <w:pPr>
        <w:pStyle w:val="ListParagraph"/>
      </w:pPr>
      <w:r w:rsidRPr="00030FE4">
        <w:t xml:space="preserve">Statybvietė Rangovui perduodama </w:t>
      </w:r>
      <w:r w:rsidR="00157F8B" w:rsidRPr="00030FE4">
        <w:t>ab</w:t>
      </w:r>
      <w:r w:rsidR="000B3EBD" w:rsidRPr="00030FE4">
        <w:t>i</w:t>
      </w:r>
      <w:r w:rsidR="00157F8B" w:rsidRPr="00030FE4">
        <w:t xml:space="preserve">em Šalims </w:t>
      </w:r>
      <w:r w:rsidRPr="00030FE4">
        <w:t>pasirašant Statybvietės priėmimo – perdavimo aktą</w:t>
      </w:r>
      <w:r w:rsidR="00F15013" w:rsidRPr="00030FE4">
        <w:t>, kuriame pažymėt</w:t>
      </w:r>
      <w:r w:rsidR="004D4906" w:rsidRPr="00030FE4">
        <w:t>a</w:t>
      </w:r>
      <w:r w:rsidR="00F15013" w:rsidRPr="00030FE4">
        <w:t xml:space="preserve"> Statybvietės teritorija ir jos ribos</w:t>
      </w:r>
      <w:r w:rsidR="00FB5E4E" w:rsidRPr="00030FE4">
        <w:t>. Prie Statybvietės priėmimo – perdavimo akto</w:t>
      </w:r>
      <w:r w:rsidR="00BC12CD" w:rsidRPr="00030FE4">
        <w:t xml:space="preserve"> pridedamos Statybvietės foto nuotraukos pagal </w:t>
      </w:r>
      <w:r w:rsidR="007D6BCA" w:rsidRPr="00030FE4">
        <w:t>Sutarties bendrųjų s</w:t>
      </w:r>
      <w:r w:rsidR="00BC12CD" w:rsidRPr="00030FE4">
        <w:t xml:space="preserve">ąlygų </w:t>
      </w:r>
      <w:r w:rsidR="007D6BCA" w:rsidRPr="00030FE4">
        <w:t>5</w:t>
      </w:r>
      <w:r w:rsidR="00BC12CD" w:rsidRPr="00030FE4">
        <w:t xml:space="preserve">.3 </w:t>
      </w:r>
      <w:r w:rsidR="007D6BCA" w:rsidRPr="00030FE4">
        <w:t>punktą</w:t>
      </w:r>
      <w:r w:rsidRPr="00030FE4">
        <w:t>.</w:t>
      </w:r>
      <w:r w:rsidR="00644993" w:rsidRPr="00030FE4">
        <w:t xml:space="preserve"> </w:t>
      </w:r>
    </w:p>
    <w:p w14:paraId="0A63E1C3" w14:textId="715A6D81" w:rsidR="00C75D13" w:rsidRPr="00030FE4" w:rsidRDefault="00C75D13" w:rsidP="00C018E2">
      <w:pPr>
        <w:pStyle w:val="ListParagraph"/>
      </w:pPr>
      <w:r w:rsidRPr="00030FE4">
        <w:t>Jei Sutartyje nurodytų Statybvietės naudojimo sąlygų Rangovui nepakanka Darbams atlikti, Darbų atlikimui trūkstama vieta Rangovas pasirūpina pats savo lėšomis.</w:t>
      </w:r>
    </w:p>
    <w:p w14:paraId="34D8B828" w14:textId="77777777" w:rsidR="00C75D13" w:rsidRPr="00030FE4" w:rsidRDefault="00C75D13" w:rsidP="00C018E2">
      <w:pPr>
        <w:pStyle w:val="ListParagraph"/>
      </w:pPr>
      <w:r w:rsidRPr="00030FE4">
        <w:t>Darbų vykdymo metu Rangovas turi:</w:t>
      </w:r>
    </w:p>
    <w:p w14:paraId="791D977B" w14:textId="61AEAF11"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75D13" w:rsidRPr="00030FE4">
        <w:rPr>
          <w:rFonts w:ascii="Arial" w:hAnsi="Arial" w:cs="Arial"/>
          <w:sz w:val="18"/>
          <w:szCs w:val="18"/>
          <w:lang w:val="lt-LT"/>
        </w:rPr>
        <w:t xml:space="preserve">Statybvietę naudoti tik Darbų atlikimui, garantuoti joje teisėtą bei saugų darbą, priešgaisrinę ir aplinkos apsaugą bei darbo higieną; </w:t>
      </w:r>
    </w:p>
    <w:p w14:paraId="7F494D24" w14:textId="6B60EC5D"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75D13" w:rsidRPr="00030FE4">
        <w:rPr>
          <w:rFonts w:ascii="Arial" w:hAnsi="Arial" w:cs="Arial"/>
          <w:sz w:val="18"/>
          <w:szCs w:val="18"/>
          <w:lang w:val="lt-LT"/>
        </w:rPr>
        <w:t xml:space="preserve">Statybvietėje įrengti reikalingas darbų vietas, įrenginius, aptvėrimus, ženklus ir atlikti kitus su tuo susijusius </w:t>
      </w:r>
      <w:r w:rsidR="00024235" w:rsidRPr="00030FE4">
        <w:rPr>
          <w:rFonts w:ascii="Arial" w:hAnsi="Arial" w:cs="Arial"/>
          <w:sz w:val="18"/>
          <w:szCs w:val="18"/>
          <w:lang w:val="lt-LT"/>
        </w:rPr>
        <w:t>D</w:t>
      </w:r>
      <w:r w:rsidR="00C75D13" w:rsidRPr="00030FE4">
        <w:rPr>
          <w:rFonts w:ascii="Arial" w:hAnsi="Arial" w:cs="Arial"/>
          <w:sz w:val="18"/>
          <w:szCs w:val="18"/>
          <w:lang w:val="lt-LT"/>
        </w:rPr>
        <w:t>arbus;</w:t>
      </w:r>
    </w:p>
    <w:p w14:paraId="3A2165A0" w14:textId="71684AAA"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C75D13" w:rsidRPr="00030FE4">
        <w:rPr>
          <w:rFonts w:ascii="Arial" w:hAnsi="Arial" w:cs="Arial"/>
          <w:sz w:val="18"/>
          <w:szCs w:val="18"/>
          <w:lang w:val="lt-LT"/>
        </w:rPr>
        <w:t>visą laiką užtikrinti Statybvietės tinkamą būklę, švarą ir pašalinti iš jos visus kliuvinius, tinkamai saugoti arba pašalinti iš Statybvietės visus nebereikalingus įrengimus, medžiagas, duženas, šiukšles/atliekas, laikinus statinius ir laikinus Darbus;</w:t>
      </w:r>
    </w:p>
    <w:p w14:paraId="2E44753B" w14:textId="6ABA69A0"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C75D13" w:rsidRPr="00030FE4">
        <w:rPr>
          <w:rFonts w:ascii="Arial" w:hAnsi="Arial" w:cs="Arial"/>
          <w:sz w:val="18"/>
          <w:szCs w:val="18"/>
          <w:lang w:val="lt-LT"/>
        </w:rPr>
        <w:t>užtikrinti laisvą Užsakovo</w:t>
      </w:r>
      <w:r w:rsidR="00566756" w:rsidRPr="00030FE4">
        <w:rPr>
          <w:rFonts w:ascii="Arial" w:hAnsi="Arial" w:cs="Arial"/>
          <w:sz w:val="18"/>
          <w:szCs w:val="18"/>
          <w:lang w:val="lt-LT"/>
        </w:rPr>
        <w:t xml:space="preserve"> atstovo ir jo raštu</w:t>
      </w:r>
      <w:r w:rsidR="00C75D13" w:rsidRPr="00030FE4">
        <w:rPr>
          <w:rFonts w:ascii="Arial" w:hAnsi="Arial" w:cs="Arial"/>
          <w:sz w:val="18"/>
          <w:szCs w:val="18"/>
          <w:lang w:val="lt-LT"/>
        </w:rPr>
        <w:t xml:space="preserve"> nurodytų asmenų patekimą į Statybvietę, taip pat sudaryti sąlygas Užsakovui ar jo nurodytiems asmenims atlikti kitus Statybvietėje reikalingus atlikti darbus, kurių Rangovas neatlieka;</w:t>
      </w:r>
    </w:p>
    <w:p w14:paraId="13522490" w14:textId="165FF09F"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75D13" w:rsidRPr="00030FE4">
        <w:rPr>
          <w:rFonts w:ascii="Arial" w:hAnsi="Arial" w:cs="Arial"/>
          <w:sz w:val="18"/>
          <w:szCs w:val="18"/>
          <w:lang w:val="lt-LT"/>
        </w:rPr>
        <w:t>atlikus Darbus, atstatyti Statybvietę į iki Darbų atlikimo buvusią būklę, išskyrus atvejus, kai dėl objektyvių priežasčių to negalima padaryti arba Sutart</w:t>
      </w:r>
      <w:r w:rsidR="00F243D3" w:rsidRPr="00030FE4">
        <w:rPr>
          <w:rFonts w:ascii="Arial" w:hAnsi="Arial" w:cs="Arial"/>
          <w:sz w:val="18"/>
          <w:szCs w:val="18"/>
          <w:lang w:val="lt-LT"/>
        </w:rPr>
        <w:t>yje</w:t>
      </w:r>
      <w:r w:rsidR="001B78C3" w:rsidRPr="00030FE4">
        <w:rPr>
          <w:rFonts w:ascii="Arial" w:hAnsi="Arial" w:cs="Arial"/>
          <w:sz w:val="18"/>
          <w:szCs w:val="18"/>
          <w:lang w:val="lt-LT"/>
        </w:rPr>
        <w:t xml:space="preserve"> nurodyta kitaip</w:t>
      </w:r>
      <w:r w:rsidR="00024235" w:rsidRPr="00030FE4">
        <w:rPr>
          <w:rFonts w:ascii="Arial" w:hAnsi="Arial" w:cs="Arial"/>
          <w:sz w:val="18"/>
          <w:szCs w:val="18"/>
          <w:lang w:val="lt-LT"/>
        </w:rPr>
        <w:t>.</w:t>
      </w:r>
    </w:p>
    <w:p w14:paraId="515170C4" w14:textId="4D7C13E4" w:rsidR="00E63CA8" w:rsidRPr="00030FE4" w:rsidRDefault="00E63CA8" w:rsidP="00C018E2">
      <w:pPr>
        <w:pStyle w:val="ListParagraph"/>
      </w:pPr>
      <w:r w:rsidRPr="00030FE4">
        <w:t>Atliekant Darbus (</w:t>
      </w:r>
      <w:r w:rsidR="004D4906" w:rsidRPr="00030FE4">
        <w:t>elektros</w:t>
      </w:r>
      <w:r w:rsidRPr="00030FE4">
        <w:t xml:space="preserve"> oro linijų ir kabelių linijų</w:t>
      </w:r>
      <w:r w:rsidR="007F50D3" w:rsidRPr="00030FE4">
        <w:t xml:space="preserve"> atskirus pavojingus ruožus, Darbo zonas</w:t>
      </w:r>
      <w:r w:rsidRPr="00030FE4">
        <w:t>) Rangovas turi</w:t>
      </w:r>
      <w:r w:rsidR="00711B02" w:rsidRPr="00030FE4">
        <w:t xml:space="preserve"> perduotą Statybvietę aptverti</w:t>
      </w:r>
      <w:r w:rsidR="005A75F4" w:rsidRPr="00030FE4">
        <w:t>,</w:t>
      </w:r>
      <w:r w:rsidR="00711B02" w:rsidRPr="00030FE4">
        <w:t xml:space="preserve"> </w:t>
      </w:r>
      <w:r w:rsidR="005A75F4" w:rsidRPr="00030FE4">
        <w:t xml:space="preserve">užtikrinti, kad leidimo neturintys asmenys nepatektų į Darbų zoną, taip pat </w:t>
      </w:r>
      <w:r w:rsidRPr="00030FE4">
        <w:t>užtikrinti Statybvietės ir joje esančio Užsakovo bei tretiesiems asmenims priklausančio tu</w:t>
      </w:r>
      <w:r w:rsidR="00711B02" w:rsidRPr="00030FE4">
        <w:t>rto apsaugą</w:t>
      </w:r>
      <w:r w:rsidR="0057643B" w:rsidRPr="00030FE4">
        <w:t xml:space="preserve"> visą parą</w:t>
      </w:r>
      <w:r w:rsidR="009A1473" w:rsidRPr="00030FE4">
        <w:t xml:space="preserve"> bei vykdyti kitus fizinės saugos reikalavimus (jei tokie numatyti Sutart</w:t>
      </w:r>
      <w:r w:rsidR="00794D35" w:rsidRPr="00030FE4">
        <w:t>yje</w:t>
      </w:r>
      <w:r w:rsidR="009A1473" w:rsidRPr="00030FE4">
        <w:t xml:space="preserve"> ir </w:t>
      </w:r>
      <w:r w:rsidR="00794D35" w:rsidRPr="00030FE4">
        <w:t>(</w:t>
      </w:r>
      <w:r w:rsidR="009A1473" w:rsidRPr="00030FE4">
        <w:t>arba</w:t>
      </w:r>
      <w:r w:rsidR="00794D35" w:rsidRPr="00030FE4">
        <w:t>)</w:t>
      </w:r>
      <w:r w:rsidR="009A1473" w:rsidRPr="00030FE4">
        <w:t xml:space="preserve"> teisės aktuose).</w:t>
      </w:r>
    </w:p>
    <w:p w14:paraId="3C6001D8" w14:textId="206BC6AC" w:rsidR="00C75D13" w:rsidRPr="00030FE4" w:rsidRDefault="00C75D13" w:rsidP="00C018E2">
      <w:pPr>
        <w:pStyle w:val="ListParagraph"/>
      </w:pPr>
      <w:r w:rsidRPr="00030FE4">
        <w:lastRenderedPageBreak/>
        <w:t xml:space="preserve">Kai Statybvietė patenka į tretiesiems asmenims priklausančius žemės sklypus ir teritorijas, Rangovas teisės aktų nustatyta tvarka turi jų savininkus ar valdytojus informuoti apie Darbų atlikimą. Rangovas taip pat turi žemės sklypų ir teritorijų savininkams ar valdytojams sumokėti kompensaciją už dėl Darbų vykdymo patirtus nuostolius, </w:t>
      </w:r>
      <w:r w:rsidR="00E4780C" w:rsidRPr="00030FE4">
        <w:t xml:space="preserve">kurie atsirado dėl Rangovo veiksmų netinkamai vykdant Sutartį. </w:t>
      </w:r>
    </w:p>
    <w:p w14:paraId="6B980F66" w14:textId="0A8DA98D" w:rsidR="005141FD" w:rsidRPr="00030FE4" w:rsidRDefault="00C75D13" w:rsidP="00C018E2">
      <w:pPr>
        <w:pStyle w:val="ListParagraph"/>
      </w:pPr>
      <w:r w:rsidRPr="00030FE4">
        <w:t>Statybvietėje Rangovas turi teisę patiekti, iškrauti, priimti ir sandėliuoti bei saugoti statybos Darbams reikalingus Įrenginius, Medžiagas ir techniką, taip pat įrengti laikinus statinius (prieš tai gavęs raštišką Užsakovo sutikimą), kurie reikalingi statybos Darbams atlikti ir Įrenginiams, Medžiagoms bei asmeninėms apsaugos priemonėms saugoti ar Darbams organizuoti.</w:t>
      </w:r>
      <w:r w:rsidR="005141FD" w:rsidRPr="00030FE4">
        <w:t xml:space="preserve"> </w:t>
      </w:r>
      <w:r w:rsidR="000A2867" w:rsidRPr="00030FE4">
        <w:t>Rangovas atsako už Statybvietės ir joje esančio turto (įskaitant Įrenginius, Medžiagas ir techniką) apsaugą, saugos ir tvarkos Statybvietėje palaikymą.</w:t>
      </w:r>
    </w:p>
    <w:p w14:paraId="04F2A9B7" w14:textId="1997AB6A" w:rsidR="000A2867" w:rsidRPr="00030FE4" w:rsidRDefault="000A2867" w:rsidP="00C018E2">
      <w:pPr>
        <w:pStyle w:val="ListParagraph"/>
      </w:pPr>
      <w:r w:rsidRPr="00030FE4">
        <w:t>Rangovas Statybvietėje privalo tvarkingai laikyti ar sandėliuoti Įrenginius, Medžiagas ir techniką, o nereikalingus ar perteklinius jų kiekius nedelsdamas pašalinti iš Statybvietės. Rangovas privalo kasdien valyti Statybvietę ir kitas teritorijas, užterštas dėl Darbų vykdymo. Rangovas privalo iš Statybvietės pašalinti statybines ir kitokias atliekas, teršalus ir kitokias aplinkai pavojingas medžiagas, kurios gali susidaryti vykdant Darbus, bei tinkamai pildyti tokių atliekų ir medžiagų apskaitos ir sutvarkymo dokumentaciją.</w:t>
      </w:r>
    </w:p>
    <w:p w14:paraId="376F8F52" w14:textId="3DFEBF85" w:rsidR="00AB6A3F" w:rsidRPr="00030FE4" w:rsidRDefault="00AB6A3F" w:rsidP="00C018E2">
      <w:pPr>
        <w:pStyle w:val="ListParagraph"/>
      </w:pPr>
      <w:r w:rsidRPr="00030FE4">
        <w:t xml:space="preserve">Statybvietėje esantys Rangovo darbuotojai turi dėvėti Darbų atlikimui pritaikytus darbo drabužius ir avalynę. Iš </w:t>
      </w:r>
      <w:r w:rsidR="0034208B" w:rsidRPr="00030FE4">
        <w:t>darbuotojų</w:t>
      </w:r>
      <w:r w:rsidRPr="00030FE4">
        <w:t xml:space="preserve"> aprangos turi būti galima atskirti</w:t>
      </w:r>
      <w:r w:rsidR="00040741" w:rsidRPr="00030FE4">
        <w:t>,</w:t>
      </w:r>
      <w:r w:rsidRPr="00030FE4">
        <w:t xml:space="preserve"> iš kokios įmonės yra darbuotojas.</w:t>
      </w:r>
    </w:p>
    <w:p w14:paraId="220D3223" w14:textId="7BA6700D" w:rsidR="000A2867" w:rsidRPr="00030FE4" w:rsidRDefault="000A2867" w:rsidP="00C018E2">
      <w:pPr>
        <w:pStyle w:val="ListParagraph"/>
      </w:pPr>
      <w:r w:rsidRPr="00030FE4">
        <w:t>Rangovas atsako už tai, kad Darbų vykdymas ir Rangovo darbuotojų veikla nepadarytų žalos Statybvietėje esantiems ir Užsakovo dokumentuose arba statybvietės perdavimo-priėmimo akte pažymėtiems statiniams, įrenginiams, inžineriniams tinklams, susisiekimo komunikacijoms ir kitiems daiktams.</w:t>
      </w:r>
    </w:p>
    <w:p w14:paraId="4DDA13EE" w14:textId="42C2DB43" w:rsidR="00C75D13" w:rsidRPr="00030FE4" w:rsidRDefault="00C75D13" w:rsidP="00C018E2">
      <w:pPr>
        <w:pStyle w:val="ListParagraph"/>
      </w:pPr>
      <w:r w:rsidRPr="00030FE4">
        <w:t>Tais atvejais, kai Statybvietėje dirba Užsakovas ar jo nurodyti asmenys, tarp Rangovo ir Užsakovo (arba Užsakovo nurodytų asmenų) gali būti sudaromas atskiras raštiškas susitarimas, kuriame būtų nurodytos tokių darbų atlikimo sąlygos ir tvarka Statybvietėje.</w:t>
      </w:r>
    </w:p>
    <w:p w14:paraId="48627B59" w14:textId="2C13DFFB" w:rsidR="00AB379B" w:rsidRPr="00030FE4" w:rsidRDefault="00AB379B" w:rsidP="00C018E2">
      <w:pPr>
        <w:pStyle w:val="ListParagraph"/>
      </w:pPr>
      <w:r w:rsidRPr="00030FE4">
        <w:t xml:space="preserve">Rangovas privalo užtikrinti ir yra atsakingas už tai, kad visi </w:t>
      </w:r>
      <w:r w:rsidR="00126E07" w:rsidRPr="00030FE4">
        <w:t>S</w:t>
      </w:r>
      <w:r w:rsidRPr="00030FE4">
        <w:t xml:space="preserve">tatybvietėje Darbus atliekantys asmenys turėtų galiojantį Lietuvos Respublikos valstybinio socialinio draudimo įstatymo nustatyta tvarka suformuotą skaidriai dirbančio asmens identifikavimo kodą (toliau - Kodas), o kai jiems Kodas negali būti suformuotas, Kode užšifruojamus duomenis pagrindžiančius dokumentus, arba Rangovo identifikavimo priemonę, ir jį (ją) pateiktų </w:t>
      </w:r>
      <w:r w:rsidR="003F1ED6" w:rsidRPr="00030FE4">
        <w:t>S</w:t>
      </w:r>
      <w:r w:rsidRPr="00030FE4">
        <w:t>tatybos įstatymo nustatytais atvejais ir tvarka</w:t>
      </w:r>
      <w:r w:rsidR="00126E07" w:rsidRPr="00030FE4">
        <w:t xml:space="preserve">. </w:t>
      </w:r>
    </w:p>
    <w:p w14:paraId="3A6E47DC" w14:textId="40203F0F" w:rsidR="00126E07" w:rsidRPr="00030FE4" w:rsidRDefault="00126E07" w:rsidP="00C018E2">
      <w:pPr>
        <w:pStyle w:val="ListParagraph"/>
      </w:pPr>
      <w:r w:rsidRPr="00030FE4">
        <w:t>Statybvietėje gali būti asmenys, kurie:</w:t>
      </w:r>
    </w:p>
    <w:p w14:paraId="4A71E653" w14:textId="447265ED" w:rsidR="00126E07" w:rsidRPr="00030FE4" w:rsidRDefault="00126E07" w:rsidP="00126E07">
      <w:pPr>
        <w:ind w:left="567" w:firstLine="0"/>
        <w:jc w:val="both"/>
        <w:rPr>
          <w:rFonts w:ascii="Arial" w:hAnsi="Arial" w:cs="Arial"/>
          <w:sz w:val="18"/>
          <w:szCs w:val="18"/>
          <w:lang w:val="lt-LT"/>
        </w:rPr>
      </w:pPr>
      <w:r w:rsidRPr="00030FE4">
        <w:rPr>
          <w:rFonts w:ascii="Arial" w:hAnsi="Arial" w:cs="Arial"/>
          <w:sz w:val="18"/>
          <w:szCs w:val="18"/>
          <w:lang w:val="lt-LT"/>
        </w:rPr>
        <w:t>a) turi Kodą arba, kai jiems Kodas negali būti suformuotas, Kode užšifruojamus duomenis pagrindžiančius dokumentus, arba</w:t>
      </w:r>
    </w:p>
    <w:p w14:paraId="73BCFE26" w14:textId="6EDC21AB" w:rsidR="00126E07" w:rsidRPr="00030FE4" w:rsidRDefault="00126E07" w:rsidP="00126E07">
      <w:pPr>
        <w:ind w:left="567" w:firstLine="0"/>
        <w:jc w:val="both"/>
        <w:rPr>
          <w:rFonts w:ascii="Arial" w:hAnsi="Arial" w:cs="Arial"/>
          <w:sz w:val="18"/>
          <w:szCs w:val="18"/>
          <w:lang w:val="lt-LT"/>
        </w:rPr>
      </w:pPr>
      <w:r w:rsidRPr="00030FE4">
        <w:rPr>
          <w:rFonts w:ascii="Arial" w:hAnsi="Arial" w:cs="Arial"/>
          <w:sz w:val="18"/>
          <w:szCs w:val="18"/>
          <w:lang w:val="lt-LT"/>
        </w:rPr>
        <w:t>b) Rangovo nustatyta tvarka užregistravo atvykimo į Statybvietę pradžios laiką ir priežastį ir turi Rangovo nustatytą identifikavimo priemonę.</w:t>
      </w:r>
    </w:p>
    <w:p w14:paraId="7DA6D2DC" w14:textId="77777777" w:rsidR="00356290" w:rsidRPr="00030FE4" w:rsidRDefault="00356290" w:rsidP="00024235">
      <w:pPr>
        <w:ind w:left="360" w:firstLine="0"/>
        <w:rPr>
          <w:rFonts w:ascii="Arial" w:hAnsi="Arial" w:cs="Arial"/>
          <w:lang w:val="lt-LT"/>
        </w:rPr>
      </w:pPr>
    </w:p>
    <w:p w14:paraId="423B74D1" w14:textId="77777777" w:rsidR="004C24EB" w:rsidRPr="00030FE4" w:rsidRDefault="004C24EB" w:rsidP="007F51D0">
      <w:pPr>
        <w:pStyle w:val="Heading2"/>
      </w:pPr>
      <w:bookmarkStart w:id="110" w:name="_Toc438139227"/>
      <w:bookmarkStart w:id="111" w:name="_Toc75873517"/>
      <w:bookmarkStart w:id="112" w:name="_Toc106541700"/>
      <w:bookmarkStart w:id="113" w:name="_Toc339801227"/>
      <w:bookmarkStart w:id="114" w:name="_Toc339801570"/>
      <w:bookmarkStart w:id="115" w:name="_Toc339802132"/>
      <w:bookmarkStart w:id="116" w:name="_Toc339802319"/>
      <w:bookmarkStart w:id="117" w:name="_Toc339802540"/>
      <w:bookmarkEnd w:id="110"/>
      <w:r w:rsidRPr="00030FE4">
        <w:t>Privažiavimo keliai</w:t>
      </w:r>
      <w:bookmarkEnd w:id="111"/>
      <w:bookmarkEnd w:id="112"/>
    </w:p>
    <w:p w14:paraId="7DFD4A37" w14:textId="77777777" w:rsidR="004C24EB" w:rsidRPr="00030FE4" w:rsidRDefault="004C24EB" w:rsidP="00C018E2">
      <w:pPr>
        <w:pStyle w:val="ListParagraph"/>
      </w:pPr>
      <w:r w:rsidRPr="00030FE4">
        <w:t>Rangovas turi rasti jam tinkamus privažiavimo kelius bei maršrutus į Statybvietę ir (arba) juos įrengti. Užsakovas negarantuoja galimybės (išskyrus</w:t>
      </w:r>
      <w:r w:rsidR="00853AE3" w:rsidRPr="00030FE4">
        <w:t>,</w:t>
      </w:r>
      <w:r w:rsidRPr="00030FE4">
        <w:t xml:space="preserve"> kai kelias priklauso</w:t>
      </w:r>
      <w:r w:rsidR="007537D7" w:rsidRPr="00030FE4">
        <w:t xml:space="preserve"> pačiam</w:t>
      </w:r>
      <w:r w:rsidRPr="00030FE4">
        <w:t xml:space="preserve"> Užsakovui) ar tinkamumo naudotis konkrečiu privažiavimo keliu.</w:t>
      </w:r>
    </w:p>
    <w:p w14:paraId="79152D71" w14:textId="77777777" w:rsidR="007914AA" w:rsidRPr="00030FE4" w:rsidRDefault="007914AA" w:rsidP="00C018E2">
      <w:pPr>
        <w:pStyle w:val="ListParagraph"/>
      </w:pPr>
      <w:r w:rsidRPr="00030FE4">
        <w:t>Rangovas savo lėšomis turi įrengti reikalingus privažiavimo kelių ženklus, aptvėrimus, atlikti kitus tinkamam šių kelių naudojimui reikalingus Darbus.</w:t>
      </w:r>
    </w:p>
    <w:p w14:paraId="3C7D45DB" w14:textId="77777777" w:rsidR="00F127AD" w:rsidRPr="00030FE4" w:rsidRDefault="004C24EB" w:rsidP="00C018E2">
      <w:pPr>
        <w:pStyle w:val="ListParagraph"/>
      </w:pPr>
      <w:r w:rsidRPr="00030FE4">
        <w:t>Privažiavimo į Statybvietę keliais Rangovas privalo naudotis tinkamai, atsižvelgdamas į konkrečias aplinkybes ir esamą situaciją</w:t>
      </w:r>
      <w:r w:rsidR="007914AA" w:rsidRPr="00030FE4">
        <w:t>.</w:t>
      </w:r>
    </w:p>
    <w:p w14:paraId="2CEDBB80" w14:textId="77777777" w:rsidR="004C24EB" w:rsidRPr="00030FE4" w:rsidRDefault="007914AA" w:rsidP="00C018E2">
      <w:pPr>
        <w:pStyle w:val="ListParagraph"/>
      </w:pPr>
      <w:r w:rsidRPr="00030FE4">
        <w:t>Rangovas turi</w:t>
      </w:r>
      <w:r w:rsidR="004C24EB" w:rsidRPr="00030FE4">
        <w:t>:</w:t>
      </w:r>
    </w:p>
    <w:p w14:paraId="373EE848" w14:textId="3AD6EA20" w:rsidR="004C24EB"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7914AA" w:rsidRPr="00030FE4">
        <w:rPr>
          <w:rFonts w:ascii="Arial" w:hAnsi="Arial" w:cs="Arial"/>
          <w:sz w:val="18"/>
          <w:szCs w:val="18"/>
          <w:lang w:val="lt-LT"/>
        </w:rPr>
        <w:t>užtikrinti privažiavimo kelių</w:t>
      </w:r>
      <w:r w:rsidR="004C24EB" w:rsidRPr="00030FE4">
        <w:rPr>
          <w:rFonts w:ascii="Arial" w:hAnsi="Arial" w:cs="Arial"/>
          <w:sz w:val="18"/>
          <w:szCs w:val="18"/>
          <w:lang w:val="lt-LT"/>
        </w:rPr>
        <w:t xml:space="preserve">, kuriais važiuoja Rangovo transportas, </w:t>
      </w:r>
      <w:r w:rsidR="007914AA" w:rsidRPr="00030FE4">
        <w:rPr>
          <w:rFonts w:ascii="Arial" w:hAnsi="Arial" w:cs="Arial"/>
          <w:sz w:val="18"/>
          <w:szCs w:val="18"/>
          <w:lang w:val="lt-LT"/>
        </w:rPr>
        <w:t>apsaugą</w:t>
      </w:r>
      <w:r w:rsidR="004C24EB" w:rsidRPr="00030FE4">
        <w:rPr>
          <w:rFonts w:ascii="Arial" w:hAnsi="Arial" w:cs="Arial"/>
          <w:sz w:val="18"/>
          <w:szCs w:val="18"/>
          <w:lang w:val="lt-LT"/>
        </w:rPr>
        <w:t xml:space="preserve"> nuo šio transporto ir Rangovo personalo keliamos žalos;</w:t>
      </w:r>
    </w:p>
    <w:p w14:paraId="0361D047" w14:textId="2D43EB5B" w:rsidR="007914AA"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7914AA" w:rsidRPr="00030FE4">
        <w:rPr>
          <w:rFonts w:ascii="Arial" w:hAnsi="Arial" w:cs="Arial"/>
          <w:sz w:val="18"/>
          <w:szCs w:val="18"/>
          <w:lang w:val="lt-LT"/>
        </w:rPr>
        <w:t xml:space="preserve">užtikrinti, kad </w:t>
      </w:r>
      <w:r w:rsidR="004C24EB" w:rsidRPr="00030FE4">
        <w:rPr>
          <w:rFonts w:ascii="Arial" w:hAnsi="Arial" w:cs="Arial"/>
          <w:sz w:val="18"/>
          <w:szCs w:val="18"/>
          <w:lang w:val="lt-LT"/>
        </w:rPr>
        <w:t>privažiavimo keliais netrukdomai ir saugiai galėtų naudotis Užsakovas, kiti Statybvietėje dirbantys rangovai, bei asmenys</w:t>
      </w:r>
      <w:r w:rsidR="00521550" w:rsidRPr="00030FE4">
        <w:rPr>
          <w:rFonts w:ascii="Arial" w:hAnsi="Arial" w:cs="Arial"/>
          <w:sz w:val="18"/>
          <w:szCs w:val="18"/>
          <w:lang w:val="lt-LT"/>
        </w:rPr>
        <w:t>, kuriems šie keliai yra skirti;</w:t>
      </w:r>
      <w:r w:rsidR="004C24EB" w:rsidRPr="00030FE4">
        <w:rPr>
          <w:rFonts w:ascii="Arial" w:hAnsi="Arial" w:cs="Arial"/>
          <w:sz w:val="18"/>
          <w:szCs w:val="18"/>
          <w:lang w:val="lt-LT"/>
        </w:rPr>
        <w:t xml:space="preserve"> </w:t>
      </w:r>
    </w:p>
    <w:p w14:paraId="5A7FD728" w14:textId="46A945B2" w:rsidR="00521550"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4C24EB" w:rsidRPr="00030FE4">
        <w:rPr>
          <w:rFonts w:ascii="Arial" w:hAnsi="Arial" w:cs="Arial"/>
          <w:sz w:val="18"/>
          <w:szCs w:val="18"/>
          <w:lang w:val="lt-LT"/>
        </w:rPr>
        <w:t>užtikrinti privažiavimo kelių tinkamą būklę, švarą ir pašalinti iš jų visus kliuvini</w:t>
      </w:r>
      <w:r w:rsidR="00521550" w:rsidRPr="00030FE4">
        <w:rPr>
          <w:rFonts w:ascii="Arial" w:hAnsi="Arial" w:cs="Arial"/>
          <w:sz w:val="18"/>
          <w:szCs w:val="18"/>
          <w:lang w:val="lt-LT"/>
        </w:rPr>
        <w:t>us;</w:t>
      </w:r>
    </w:p>
    <w:p w14:paraId="756E0F8A" w14:textId="6E9C02FA" w:rsidR="00521550"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1550" w:rsidRPr="00030FE4">
        <w:rPr>
          <w:rFonts w:ascii="Arial" w:hAnsi="Arial" w:cs="Arial"/>
          <w:sz w:val="18"/>
          <w:szCs w:val="18"/>
          <w:lang w:val="lt-LT"/>
        </w:rPr>
        <w:t>apsaugoti aplink privažiavimo kelius esančias teritorijas ir objektus nuo Rangovo transporto sukeliamų dulkių.</w:t>
      </w:r>
    </w:p>
    <w:p w14:paraId="1A57248F" w14:textId="20D3F9E6" w:rsidR="004C24EB" w:rsidRPr="00030FE4" w:rsidRDefault="007914AA" w:rsidP="00C018E2">
      <w:pPr>
        <w:pStyle w:val="ListParagraph"/>
      </w:pPr>
      <w:r w:rsidRPr="00030FE4">
        <w:t>B</w:t>
      </w:r>
      <w:r w:rsidR="004C24EB" w:rsidRPr="00030FE4">
        <w:t>aigęs Darbus</w:t>
      </w:r>
      <w:r w:rsidRPr="00030FE4">
        <w:t>,</w:t>
      </w:r>
      <w:r w:rsidR="004C24EB" w:rsidRPr="00030FE4">
        <w:t xml:space="preserve"> privažiavimo kelius </w:t>
      </w:r>
      <w:r w:rsidRPr="00030FE4">
        <w:t xml:space="preserve">Rangovas </w:t>
      </w:r>
      <w:r w:rsidR="004C24EB" w:rsidRPr="00030FE4">
        <w:t>turi atstatyti į iki Darbų atlikimo buvusią jų būklę, išskyrus atvejus, kai Sutart</w:t>
      </w:r>
      <w:r w:rsidR="00BB420A" w:rsidRPr="00030FE4">
        <w:t>yje</w:t>
      </w:r>
      <w:r w:rsidR="004C24EB" w:rsidRPr="00030FE4">
        <w:t xml:space="preserve"> ar Techniniame </w:t>
      </w:r>
      <w:r w:rsidR="00ED014F">
        <w:t xml:space="preserve">darbo </w:t>
      </w:r>
      <w:r w:rsidR="004C24EB" w:rsidRPr="00030FE4">
        <w:t xml:space="preserve">projekte nurodyta kitaip </w:t>
      </w:r>
      <w:r w:rsidR="000350D0" w:rsidRPr="00030FE4">
        <w:t>arba su kelio savininku ar valdytoju Rangovas raštiškai nesusitarė kitaip</w:t>
      </w:r>
      <w:r w:rsidR="004C24EB" w:rsidRPr="00030FE4">
        <w:t>.</w:t>
      </w:r>
    </w:p>
    <w:p w14:paraId="1C224C81" w14:textId="1C34EC24" w:rsidR="0042250A" w:rsidRPr="00030FE4" w:rsidRDefault="0042250A" w:rsidP="00C018E2">
      <w:pPr>
        <w:pStyle w:val="ListParagraph"/>
      </w:pPr>
      <w:r w:rsidRPr="00030FE4">
        <w:t>Rangovas turi pasirūpinti visais su privažiavimo kelių tinkamu naudojimu susijusiais leidimais ir suderinimais, sumokėti reikiamus mokesčius ir kompensacijas.</w:t>
      </w:r>
    </w:p>
    <w:p w14:paraId="3553ECC2" w14:textId="77777777" w:rsidR="00E1434F" w:rsidRPr="00030FE4" w:rsidRDefault="00E1434F" w:rsidP="00971935">
      <w:pPr>
        <w:ind w:left="360" w:firstLine="0"/>
        <w:rPr>
          <w:rFonts w:ascii="Arial" w:hAnsi="Arial" w:cs="Arial"/>
          <w:lang w:val="lt-LT"/>
        </w:rPr>
      </w:pPr>
    </w:p>
    <w:p w14:paraId="6ADDC06F" w14:textId="77777777" w:rsidR="004C24EB" w:rsidRPr="00030FE4" w:rsidRDefault="004C24EB" w:rsidP="007F51D0">
      <w:pPr>
        <w:pStyle w:val="Heading2"/>
      </w:pPr>
      <w:bookmarkStart w:id="118" w:name="_Toc75873518"/>
      <w:bookmarkStart w:id="119" w:name="_Toc106541701"/>
      <w:r w:rsidRPr="00030FE4">
        <w:t>Atjungimai</w:t>
      </w:r>
      <w:bookmarkEnd w:id="118"/>
      <w:bookmarkEnd w:id="119"/>
    </w:p>
    <w:p w14:paraId="582C5EC7" w14:textId="77777777" w:rsidR="004C24EB" w:rsidRPr="00030FE4" w:rsidRDefault="004C24EB" w:rsidP="00C018E2">
      <w:pPr>
        <w:pStyle w:val="ListParagraph"/>
      </w:pPr>
      <w:r w:rsidRPr="00030FE4">
        <w:t>Visi Darbams atlikti reikalingi elektros įrenginių atjungimai Rangovui suteikiami Užsakovo nustatyta tvarka.</w:t>
      </w:r>
    </w:p>
    <w:p w14:paraId="393CED42" w14:textId="77777777" w:rsidR="004C24EB" w:rsidRPr="00030FE4" w:rsidRDefault="004C24EB" w:rsidP="00C018E2">
      <w:pPr>
        <w:pStyle w:val="ListParagraph"/>
      </w:pPr>
      <w:r w:rsidRPr="00030FE4">
        <w:t>Jei Šalys nesusitaria kitaip, Rangovas visus atjungimui reikalingus dokumentus teikia ir visus su atjungimu susijusius veiksmus derina per Užsakovo atstovą.</w:t>
      </w:r>
    </w:p>
    <w:p w14:paraId="7166C534" w14:textId="77777777" w:rsidR="004C24EB" w:rsidRPr="00030FE4" w:rsidRDefault="004C24EB" w:rsidP="00C018E2">
      <w:pPr>
        <w:pStyle w:val="ListParagraph"/>
      </w:pPr>
      <w:r w:rsidRPr="00030FE4">
        <w:t>Likus ne mažiau kaip mėnesiui iki suplanuoto atjungimo pradžios, Rangovas turi pateikti paraišką šiam atjungimui gauti. Jei gavus paraišką paaiškėja, kad toks atjungimas yra negalimas, Šalys derina kitą atjungimo laiką.</w:t>
      </w:r>
    </w:p>
    <w:p w14:paraId="0EA85FFE" w14:textId="70072647" w:rsidR="004C24EB" w:rsidRPr="00030FE4" w:rsidRDefault="00596344" w:rsidP="00C018E2">
      <w:pPr>
        <w:pStyle w:val="ListParagraph"/>
      </w:pPr>
      <w:r>
        <w:t xml:space="preserve">Rangovas yra informuotas, kad elektros įrenginiai gali būti atjungti tik esant palankioms aplinkybėms, atsižvelgiant į esamą </w:t>
      </w:r>
      <w:r w:rsidR="004C24EB" w:rsidRPr="00030FE4">
        <w:t>perdavimo tinklo apkrovimą ir patikimumą. Šios aplinkybės nepriklauso nuo Užsakovo valios, todėl Šalys susitaria, kad bet koks atjungimo laiko nesuderinimas ar elektros įrenginių atjungimo nesuteikimas suplanuotu laiku, negali ir nebus laikomas Darbų sustabdymu dėl Užsakovo kaltės</w:t>
      </w:r>
      <w:r w:rsidR="00845398" w:rsidRPr="00030FE4">
        <w:t>, tačiau tokios aplinkybės turi būti vertinamos sprendžiant netesybų taikymo klausimus.</w:t>
      </w:r>
    </w:p>
    <w:p w14:paraId="5EB24F94" w14:textId="710BFAC2" w:rsidR="006A07B4" w:rsidRPr="00030FE4" w:rsidRDefault="006A07B4" w:rsidP="00C018E2">
      <w:pPr>
        <w:pStyle w:val="ListParagraph"/>
      </w:pPr>
      <w:r>
        <w:t>Rekonstruojamuose ar naujai statomuose O</w:t>
      </w:r>
      <w:r w:rsidR="00DE2112">
        <w:t>b</w:t>
      </w:r>
      <w:r>
        <w:t xml:space="preserve">jektuose Rangovas privalo parengti objektą, jo dalį, atskirus </w:t>
      </w:r>
      <w:r w:rsidR="00427176">
        <w:t>Į</w:t>
      </w:r>
      <w:r>
        <w:t>renginius įjungimui (avarinis įjungimas) ir prijungimui prie elektros tinklo veikiančių įrenginių, pašalinti priežastis, trukdančias saugiam elektros įrenginių įjungimui per Šalių suderintą terminą,</w:t>
      </w:r>
      <w:r w:rsidR="006519EF">
        <w:t xml:space="preserve"> </w:t>
      </w:r>
      <w:r>
        <w:t xml:space="preserve">nurodytą Sutartyje ar jos prieduose, ar </w:t>
      </w:r>
      <w:r w:rsidR="001E7189">
        <w:t>D</w:t>
      </w:r>
      <w:r>
        <w:t xml:space="preserve">arbų paraiškoje. Rangovui per nustatytą laikotarpį, po Užsakovo atstovo pranešimo apie būtinybę parengti Objektą, jo dalį ar įrenginį avariniam įjungimui, neparengus Objekto, jo dalies ar įrenginio avariniam įjungimui, taikoma Sutarties </w:t>
      </w:r>
      <w:r w:rsidR="001E7189" w:rsidRPr="004D3430">
        <w:t>bendrųjų sąlygų 9</w:t>
      </w:r>
      <w:r w:rsidRPr="004D3430">
        <w:t>.4.</w:t>
      </w:r>
      <w:r w:rsidR="004D3430">
        <w:t>5</w:t>
      </w:r>
      <w:r w:rsidRPr="004D3430">
        <w:t xml:space="preserve"> punkto h) papunktyje</w:t>
      </w:r>
      <w:r>
        <w:t xml:space="preserve"> nurodyta bauda už kiekvieną atvejį. Užsakovas taip pat turi teisę reikalauti Rangovo atlyginti visus Užsakovo patirtus nuostolius.</w:t>
      </w:r>
    </w:p>
    <w:p w14:paraId="622CEE59" w14:textId="77777777" w:rsidR="004E3920" w:rsidRPr="00030FE4" w:rsidRDefault="004E3920" w:rsidP="001E7189">
      <w:pPr>
        <w:ind w:left="360" w:firstLine="0"/>
        <w:rPr>
          <w:rFonts w:ascii="Arial" w:hAnsi="Arial" w:cs="Arial"/>
          <w:lang w:val="lt-LT"/>
        </w:rPr>
      </w:pPr>
    </w:p>
    <w:p w14:paraId="6C774FBD" w14:textId="77777777" w:rsidR="004C24EB" w:rsidRPr="00030FE4" w:rsidRDefault="004C24EB" w:rsidP="007F51D0">
      <w:pPr>
        <w:pStyle w:val="Heading2"/>
        <w:rPr>
          <w:szCs w:val="18"/>
        </w:rPr>
      </w:pPr>
      <w:bookmarkStart w:id="120" w:name="_Toc75873519"/>
      <w:bookmarkStart w:id="121" w:name="_Toc106541702"/>
      <w:bookmarkEnd w:id="113"/>
      <w:bookmarkEnd w:id="114"/>
      <w:bookmarkEnd w:id="115"/>
      <w:bookmarkEnd w:id="116"/>
      <w:bookmarkEnd w:id="117"/>
      <w:r w:rsidRPr="00030FE4">
        <w:t>Demontavimas</w:t>
      </w:r>
      <w:bookmarkEnd w:id="120"/>
      <w:bookmarkEnd w:id="121"/>
    </w:p>
    <w:p w14:paraId="383AF5E7" w14:textId="7EB236F0" w:rsidR="004C24EB" w:rsidRPr="00030FE4" w:rsidRDefault="004C24EB" w:rsidP="00C018E2">
      <w:pPr>
        <w:pStyle w:val="ListParagraph"/>
      </w:pPr>
      <w:r w:rsidRPr="00030FE4">
        <w:t xml:space="preserve">Užsakovo reikmėms nereikalingus </w:t>
      </w:r>
      <w:r w:rsidR="000350D0" w:rsidRPr="00030FE4">
        <w:t xml:space="preserve">Rangovo pagal Sutartį </w:t>
      </w:r>
      <w:r w:rsidRPr="00030FE4">
        <w:t>demontuotus įrenginius Rangovas turi išardyti, o susidariusias antrines žaliavas (metalus) Užsakovo vardu, dalyvaujant Užsakovo paskirtajam statinio statybos techniniam prižiūrėtojui ar kitam Užsakovo atstovo nurodytam darbuotojui, perduoti Užsakov</w:t>
      </w:r>
      <w:r w:rsidR="00E4780C" w:rsidRPr="00030FE4">
        <w:t>o</w:t>
      </w:r>
      <w:r w:rsidRPr="00030FE4">
        <w:t xml:space="preserve"> nurodytai žaliavas perdirbančiai įmonei. Rangovas šias žaliavas iki jų perdavimo Užsakovui arba jo nurodytai įmonei, privalo tinkamai saugoti Statybvietėje, taip pat sudaryti sąlygas prie jų privažiuoti (bet kuriai tam tikslui skirtai transporto priemonei), supjaustyti ir išvežti.</w:t>
      </w:r>
    </w:p>
    <w:p w14:paraId="02EF3E82" w14:textId="06CF8999" w:rsidR="00A3130B" w:rsidRPr="00030FE4" w:rsidRDefault="00A3130B" w:rsidP="00C018E2">
      <w:pPr>
        <w:pStyle w:val="ListParagraph"/>
      </w:pPr>
      <w:r w:rsidRPr="00030FE4">
        <w:t>Rangovas demontuodamas Užsakovo įrenginiu, konstrukcijas, medžiagas, kurios bus perduodamos Užsakovui tolimesniam naudojimui, privalo būti atsargus, minėtą įrangą, konstrukcij</w:t>
      </w:r>
      <w:r w:rsidR="008265BE">
        <w:t>as</w:t>
      </w:r>
      <w:r w:rsidRPr="00030FE4">
        <w:t>, medžiagas ir kt. saugoti, demontuoti padarant kuo mažesnę žalą, saugiai ją pervežti į nurodytas vietas, dėti visas pastangas siekiant perduodamą įrangą, konstrukcij</w:t>
      </w:r>
      <w:r w:rsidR="008265BE">
        <w:t>as</w:t>
      </w:r>
      <w:r w:rsidRPr="00030FE4">
        <w:t>, medžiagas išsaugot</w:t>
      </w:r>
      <w:r w:rsidR="008265BE">
        <w:t>as</w:t>
      </w:r>
      <w:r w:rsidRPr="00030FE4">
        <w:t>, jog jos būtų tinkamos naudoti pagal paskirtį ateityje.</w:t>
      </w:r>
    </w:p>
    <w:p w14:paraId="48F87CA7" w14:textId="4CF172F7" w:rsidR="004C24EB" w:rsidRPr="00030FE4" w:rsidRDefault="004C24EB" w:rsidP="00C018E2">
      <w:pPr>
        <w:pStyle w:val="ListParagraph"/>
      </w:pPr>
      <w:r w:rsidRPr="00030FE4">
        <w:t xml:space="preserve">Tolimesniam naudojimui tinkamus demontuotus </w:t>
      </w:r>
      <w:r w:rsidR="00427176" w:rsidRPr="00030FE4">
        <w:t>Į</w:t>
      </w:r>
      <w:r w:rsidRPr="00030FE4">
        <w:t xml:space="preserve">renginius, konstrukcijas ir </w:t>
      </w:r>
      <w:r w:rsidR="00427176" w:rsidRPr="00030FE4">
        <w:t>M</w:t>
      </w:r>
      <w:r w:rsidRPr="00030FE4">
        <w:t>edžiagas Rangovas privalo perduoti Užsakovui pagal Šalių pasirašytą priėmimo-perdavimo aktą</w:t>
      </w:r>
      <w:r w:rsidR="00A3130B" w:rsidRPr="00030FE4">
        <w:t>, Rangovas iš anksto pateikia Užsakovo atsakingam asmeniui perduodamų demontuotų įrenginių, medžiagų, konstrukcijų sąrašą ir jį suderina</w:t>
      </w:r>
      <w:r w:rsidRPr="00030FE4">
        <w:t xml:space="preserve">. Šiuos demontuotus </w:t>
      </w:r>
      <w:r w:rsidR="00427176" w:rsidRPr="00030FE4">
        <w:t>Į</w:t>
      </w:r>
      <w:r w:rsidRPr="00030FE4">
        <w:t xml:space="preserve">renginius, konstrukcijas ir </w:t>
      </w:r>
      <w:r w:rsidR="00427176" w:rsidRPr="00030FE4">
        <w:t>M</w:t>
      </w:r>
      <w:r w:rsidRPr="00030FE4">
        <w:t>edžiagas Rangovas pristato (pakrauna, perveža, iškrauna) į Sutart</w:t>
      </w:r>
      <w:r w:rsidR="008D69FB" w:rsidRPr="00030FE4">
        <w:t>yje</w:t>
      </w:r>
      <w:r w:rsidRPr="00030FE4">
        <w:t xml:space="preserve"> nurodytas vietas, o jei tokios nenurodytos – Rangovas demontuotus </w:t>
      </w:r>
      <w:r w:rsidR="00874055" w:rsidRPr="00030FE4">
        <w:t>Į</w:t>
      </w:r>
      <w:r w:rsidRPr="00030FE4">
        <w:t xml:space="preserve">renginius, konstrukcijas ir </w:t>
      </w:r>
      <w:r w:rsidR="00874055" w:rsidRPr="00030FE4">
        <w:t>M</w:t>
      </w:r>
      <w:r w:rsidRPr="00030FE4">
        <w:t xml:space="preserve">edžiagas perduoda Užsakovui </w:t>
      </w:r>
      <w:r w:rsidR="00F30CBE" w:rsidRPr="00030FE4">
        <w:t>Statybvietėje</w:t>
      </w:r>
      <w:r w:rsidRPr="00030FE4">
        <w:t>. Dėl tinkamumo tolesniam naudojimui sprendžia Užsakovas.</w:t>
      </w:r>
    </w:p>
    <w:p w14:paraId="7B5798C0" w14:textId="77777777" w:rsidR="006C26F3" w:rsidRPr="00030FE4" w:rsidRDefault="006C26F3" w:rsidP="00030FE4">
      <w:pPr>
        <w:rPr>
          <w:rFonts w:ascii="Arial" w:hAnsi="Arial" w:cs="Arial"/>
        </w:rPr>
      </w:pPr>
    </w:p>
    <w:p w14:paraId="7FD2F56B" w14:textId="77777777" w:rsidR="004C24EB" w:rsidRPr="00030FE4" w:rsidRDefault="004C24EB" w:rsidP="007F51D0">
      <w:pPr>
        <w:pStyle w:val="Heading2"/>
      </w:pPr>
      <w:bookmarkStart w:id="122" w:name="_Toc75873520"/>
      <w:bookmarkStart w:id="123" w:name="_Toc106541703"/>
      <w:r w:rsidRPr="00030FE4">
        <w:t>Aplinkosauga</w:t>
      </w:r>
      <w:bookmarkEnd w:id="122"/>
      <w:bookmarkEnd w:id="123"/>
    </w:p>
    <w:p w14:paraId="5B1E1982" w14:textId="2157FA29" w:rsidR="004C24EB" w:rsidRPr="00030FE4" w:rsidRDefault="004C24EB" w:rsidP="00C018E2">
      <w:pPr>
        <w:pStyle w:val="ListParagraph"/>
      </w:pPr>
      <w:r w:rsidRPr="00030FE4">
        <w:t xml:space="preserve">Rangovas turi laikytis </w:t>
      </w:r>
      <w:r w:rsidR="00E4780C" w:rsidRPr="00030FE4">
        <w:t xml:space="preserve">Lietuvos Respublikos atliekų tvarkymo įstatymo bei kitų </w:t>
      </w:r>
      <w:r w:rsidRPr="00030FE4">
        <w:t>galiojančių teisės aktų</w:t>
      </w:r>
      <w:r w:rsidR="00901FD5" w:rsidRPr="00030FE4">
        <w:t xml:space="preserve"> </w:t>
      </w:r>
      <w:r w:rsidRPr="00030FE4">
        <w:t xml:space="preserve">ir </w:t>
      </w:r>
      <w:r w:rsidR="00ED014F">
        <w:t>P</w:t>
      </w:r>
      <w:r w:rsidRPr="00030FE4">
        <w:t xml:space="preserve">rojekto </w:t>
      </w:r>
      <w:r w:rsidR="00E4780C" w:rsidRPr="00030FE4">
        <w:t xml:space="preserve">nustatytų </w:t>
      </w:r>
      <w:r w:rsidRPr="00030FE4">
        <w:t>aplinkosaugos reikalavimų.</w:t>
      </w:r>
    </w:p>
    <w:p w14:paraId="2CC57202" w14:textId="77777777" w:rsidR="004C24EB" w:rsidRPr="00030FE4" w:rsidRDefault="004C24EB" w:rsidP="00C018E2">
      <w:pPr>
        <w:pStyle w:val="ListParagraph"/>
      </w:pPr>
      <w:r w:rsidRPr="00030FE4">
        <w:t>Rangovas turi organizuoti ir vykdyti Darbų metu susidarančių atliekų apskaitą, surinkimą, rūšiavimą, ženklinimą ir perdavimą atitinkamiems pagal atliekų rūšį atliekų tvarkytojams. Iki Darbų vykdymo pradžios Rangovas turi paskirti asmenį, atsakingą už atliekų ir nuotekų tvarkymą Darbų vykdymo vietose, ir apie paskyrimą informuoti Užsakovo atstovą</w:t>
      </w:r>
      <w:r w:rsidR="009F49F9" w:rsidRPr="00030FE4">
        <w:t>.</w:t>
      </w:r>
    </w:p>
    <w:p w14:paraId="2DB39224" w14:textId="77777777" w:rsidR="004C24EB" w:rsidRPr="00030FE4" w:rsidRDefault="004C24EB" w:rsidP="00C018E2">
      <w:pPr>
        <w:pStyle w:val="ListParagraph"/>
      </w:pPr>
      <w:r w:rsidRPr="00030FE4">
        <w:t>Atliekų tvarkymo dokumentuose turi būti nurodytas Objekto pavadinimas, adresas, o atliekų gamintoju (turėtoju) – nurodomas Rangovas. Užsakovo prašymu, statybos Darbų metu Rangovas privalo pateikti Objekto statybos techninę priežiūrą vykdantiems asmenims atliekų sutvarkymą patvirtinančius dokumentus.</w:t>
      </w:r>
    </w:p>
    <w:p w14:paraId="5CFA39A1" w14:textId="76FFD3BF" w:rsidR="00FE0CAF" w:rsidRPr="00030FE4" w:rsidRDefault="007E334D" w:rsidP="00C018E2">
      <w:pPr>
        <w:pStyle w:val="ListParagraph"/>
      </w:pPr>
      <w:r w:rsidRPr="00030FE4">
        <w:t>Susidariusias vertę turinčias atliekas (metalus, alyvą, kai jos kiekis didesnis kaip 6 t.) saugoti Objekte ir dalyvaujant Užsakovo atsakingiems darbuotojams perduoti įmonei, su kuria Užsakovas turi galiojančią sutartį.</w:t>
      </w:r>
    </w:p>
    <w:p w14:paraId="0681CB6E" w14:textId="13A24E60" w:rsidR="004C24EB" w:rsidRPr="00030FE4" w:rsidRDefault="004C24EB" w:rsidP="00C018E2">
      <w:pPr>
        <w:pStyle w:val="ListParagraph"/>
      </w:pPr>
      <w:r w:rsidRPr="00030FE4">
        <w:t>Susidarančių atliekų tvarkymui Rangovas arba jo</w:t>
      </w:r>
      <w:r w:rsidR="0006716E" w:rsidRPr="00030FE4">
        <w:t xml:space="preserve"> </w:t>
      </w:r>
      <w:r w:rsidR="001F27F8" w:rsidRPr="00030FE4">
        <w:t xml:space="preserve">Subrangovas </w:t>
      </w:r>
      <w:r w:rsidRPr="00030FE4">
        <w:t xml:space="preserve">turi būti įregistruotas atliekas tvarkančių įmonių registre. Susidarančių pavojingų atliekų tvarkymui Rangovas arba jo </w:t>
      </w:r>
      <w:r w:rsidR="001F27F8" w:rsidRPr="00030FE4">
        <w:t xml:space="preserve">Subrangovas </w:t>
      </w:r>
      <w:r w:rsidRPr="00030FE4">
        <w:t>privalo turėti pavojingų atliekų tvarkymo licenciją ir turėti kvalifikuotus darbuotojus, turinčius teisę tvarkyti atliekas.</w:t>
      </w:r>
      <w:r w:rsidR="008B67F3" w:rsidRPr="00030FE4">
        <w:t xml:space="preserve"> Išlaidos už visų susidariusių atliekų rūšių sutvarkymą jas perduodant atitinkamiems pagal atliekų rūšį atliekų tvarkytojams tenka Rangovui.</w:t>
      </w:r>
    </w:p>
    <w:p w14:paraId="02CDAB54" w14:textId="372E464E" w:rsidR="008B67F3" w:rsidRPr="00030FE4" w:rsidRDefault="008B67F3" w:rsidP="00C018E2">
      <w:pPr>
        <w:pStyle w:val="ListParagraph"/>
      </w:pPr>
      <w:r w:rsidRPr="00030FE4">
        <w:lastRenderedPageBreak/>
        <w:t xml:space="preserve">Rangovas turi organizuoti </w:t>
      </w:r>
      <w:r w:rsidR="005D4226" w:rsidRPr="00030FE4">
        <w:t>D</w:t>
      </w:r>
      <w:r w:rsidRPr="00030FE4">
        <w:t xml:space="preserve">arbus taip, kad būtų galima išvengti arba kiek įmanoma sumažinti atliekų susidarymą ir jų patekimą į aplinką. Rangovas privalo turėti pakankamą kiekį tinkamos ir saugios taros atliekoms surinkti ir saugoti. Dirbant alyviniuose įrenginiuose nuolat turėti reikiamo inventoriaus ir medžiagų komplektą (kastuvų, kibirų, skysčiams nepralaidžių maišų, naftos produktus neutralizuojančių skysčių, </w:t>
      </w:r>
      <w:proofErr w:type="spellStart"/>
      <w:r w:rsidRPr="00030FE4">
        <w:t>sorbentų</w:t>
      </w:r>
      <w:proofErr w:type="spellEnd"/>
      <w:r w:rsidRPr="00030FE4">
        <w:t xml:space="preserve">, </w:t>
      </w:r>
      <w:proofErr w:type="spellStart"/>
      <w:r w:rsidRPr="00030FE4">
        <w:t>sorbuojančių</w:t>
      </w:r>
      <w:proofErr w:type="spellEnd"/>
      <w:r w:rsidRPr="00030FE4">
        <w:t xml:space="preserve"> </w:t>
      </w:r>
      <w:proofErr w:type="spellStart"/>
      <w:r w:rsidRPr="00030FE4">
        <w:t>bonų</w:t>
      </w:r>
      <w:proofErr w:type="spellEnd"/>
      <w:r w:rsidRPr="00030FE4">
        <w:t>) ir operatyviai surinkti ir neutralizuoti arba laikinai lokalizuoti į aplinką išsiliejusius teršalus. Saugomos ir perduodamos atliekų tvarkytojams pavojingos atliekos turi būti supakuotos taip, kad nekeltų pavojaus žmonių sveikatai ir aplinkai.</w:t>
      </w:r>
    </w:p>
    <w:p w14:paraId="3C65EAB1" w14:textId="512D6B9D" w:rsidR="00831ADE" w:rsidRPr="00030FE4" w:rsidRDefault="00A137A3" w:rsidP="00C018E2">
      <w:pPr>
        <w:pStyle w:val="ListParagraph"/>
      </w:pPr>
      <w:r w:rsidRPr="00030FE4">
        <w:t>Tuo atveju, jei Darbai vyks jautriose poveikiui teritorijose, aprašytose Poveikio aplinkai vertinimo</w:t>
      </w:r>
      <w:r w:rsidR="009C33D3" w:rsidRPr="00030FE4">
        <w:t xml:space="preserve"> ataskaitoje ir (ar) </w:t>
      </w:r>
      <w:r w:rsidR="00ED014F">
        <w:t>P</w:t>
      </w:r>
      <w:r w:rsidRPr="00030FE4">
        <w:t>rojekte, Rangovo paskirti kvalifikuoti specialistai Darbų atlikimo metu turi vykdyti ekologinę priežiūrą ir Užsakovui kiekvieno mėnesio pabaigoje teikti ekologinės priežiūros ataskaitą</w:t>
      </w:r>
      <w:r w:rsidR="007011F4" w:rsidRPr="00030FE4">
        <w:t>.</w:t>
      </w:r>
    </w:p>
    <w:p w14:paraId="0B86EADE" w14:textId="77777777" w:rsidR="008B67F3" w:rsidRPr="00030FE4" w:rsidRDefault="008B67F3" w:rsidP="00C018E2">
      <w:pPr>
        <w:pStyle w:val="ListParagraph"/>
      </w:pPr>
      <w:r w:rsidRPr="00030FE4">
        <w:t>Rangovo veiksmai pastebėjus pavojingų medžiagų išsiliejimo (alyvos), dujų nutekėjimo (SF6) atvejus arba šią informaciją gavus iš atitinkamo padalinio darbuotojų, siekiant išvengti aplinkos taršos arba ją ženkliai sumažinti:</w:t>
      </w:r>
      <w:bookmarkStart w:id="124" w:name="_Hlk75181880"/>
    </w:p>
    <w:p w14:paraId="51ECFD88" w14:textId="2805F360"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a) </w:t>
      </w:r>
      <w:bookmarkEnd w:id="124"/>
      <w:r w:rsidR="008B67F3" w:rsidRPr="00030FE4">
        <w:rPr>
          <w:rFonts w:ascii="Arial" w:hAnsi="Arial" w:cs="Arial"/>
          <w:sz w:val="18"/>
          <w:szCs w:val="18"/>
          <w:lang w:val="lt-LT"/>
        </w:rPr>
        <w:t>įvertinti išsiliejusių teršalų kiekį ir galimos žalos aplinkai mastą, nedelsiant informuoti pastotės budintįjį, atitinkamo padalinio darbuotojus ir organizuoti tinkamą išsiliejusių į aplinką teršalų lokalizavimą, surinkimą, neutralizavimą, poveikio žmonėms ir aplinkai mažinimą, pasirenkant neutralizavimui tinkamas medžiagas. Pirmumą teikti biologiškai skaidžioms medžiagoms, kurias panaudojus teršalai suskaidomi ir nesusidaro pavojingosios atliekos;</w:t>
      </w:r>
    </w:p>
    <w:p w14:paraId="0BC7396B" w14:textId="54EF8D7B"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B67F3" w:rsidRPr="00030FE4">
        <w:rPr>
          <w:rFonts w:ascii="Arial" w:hAnsi="Arial" w:cs="Arial"/>
          <w:sz w:val="18"/>
          <w:szCs w:val="18"/>
          <w:lang w:val="lt-LT"/>
        </w:rPr>
        <w:t>kai į taršos šalinimą įsijungia pranešimą gavę Aplinkos apsaugos departamento darbuotojai - vykdyti jų nurodymus;</w:t>
      </w:r>
    </w:p>
    <w:p w14:paraId="74F261FC" w14:textId="548D2140"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B67F3" w:rsidRPr="00030FE4">
        <w:rPr>
          <w:rFonts w:ascii="Arial" w:hAnsi="Arial" w:cs="Arial"/>
          <w:sz w:val="18"/>
          <w:szCs w:val="18"/>
          <w:lang w:val="lt-LT"/>
        </w:rPr>
        <w:t>ištekėjus teršalams ant kieto paviršiaus (grindų, šaligatvio ir kt.) neleisti jiems išplisti. Privaloma teršalus užtvenkti arba kitaip sulaikyti. Neleisti, kad teršalai patektų į nuotekų tinklus, drenažo sistemas, vandens telkinius ir ant dirvožemio. Ištekėjusius teršalus būtina surinkti, užterštas vietas apdoroti absorbuojančiomis medžiagomis arba neutralizuoti biologiškai skaidžiais plovikliais;</w:t>
      </w:r>
    </w:p>
    <w:p w14:paraId="43EF8D01" w14:textId="79A6E485"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B67F3" w:rsidRPr="00030FE4">
        <w:rPr>
          <w:rFonts w:ascii="Arial" w:hAnsi="Arial" w:cs="Arial"/>
          <w:sz w:val="18"/>
          <w:szCs w:val="18"/>
          <w:lang w:val="lt-LT"/>
        </w:rPr>
        <w:t xml:space="preserve">surinktus teršalus, panaudotus </w:t>
      </w:r>
      <w:proofErr w:type="spellStart"/>
      <w:r w:rsidR="008B67F3" w:rsidRPr="00030FE4">
        <w:rPr>
          <w:rFonts w:ascii="Arial" w:hAnsi="Arial" w:cs="Arial"/>
          <w:sz w:val="18"/>
          <w:szCs w:val="18"/>
          <w:lang w:val="lt-LT"/>
        </w:rPr>
        <w:t>sorbentus</w:t>
      </w:r>
      <w:proofErr w:type="spellEnd"/>
      <w:r w:rsidR="008B67F3" w:rsidRPr="00030FE4">
        <w:rPr>
          <w:rFonts w:ascii="Arial" w:hAnsi="Arial" w:cs="Arial"/>
          <w:sz w:val="18"/>
          <w:szCs w:val="18"/>
          <w:lang w:val="lt-LT"/>
        </w:rPr>
        <w:t>, nukastą užterštą gruntą sudėti į sandarią, skysčiui nepralaidžią, šalinimui skirtą tarą ir perduoti atliekų tvarkytojams.</w:t>
      </w:r>
    </w:p>
    <w:p w14:paraId="7B9F22A5" w14:textId="309E92F2" w:rsidR="00B93DFF" w:rsidRPr="00030FE4" w:rsidRDefault="00151992" w:rsidP="00C018E2">
      <w:pPr>
        <w:pStyle w:val="ListParagraph"/>
      </w:pPr>
      <w:r w:rsidRPr="00030FE4">
        <w:t xml:space="preserve">Rangovas įsipareigoja nedelsiant informuoti Užsakovą </w:t>
      </w:r>
      <w:r w:rsidR="00BB2796" w:rsidRPr="00030FE4">
        <w:t xml:space="preserve">telefonu ir </w:t>
      </w:r>
      <w:r w:rsidR="006E3780" w:rsidRPr="00030FE4">
        <w:t xml:space="preserve">elektroniniu paštu </w:t>
      </w:r>
      <w:r w:rsidRPr="00030FE4">
        <w:t>apie įvykusius aplinkos taršos atvejus, vykdant Darbus Objekte, ir imtis priemonių taršos lokalizavimui ir likvidavimui.</w:t>
      </w:r>
    </w:p>
    <w:p w14:paraId="4F7B3FA0" w14:textId="527ECD9D" w:rsidR="00896294" w:rsidRPr="00030FE4" w:rsidRDefault="00896294" w:rsidP="00C018E2">
      <w:pPr>
        <w:pStyle w:val="ListParagraph"/>
      </w:pPr>
      <w:r w:rsidRPr="00030FE4">
        <w:t>Per visą Sutarties vykdymo laikotarpį Rangovas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Sąjungos teisės aktus arba tarptautinius sertifikavimo standartus), juos taikyti ir laikytis jų, arba taikyti ir laikytis kitų lygiaverčių aplinkos apsaugos vadybos užtikrinimo priemonių. Rangovas, pažeidęs šiame punkte nustatytą reikalavimą, privalo sumokėti Užsakovui 1000 eurų baudą.</w:t>
      </w:r>
    </w:p>
    <w:p w14:paraId="15871257" w14:textId="77777777" w:rsidR="00A07EC0" w:rsidRPr="00030FE4" w:rsidRDefault="00A07EC0" w:rsidP="00CC1923">
      <w:pPr>
        <w:ind w:left="360" w:firstLine="0"/>
        <w:rPr>
          <w:rFonts w:ascii="Arial" w:hAnsi="Arial" w:cs="Arial"/>
          <w:lang w:val="lt-LT"/>
        </w:rPr>
      </w:pPr>
    </w:p>
    <w:p w14:paraId="0EB4C448" w14:textId="77777777" w:rsidR="004C24EB" w:rsidRPr="00030FE4" w:rsidRDefault="004C24EB" w:rsidP="007F51D0">
      <w:pPr>
        <w:pStyle w:val="Heading2"/>
      </w:pPr>
      <w:bookmarkStart w:id="125" w:name="_Toc438139232"/>
      <w:bookmarkStart w:id="126" w:name="_Toc75873521"/>
      <w:bookmarkStart w:id="127" w:name="_Toc106541704"/>
      <w:bookmarkEnd w:id="125"/>
      <w:r w:rsidRPr="00030FE4">
        <w:t>Sauga darbe</w:t>
      </w:r>
      <w:bookmarkEnd w:id="126"/>
      <w:bookmarkEnd w:id="127"/>
    </w:p>
    <w:p w14:paraId="47DAB9A6" w14:textId="65A225D7" w:rsidR="004C24EB" w:rsidRPr="00030FE4" w:rsidRDefault="004C24EB" w:rsidP="00C018E2">
      <w:pPr>
        <w:pStyle w:val="ListParagraph"/>
      </w:pPr>
      <w:bookmarkStart w:id="128" w:name="_Hlk56509494"/>
      <w:r w:rsidRPr="00030FE4">
        <w:t xml:space="preserve">Darbus Rangovas ir jo </w:t>
      </w:r>
      <w:r w:rsidR="001020E2" w:rsidRPr="00030FE4">
        <w:t>S</w:t>
      </w:r>
      <w:r w:rsidRPr="00030FE4">
        <w:t xml:space="preserve">ubrangovai gali vykdyti tik turėdami galiojantį, Užsakovo nustatyta tvarka išduotą leidimą </w:t>
      </w:r>
      <w:bookmarkEnd w:id="128"/>
      <w:r w:rsidRPr="00030FE4">
        <w:t>dirbti veikiančiuose aukštos įtampos elektros įrenginiuose.</w:t>
      </w:r>
    </w:p>
    <w:p w14:paraId="2D10F7B0" w14:textId="18929109" w:rsidR="004C24EB" w:rsidRPr="00030FE4" w:rsidRDefault="004C24EB" w:rsidP="00C018E2">
      <w:pPr>
        <w:pStyle w:val="ListParagraph"/>
      </w:pPr>
      <w:r w:rsidRPr="00030FE4">
        <w:t xml:space="preserve">Rangovas užtikrina, kad jo darbuotojai ar jo pasitelktų </w:t>
      </w:r>
      <w:r w:rsidR="001F27F8" w:rsidRPr="00030FE4">
        <w:t xml:space="preserve">Subrangovų </w:t>
      </w:r>
      <w:r w:rsidRPr="00030FE4">
        <w:t>darbuotojai, atlikdami Sutartimi sulygtus Darbus, vykdys darbuotojų saugos ir sveikatos, priešgaisrinės saugos, aplinkosaugos, apsaugos nuo elektros ir higienos teisės aktų reikalavimus bei užtikrins teisėtą i</w:t>
      </w:r>
      <w:r w:rsidR="00CE4222" w:rsidRPr="00030FE4">
        <w:t>r</w:t>
      </w:r>
      <w:r w:rsidRPr="00030FE4">
        <w:t xml:space="preserve"> saugų darbą.</w:t>
      </w:r>
    </w:p>
    <w:p w14:paraId="7EFAE15E" w14:textId="77777777" w:rsidR="004C24EB" w:rsidRPr="00030FE4" w:rsidRDefault="004C24EB" w:rsidP="00C018E2">
      <w:pPr>
        <w:pStyle w:val="ListParagraph"/>
      </w:pPr>
      <w:r w:rsidRPr="00030FE4">
        <w:t xml:space="preserve">Rangovas užtikrina, kad jo ir jo pasamdyti darbuotojai ir (arba) tretieji asmenys nebūtų apsvaigę nuo alkoholio, narkotinių, toksinių ir (arba) psichotropinių medžiagų. Kilus įtarimų dėl asmenų apsvaigimo nuo nurodytų medžiagų, Užsakovas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 </w:t>
      </w:r>
    </w:p>
    <w:p w14:paraId="79A4C975" w14:textId="33CDCA54" w:rsidR="004C24EB" w:rsidRPr="00030FE4" w:rsidRDefault="004C24EB" w:rsidP="00C018E2">
      <w:pPr>
        <w:pStyle w:val="ListParagraph"/>
      </w:pPr>
      <w:r w:rsidRPr="00030FE4">
        <w:t>Prieš statybos Darbų pradžią, su Rangovu suderintu laiku, Užsakovas instruktuoja Rangovo darbų vadovus</w:t>
      </w:r>
      <w:r w:rsidR="00CE4222" w:rsidRPr="00030FE4">
        <w:t>,</w:t>
      </w:r>
      <w:r w:rsidRPr="00030FE4">
        <w:t xml:space="preserve"> kurie vykdys Sutartyje nurodytus darbus, bendrais saugos darbe klausimais: supažindina su atliekamų darbų tvarka, esančiais ir galimais rizikos veiksniais, su praėjimais ir pravažiavimais, su Objekto teritorija, darbo tvarkos taisyklėmis bei kitais darbuotojų saugos ypatumais ir tai įformina Rangovo ir komandiruoto personalo saugos darbe instruktavimų registravimo žurnale. Rangovo darbų vadovai instruktuojami lietuvių kalba. Už visų kitų Rangovo, </w:t>
      </w:r>
      <w:r w:rsidR="001F27F8" w:rsidRPr="00030FE4">
        <w:t xml:space="preserve">Subrangovo </w:t>
      </w:r>
      <w:r w:rsidRPr="00030FE4">
        <w:t xml:space="preserve">darbuotojų, kurie vykdys Sutartyje nurodytus </w:t>
      </w:r>
      <w:r w:rsidR="00E4541B" w:rsidRPr="00030FE4">
        <w:t>D</w:t>
      </w:r>
      <w:r w:rsidRPr="00030FE4">
        <w:t>arbus, saugos darbe klausimais instruktavimą ir supažindinimą atsakingas Rangovas.</w:t>
      </w:r>
    </w:p>
    <w:p w14:paraId="41D18683" w14:textId="77777777" w:rsidR="004C24EB" w:rsidRPr="00030FE4" w:rsidRDefault="004C24EB" w:rsidP="00C018E2">
      <w:pPr>
        <w:pStyle w:val="ListParagraph"/>
      </w:pPr>
      <w:r w:rsidRPr="00030FE4">
        <w:t>Rangovas privalo savo sąskaita ir priemonėmis užtikrinti, kad darbuotojams, nesuprantantiems lietuvių kalbos, instruktavimas būtų tinkamai išverstas į šiems asmenims suprantamą kalbą.</w:t>
      </w:r>
    </w:p>
    <w:p w14:paraId="1E2236EB" w14:textId="78D7C072" w:rsidR="004C24EB" w:rsidRPr="00030FE4" w:rsidRDefault="004C24EB" w:rsidP="00C018E2">
      <w:pPr>
        <w:pStyle w:val="ListParagraph"/>
      </w:pPr>
      <w:r w:rsidRPr="00030FE4">
        <w:t xml:space="preserve">Rangovas užtikrina, kad prieš pradėdamas </w:t>
      </w:r>
      <w:r w:rsidR="00E4541B" w:rsidRPr="00030FE4">
        <w:t>D</w:t>
      </w:r>
      <w:r w:rsidRPr="00030FE4">
        <w:t xml:space="preserve">arbus pasirašys tarpusavio saugaus darbo atsakomybės ribų aktą ir atliekant </w:t>
      </w:r>
      <w:r w:rsidR="00CE4222" w:rsidRPr="00030FE4">
        <w:t>D</w:t>
      </w:r>
      <w:r w:rsidRPr="00030FE4">
        <w:t xml:space="preserve">arbus laikysis saugos darbe, technologinių, aplinkos apsaugos, gaisrinės saugos ir kitų reikalavimų bei </w:t>
      </w:r>
      <w:r w:rsidR="00E74A65" w:rsidRPr="00030FE4">
        <w:t xml:space="preserve">teisėtų ir pagrįstų </w:t>
      </w:r>
      <w:r w:rsidRPr="00030FE4">
        <w:t xml:space="preserve">Užsakovo nurodymų, nepažeis trečiųjų asmenų interesų ir užtikrins, kad nurodytų reikalavimų laikysis Rangovo bei </w:t>
      </w:r>
      <w:r w:rsidR="00E4541B" w:rsidRPr="00030FE4">
        <w:t>D</w:t>
      </w:r>
      <w:r w:rsidRPr="00030FE4">
        <w:t xml:space="preserve">arbams atlikti Rangovo pasitelktų </w:t>
      </w:r>
      <w:r w:rsidR="001F27F8" w:rsidRPr="00030FE4">
        <w:t xml:space="preserve">Subrangovų </w:t>
      </w:r>
      <w:r w:rsidRPr="00030FE4">
        <w:t>darbuotojai.</w:t>
      </w:r>
    </w:p>
    <w:p w14:paraId="1D55F72D" w14:textId="52D25628" w:rsidR="00CE0097" w:rsidRPr="00030FE4" w:rsidRDefault="00CE0097" w:rsidP="00C018E2">
      <w:pPr>
        <w:pStyle w:val="ListParagraph"/>
      </w:pPr>
      <w:r w:rsidRPr="00030FE4">
        <w:lastRenderedPageBreak/>
        <w:t>Rangovas įsipareigoja nedelsiant informuoti Užsakovo atstovą telefonu ir elektroniniu paštu apie įvykusius nelaimingus atsitikimus, incidentus (atsitiktinumo dėka neįvykusius nelaimingus atsitikimus), bei atlikti įvykusių nelaimingų atsitikimų, incidentų tyrimą ir vykdyti jų apskaitą. Prireikus, tyrimo komisijos vadovo prašymu ar Užsakovo pageidavimu, Užsakovas skiria kompetentingą asmenį darbui komisijoje. Rangovas atlikęs tyrimą pateikia tyrimo medžiagą Užsakovui.</w:t>
      </w:r>
    </w:p>
    <w:p w14:paraId="5495D06A" w14:textId="77777777" w:rsidR="00631C97" w:rsidRPr="00030FE4" w:rsidRDefault="00631C97" w:rsidP="00E4541B">
      <w:pPr>
        <w:ind w:left="360" w:firstLine="0"/>
        <w:rPr>
          <w:rFonts w:ascii="Arial" w:hAnsi="Arial" w:cs="Arial"/>
          <w:lang w:val="lt-LT"/>
        </w:rPr>
      </w:pPr>
    </w:p>
    <w:p w14:paraId="4FD1BE8F" w14:textId="77777777" w:rsidR="005A736A" w:rsidRPr="00030FE4" w:rsidRDefault="00332C99" w:rsidP="007F51D0">
      <w:pPr>
        <w:pStyle w:val="Heading2"/>
      </w:pPr>
      <w:bookmarkStart w:id="129" w:name="_Toc438139235"/>
      <w:bookmarkStart w:id="130" w:name="_Toc75873522"/>
      <w:bookmarkStart w:id="131" w:name="_Toc106541705"/>
      <w:bookmarkEnd w:id="129"/>
      <w:r w:rsidRPr="00030FE4">
        <w:t>Įrenginiai ir medžiagos</w:t>
      </w:r>
      <w:bookmarkEnd w:id="130"/>
      <w:bookmarkEnd w:id="131"/>
    </w:p>
    <w:p w14:paraId="3C885F3F" w14:textId="77777777" w:rsidR="008C5A3F" w:rsidRPr="00030FE4" w:rsidRDefault="000242CC" w:rsidP="00C018E2">
      <w:pPr>
        <w:pStyle w:val="ListParagraph"/>
      </w:pPr>
      <w:r w:rsidRPr="00030FE4">
        <w:t>Rangovo a</w:t>
      </w:r>
      <w:r w:rsidR="005A736A" w:rsidRPr="00030FE4">
        <w:t>tliekamų Darbų ir naudojamų Įrenginių bei Medžiagų kokybė turi atitikti galiojančių Lietuvos Respublikoje arba Lietuvoje įteisintų Europos Sąjungos normatyvinių statybos techninių dokumentų, normatyvinių statinio saugos ir paskirties bei aplinkosaugos dokumentų ir standartų reikalavimus, visi privalomi sertifikuoti Įrenginiai ir Medžiagos turi turėti Lietuvos Respublikoje galiojančius sertifikatus. Įrenginiai ir Medžiagos turi būti nauji, kokybiški, pagaminti ne anksčiau kaip prieš 12 mėnesių iki Sutarties sudarymo dienos.</w:t>
      </w:r>
    </w:p>
    <w:p w14:paraId="56BAD1EC" w14:textId="15BE81F1" w:rsidR="005A736A" w:rsidRPr="00030FE4" w:rsidRDefault="005A736A" w:rsidP="00C018E2">
      <w:pPr>
        <w:pStyle w:val="ListParagraph"/>
      </w:pPr>
      <w:bookmarkStart w:id="132" w:name="_Ref172941595"/>
      <w:r w:rsidRPr="00030FE4">
        <w:t xml:space="preserve">Rangovo teikiamų Įrenginių ir Medžiagų techniniai duomenys turi atitikti Sutarties, </w:t>
      </w:r>
      <w:r w:rsidR="00596344">
        <w:t>P</w:t>
      </w:r>
      <w:r w:rsidRPr="00030FE4">
        <w:t>rojekto</w:t>
      </w:r>
      <w:r w:rsidR="00B01DF6" w:rsidRPr="00030FE4">
        <w:t>, gamintojų</w:t>
      </w:r>
      <w:r w:rsidRPr="00030FE4">
        <w:t xml:space="preserve"> bei Lietuvos Respublikoje galiojančių teisės aktų reikalavimus.</w:t>
      </w:r>
      <w:bookmarkEnd w:id="132"/>
    </w:p>
    <w:p w14:paraId="58142300" w14:textId="712BC757" w:rsidR="00043A09" w:rsidRPr="00030FE4" w:rsidRDefault="00043A09" w:rsidP="00C018E2">
      <w:pPr>
        <w:pStyle w:val="ListParagraph"/>
      </w:pPr>
      <w:r w:rsidRPr="00030FE4">
        <w:t xml:space="preserve">Likus ne mažiau kaip 30 dienų iki Įrenginių, įskaitant, bet neapsiribojant gelžbetonines ir metalo konstrukcijas, gamybos pradžios Rangovas privalo informuoti Užsakovą apie šių </w:t>
      </w:r>
      <w:r w:rsidR="003C694F" w:rsidRPr="00030FE4">
        <w:t>Į</w:t>
      </w:r>
      <w:r w:rsidRPr="00030FE4">
        <w:t>renginių gamybos vietą, terminus ir sudaryti galimybę Užsakovo atstovams apsilankyti gamybos vietoje, siekiant įvertinti gamybos technologiją, procesą ir kokybę. Visas Užsakovo atstovų išlaidas, susijusias su kelione į gamybos vietą, apmokės Užsakovas.</w:t>
      </w:r>
    </w:p>
    <w:p w14:paraId="178F8FCB" w14:textId="720CAE1D" w:rsidR="00B01DF6" w:rsidRPr="00030FE4" w:rsidRDefault="00B01DF6" w:rsidP="00C018E2">
      <w:pPr>
        <w:pStyle w:val="ListParagraph"/>
      </w:pPr>
      <w:r w:rsidRPr="00030FE4">
        <w:t>Montuojamų Medžiagų ir (arba) Į</w:t>
      </w:r>
      <w:r w:rsidR="0097008A">
        <w:t>renginių</w:t>
      </w:r>
      <w:r w:rsidRPr="00030FE4">
        <w:t xml:space="preserve"> sertifikatus Rangovas turi perduoti Užsakovui jų </w:t>
      </w:r>
      <w:r w:rsidR="00E74A65" w:rsidRPr="00030FE4">
        <w:t xml:space="preserve">pristatymo </w:t>
      </w:r>
      <w:r w:rsidRPr="00030FE4">
        <w:t>į Statybvietę</w:t>
      </w:r>
      <w:r w:rsidR="00E74A65" w:rsidRPr="00030FE4">
        <w:t xml:space="preserve"> metu</w:t>
      </w:r>
      <w:r w:rsidRPr="00030FE4">
        <w:t>. Kitu atveju Užsakovas turi teisę pareikalauti, kad Rangovas nedelsiant savo sąskaita pašalintų Sutarties sąlygų neatitinkančias Medžiagas ir (arba) Įr</w:t>
      </w:r>
      <w:r w:rsidR="0097008A">
        <w:t>enginių</w:t>
      </w:r>
      <w:r w:rsidRPr="00030FE4">
        <w:t xml:space="preserve"> iš Statybvietės.</w:t>
      </w:r>
    </w:p>
    <w:p w14:paraId="798C1B96" w14:textId="7F8BD570" w:rsidR="0047142B" w:rsidRPr="00030FE4" w:rsidRDefault="0047142B" w:rsidP="00C018E2">
      <w:pPr>
        <w:pStyle w:val="ListParagraph"/>
      </w:pPr>
      <w:r w:rsidRPr="00030FE4">
        <w:t xml:space="preserve">Rangovas Įrenginius ir Medžiagas montuoja ir išbando pagal jų gamintojų ir </w:t>
      </w:r>
      <w:r w:rsidR="006327BE" w:rsidRPr="00030FE4">
        <w:t xml:space="preserve">Techninėje </w:t>
      </w:r>
      <w:r w:rsidR="00241253" w:rsidRPr="00030FE4">
        <w:t>užduotyje</w:t>
      </w:r>
      <w:r w:rsidRPr="00030FE4">
        <w:t xml:space="preserve"> nustatytus reikalavimus. Rangovas Įrenginius ir Medžiagas naudoja ir montuoja tik pagal techninių specifikacijų </w:t>
      </w:r>
      <w:r w:rsidR="00596344">
        <w:t xml:space="preserve">ir </w:t>
      </w:r>
      <w:r w:rsidR="00596344" w:rsidRPr="00596344">
        <w:t>Gamybos ir montavimo brėžini</w:t>
      </w:r>
      <w:r w:rsidR="00596344">
        <w:t>ų</w:t>
      </w:r>
      <w:r w:rsidR="00596344" w:rsidRPr="00596344">
        <w:t xml:space="preserve"> </w:t>
      </w:r>
      <w:r w:rsidRPr="00030FE4">
        <w:t xml:space="preserve">reikalavimus. </w:t>
      </w:r>
    </w:p>
    <w:p w14:paraId="0F0B3637" w14:textId="77777777" w:rsidR="005A736A" w:rsidRPr="00030FE4" w:rsidRDefault="005A736A" w:rsidP="00C018E2">
      <w:pPr>
        <w:pStyle w:val="ListParagraph"/>
      </w:pPr>
      <w:r w:rsidRPr="00030FE4">
        <w:t>Rangovo ti</w:t>
      </w:r>
      <w:r w:rsidR="00125FBB" w:rsidRPr="00030FE4">
        <w:t>e</w:t>
      </w:r>
      <w:r w:rsidRPr="00030FE4">
        <w:t xml:space="preserve">kiami Įrenginiai </w:t>
      </w:r>
      <w:r w:rsidR="003C5792" w:rsidRPr="00030FE4">
        <w:t xml:space="preserve">ir gaminiai (pamatai, metalo konstrukcijos, gelžbetonio gaminiai ir kt.) </w:t>
      </w:r>
      <w:r w:rsidRPr="00030FE4">
        <w:t xml:space="preserve">turi būti pagaminti pagal Europos Sąjungos standartus arba atitinkamus tarptautinius standartus ir išbandyti pagal IEC standartus arba </w:t>
      </w:r>
      <w:r w:rsidR="007928D9" w:rsidRPr="00030FE4">
        <w:t>lygiaverčių standartų reikalavimus</w:t>
      </w:r>
      <w:r w:rsidRPr="00030FE4">
        <w:t xml:space="preserve">. </w:t>
      </w:r>
    </w:p>
    <w:p w14:paraId="3C2BA509" w14:textId="77777777" w:rsidR="005A736A" w:rsidRPr="00030FE4" w:rsidRDefault="005A736A" w:rsidP="00C018E2">
      <w:pPr>
        <w:pStyle w:val="ListParagraph"/>
      </w:pPr>
      <w:r w:rsidRPr="00030FE4">
        <w:t>Teikiami elektros apskaitai srovės ir įtampos matavimo transformatoriai iki Objekto statybos užbaigimo procedūrų pradžios turi būti įrašyti į Lietuvos matavimo priemonių registrą, su Lietuvoje pripažintais gamintojo, Lietuvos arba kitos Europos Sąjungos šalies akredituotos laboratorijos išduotais patikros sertifikatais ar pastaruosius pakeičiančiais žymenimis, patvirtinančiais jų matavimo tikslumą.</w:t>
      </w:r>
    </w:p>
    <w:p w14:paraId="716727ED" w14:textId="34A88410" w:rsidR="007D7EFC" w:rsidRPr="00030FE4" w:rsidRDefault="007D7EFC" w:rsidP="00C018E2">
      <w:pPr>
        <w:pStyle w:val="ListParagraph"/>
      </w:pPr>
      <w:bookmarkStart w:id="133" w:name="_Toc339801212"/>
      <w:bookmarkStart w:id="134" w:name="_Toc339801555"/>
      <w:bookmarkStart w:id="135" w:name="_Toc339802117"/>
      <w:bookmarkStart w:id="136" w:name="_Toc339802304"/>
      <w:bookmarkStart w:id="137" w:name="_Toc339802525"/>
      <w:bookmarkEnd w:id="85"/>
      <w:bookmarkEnd w:id="86"/>
      <w:bookmarkEnd w:id="87"/>
      <w:bookmarkEnd w:id="88"/>
      <w:bookmarkEnd w:id="89"/>
      <w:r w:rsidRPr="00030FE4">
        <w:t>Kai Sutartyje nurodyta, kad at</w:t>
      </w:r>
      <w:r w:rsidR="00E95DD6" w:rsidRPr="00030FE4">
        <w:t>itinkamus Įrenginius ir (arba) M</w:t>
      </w:r>
      <w:r w:rsidRPr="00030FE4">
        <w:t xml:space="preserve">edžiagas Rangovui pateikia Užsakovas, Rangovas šiuos Įrenginius ir Medžiagas turi </w:t>
      </w:r>
      <w:r w:rsidR="00E509D4" w:rsidRPr="00030FE4">
        <w:t xml:space="preserve">Sutartyje nurodytoje jų perdavimo vietoje </w:t>
      </w:r>
      <w:r w:rsidRPr="00030FE4">
        <w:t>pakrauti, transportuoti į Statybvietę, iškrauti ir sumontuoti.</w:t>
      </w:r>
    </w:p>
    <w:p w14:paraId="293DB24D" w14:textId="3FDF29B0" w:rsidR="001A6B10" w:rsidRPr="00030FE4" w:rsidRDefault="00F31CCF" w:rsidP="00C018E2">
      <w:pPr>
        <w:pStyle w:val="ListParagraph"/>
      </w:pPr>
      <w:r w:rsidRPr="00030FE4">
        <w:t>Jei Užsakovas Rangovo montuojamų Įrenginių neeksploatuoja,</w:t>
      </w:r>
      <w:r w:rsidR="00947D93" w:rsidRPr="00030FE4">
        <w:t xml:space="preserve"> Rangovas turi apmokyti Užsakovo darbuotojus naudotis sumontuotais Įrenginiais.</w:t>
      </w:r>
      <w:r w:rsidR="008B67F3" w:rsidRPr="00030FE4">
        <w:t xml:space="preserve"> </w:t>
      </w:r>
      <w:r w:rsidR="0006095E" w:rsidRPr="00030FE4">
        <w:t>Rangovas turi apmokyti Užsakovo darbuotojus naudotis sumontuotais Įrenginiais Sutarties specialiosiose sąlygose ir/arba Techninėje užduotyje nurodytais atvejais.</w:t>
      </w:r>
    </w:p>
    <w:p w14:paraId="1C6191A3" w14:textId="77777777" w:rsidR="00A21EF7" w:rsidRPr="00032369" w:rsidRDefault="00A21EF7" w:rsidP="003C694F">
      <w:pPr>
        <w:ind w:left="360" w:firstLine="0"/>
        <w:rPr>
          <w:rFonts w:ascii="Arial" w:hAnsi="Arial" w:cs="Arial"/>
          <w:lang w:val="lt-LT"/>
        </w:rPr>
      </w:pPr>
    </w:p>
    <w:p w14:paraId="7A63AB5B" w14:textId="77777777" w:rsidR="005A736A" w:rsidRPr="00030FE4" w:rsidRDefault="00332C99" w:rsidP="007F51D0">
      <w:pPr>
        <w:pStyle w:val="Heading2"/>
      </w:pPr>
      <w:bookmarkStart w:id="138" w:name="_Toc75873523"/>
      <w:bookmarkStart w:id="139" w:name="_Toc106541706"/>
      <w:r w:rsidRPr="00030FE4">
        <w:t>Pagrindiniai įrenginiai</w:t>
      </w:r>
      <w:bookmarkEnd w:id="138"/>
      <w:bookmarkEnd w:id="139"/>
    </w:p>
    <w:p w14:paraId="5CB1AA5B" w14:textId="77777777" w:rsidR="005A736A" w:rsidRPr="00030FE4" w:rsidRDefault="005A736A" w:rsidP="00C018E2">
      <w:pPr>
        <w:pStyle w:val="ListParagraph"/>
      </w:pPr>
      <w:r w:rsidRPr="00030FE4">
        <w:t>Rangovas gali užsakyti ir montuoti tik tuos Pagrindinius įrenginius, kuriems pritarė Užsakovas.</w:t>
      </w:r>
    </w:p>
    <w:p w14:paraId="26E15F45" w14:textId="366ADA69" w:rsidR="005A736A" w:rsidRPr="00030FE4" w:rsidRDefault="005A736A" w:rsidP="00C018E2">
      <w:pPr>
        <w:pStyle w:val="ListParagraph"/>
      </w:pPr>
      <w:r w:rsidRPr="00030FE4">
        <w:t xml:space="preserve">Iki Pagrindinių įrenginių užsakymo, Rangovas turi pateikti Užsakovo </w:t>
      </w:r>
      <w:r w:rsidR="00905E24" w:rsidRPr="00030FE4">
        <w:t>atstov</w:t>
      </w:r>
      <w:r w:rsidRPr="00030FE4">
        <w:t xml:space="preserve">ui </w:t>
      </w:r>
      <w:r w:rsidR="00D77B9D" w:rsidRPr="00030FE4">
        <w:t xml:space="preserve">visų </w:t>
      </w:r>
      <w:r w:rsidRPr="00030FE4">
        <w:t xml:space="preserve">planuojamų montuoti Pagrindinių įrenginių sąrašą (nurodant konkrečius Pagrindinių įrenginių gamintojus bei modelius) ir šių </w:t>
      </w:r>
      <w:r w:rsidR="00320CD9" w:rsidRPr="00030FE4">
        <w:t>Pagrindinių į</w:t>
      </w:r>
      <w:r w:rsidRPr="00030FE4">
        <w:t xml:space="preserve">renginių techninę dokumentaciją, patvirtinančią jų atitikimą Sutarties reikalavimams. Užsakovo </w:t>
      </w:r>
      <w:r w:rsidR="00905E24" w:rsidRPr="00030FE4">
        <w:t>atstov</w:t>
      </w:r>
      <w:r w:rsidRPr="00030FE4">
        <w:t xml:space="preserve">as per </w:t>
      </w:r>
      <w:r w:rsidR="00EB37B4" w:rsidRPr="00030FE4">
        <w:t>10</w:t>
      </w:r>
      <w:r w:rsidRPr="00030FE4">
        <w:t xml:space="preserve"> darbo dien</w:t>
      </w:r>
      <w:r w:rsidR="00892E51" w:rsidRPr="00030FE4">
        <w:t>ų</w:t>
      </w:r>
      <w:r w:rsidRPr="00030FE4">
        <w:t xml:space="preserve"> nuo visos reikiamos dokumentacijos pateikimo raštu informuoja Rangovą apie pritarimą Pagrindinių įrenginių užsakymui arba pateikia Rangovui pastabas dėl jų neatitikimo Sutarties reikalavimams. </w:t>
      </w:r>
      <w:r w:rsidR="005141FD" w:rsidRPr="00030FE4">
        <w:t xml:space="preserve">Gavus nepritarimą Rangovas per 20 darbo dienų teikia visa apimtimi patikslintą </w:t>
      </w:r>
      <w:r w:rsidR="00320CD9" w:rsidRPr="00030FE4">
        <w:t>Pagrindinių į</w:t>
      </w:r>
      <w:r w:rsidR="005141FD" w:rsidRPr="00030FE4">
        <w:t xml:space="preserve">renginių techninę dokumentaciją derinimui. Užsakovo atstovas per 5 darbo dienas nuo pakartotinės visos reikiamos dokumentacijos pateikimo raštu informuoja Rangovą apie pritarimą Pagrindinių įrenginių užsakymui arba pateikia Rangovui pastabas dėl jų neatitikimo Sutarties reikalavimams. </w:t>
      </w:r>
      <w:r w:rsidRPr="00030FE4">
        <w:t xml:space="preserve">Pagrindiniai įrenginiai, kurių atitikimas Sutarties sąlygoms buvo tikrinamas Pirkimo metu, pakartotinai </w:t>
      </w:r>
      <w:r w:rsidR="00C85DB7" w:rsidRPr="00030FE4">
        <w:t>netikrinami</w:t>
      </w:r>
      <w:r w:rsidRPr="00030FE4">
        <w:t>.</w:t>
      </w:r>
    </w:p>
    <w:p w14:paraId="2F10975C" w14:textId="3C49C07E" w:rsidR="005A736A" w:rsidRPr="00030FE4" w:rsidRDefault="005A736A" w:rsidP="00C018E2">
      <w:pPr>
        <w:pStyle w:val="ListParagraph"/>
      </w:pPr>
      <w:r w:rsidRPr="00030FE4">
        <w:t>Rangovas turi teisę keisti</w:t>
      </w:r>
      <w:r w:rsidR="004947F2" w:rsidRPr="00030FE4">
        <w:t xml:space="preserve"> pasiūlytus Pagrindinius įrenginius</w:t>
      </w:r>
      <w:r w:rsidRPr="00030FE4">
        <w:t xml:space="preserve">, jei </w:t>
      </w:r>
      <w:r w:rsidR="00F73AFB" w:rsidRPr="00030FE4">
        <w:t xml:space="preserve">Pagrindiniai įrenginiai nebegaminami, jų negalima įsigyti rinkoje, Rangovas pasiūlo naujesnę ir (ar) techniškai pažangesnę </w:t>
      </w:r>
      <w:r w:rsidR="00CA329D" w:rsidRPr="00030FE4">
        <w:t>Pagrindinio į</w:t>
      </w:r>
      <w:r w:rsidR="00F73AFB" w:rsidRPr="00030FE4">
        <w:t xml:space="preserve">renginio versiją, taip pat </w:t>
      </w:r>
      <w:r w:rsidR="00323E5E" w:rsidRPr="00030FE4">
        <w:t xml:space="preserve">jei </w:t>
      </w:r>
      <w:r w:rsidR="00F32495" w:rsidRPr="00030FE4">
        <w:t xml:space="preserve">dėl Nenugalimos jėgos ar kitų pagrįstų aplinkybių atitinkamų </w:t>
      </w:r>
      <w:r w:rsidR="00C910EB" w:rsidRPr="00030FE4">
        <w:t xml:space="preserve">Pagrindinių </w:t>
      </w:r>
      <w:r w:rsidR="00F32495" w:rsidRPr="00030FE4">
        <w:t>įrenginių negalima užsakyti ir</w:t>
      </w:r>
      <w:r w:rsidR="00CA329D" w:rsidRPr="00030FE4">
        <w:t xml:space="preserve"> </w:t>
      </w:r>
      <w:r w:rsidR="00F32495" w:rsidRPr="00030FE4">
        <w:t>(arba) sumontuoti</w:t>
      </w:r>
      <w:r w:rsidR="00EE5B66" w:rsidRPr="00030FE4">
        <w:t xml:space="preserve"> nepažeidžiant </w:t>
      </w:r>
      <w:r w:rsidR="00A616E4" w:rsidRPr="00030FE4">
        <w:t>Darbų atlikimo</w:t>
      </w:r>
      <w:r w:rsidR="00526A52" w:rsidRPr="00030FE4">
        <w:t xml:space="preserve"> term</w:t>
      </w:r>
      <w:r w:rsidR="00EE5B66" w:rsidRPr="00030FE4">
        <w:t xml:space="preserve">ino ar </w:t>
      </w:r>
      <w:r w:rsidR="005E7759" w:rsidRPr="00030FE4">
        <w:t>etap</w:t>
      </w:r>
      <w:r w:rsidR="00EE5B66" w:rsidRPr="00030FE4">
        <w:t>ų terminų</w:t>
      </w:r>
      <w:r w:rsidR="00F32495" w:rsidRPr="00030FE4">
        <w:t xml:space="preserve">. Tokiu atveju keičiami </w:t>
      </w:r>
      <w:r w:rsidR="00AF3002" w:rsidRPr="00030FE4">
        <w:t xml:space="preserve">Pagrindiniai </w:t>
      </w:r>
      <w:r w:rsidR="00F32495" w:rsidRPr="00030FE4">
        <w:t xml:space="preserve">įrenginiai prieš juos užsakant turi būti pateikti Užsakovo įvertinimui šiame </w:t>
      </w:r>
      <w:r w:rsidR="003B77D8" w:rsidRPr="00030FE4">
        <w:t xml:space="preserve">Sutarties bendrųjų sąlygų 4.10 punkte </w:t>
      </w:r>
      <w:r w:rsidR="00F32495" w:rsidRPr="00030FE4">
        <w:t>aukščiau nurodyta tvarka</w:t>
      </w:r>
      <w:r w:rsidRPr="00030FE4">
        <w:t xml:space="preserve"> (gali būti keičiami ir t</w:t>
      </w:r>
      <w:r w:rsidR="008038C2" w:rsidRPr="00030FE4">
        <w:t>ie</w:t>
      </w:r>
      <w:r w:rsidRPr="00030FE4">
        <w:t xml:space="preserve"> </w:t>
      </w:r>
      <w:r w:rsidR="008038C2" w:rsidRPr="00030FE4">
        <w:t xml:space="preserve">Pagrindiniai įrenginiai, kurie </w:t>
      </w:r>
      <w:r w:rsidRPr="00030FE4">
        <w:t>buvo pateikt</w:t>
      </w:r>
      <w:r w:rsidR="004947F2" w:rsidRPr="00030FE4">
        <w:t>i</w:t>
      </w:r>
      <w:r w:rsidRPr="00030FE4">
        <w:t xml:space="preserve"> Pirkimo metu). Kartu su prašymu pakeisti </w:t>
      </w:r>
      <w:r w:rsidR="00C910EB" w:rsidRPr="00030FE4">
        <w:t>Pagrindinius į</w:t>
      </w:r>
      <w:r w:rsidRPr="00030FE4">
        <w:t>renginius, Rangovas taip pat turi nurodyti ir tokio pakeitimo argumentus. Užsakovas</w:t>
      </w:r>
      <w:r w:rsidR="00B83599" w:rsidRPr="00030FE4">
        <w:t>,</w:t>
      </w:r>
      <w:r w:rsidRPr="00030FE4">
        <w:t xml:space="preserve"> įvertinęs pateiktus argumentus</w:t>
      </w:r>
      <w:r w:rsidR="00B83599" w:rsidRPr="00030FE4">
        <w:t>,</w:t>
      </w:r>
      <w:r w:rsidRPr="00030FE4">
        <w:t xml:space="preserve"> </w:t>
      </w:r>
      <w:r w:rsidRPr="00030FE4">
        <w:lastRenderedPageBreak/>
        <w:t>gali nepritarti Pagrindinių įrenginių pakeitimui</w:t>
      </w:r>
      <w:r w:rsidR="008B67F3" w:rsidRPr="00030FE4">
        <w:t>, jeigu siūlomi nauji Pagrindiniai įrenginiai neatitinka Sutarties reikalavimų</w:t>
      </w:r>
      <w:r w:rsidR="0086009B" w:rsidRPr="00030FE4">
        <w:t>.</w:t>
      </w:r>
      <w:r w:rsidR="00F73AFB" w:rsidRPr="00030FE4">
        <w:t xml:space="preserve"> </w:t>
      </w:r>
      <w:r w:rsidR="008B67F3" w:rsidRPr="00030FE4">
        <w:t xml:space="preserve">Negali būti keičiami Pagrindiniai įrenginiai, jeigu jie Pirkimo procedūrų metu darė įtaką pasiūlymų vertinimo rezultatams. </w:t>
      </w:r>
    </w:p>
    <w:p w14:paraId="2A8B6E3A" w14:textId="5A28DE30" w:rsidR="005A736A" w:rsidRPr="00030FE4" w:rsidRDefault="005A736A" w:rsidP="00C018E2">
      <w:pPr>
        <w:pStyle w:val="ListParagraph"/>
      </w:pPr>
      <w:r w:rsidRPr="00030FE4">
        <w:t>Rangovas Užsakovui</w:t>
      </w:r>
      <w:r w:rsidR="008E6F75" w:rsidRPr="00030FE4">
        <w:t xml:space="preserve"> ir (arba) jo nurodytiems asmenims</w:t>
      </w:r>
      <w:r w:rsidRPr="00030FE4">
        <w:t xml:space="preserve"> turi sudaryti galimybę dalyvauti visuose Pagrindinių įrenginių gamykliniuose bandymuose, </w:t>
      </w:r>
      <w:r w:rsidR="002F5828" w:rsidRPr="00030FE4">
        <w:t>kurių privalomas atlikimas numatytas</w:t>
      </w:r>
      <w:r w:rsidRPr="00030FE4">
        <w:t xml:space="preserve"> IEC </w:t>
      </w:r>
      <w:r w:rsidR="008B444A" w:rsidRPr="00030FE4">
        <w:t xml:space="preserve">arba lygiaverčių </w:t>
      </w:r>
      <w:r w:rsidRPr="00030FE4">
        <w:t>standartų reikalavim</w:t>
      </w:r>
      <w:r w:rsidR="002F5828" w:rsidRPr="00030FE4">
        <w:t>uose</w:t>
      </w:r>
      <w:r w:rsidRPr="00030FE4">
        <w:t xml:space="preserve"> </w:t>
      </w:r>
      <w:r w:rsidR="002F5828" w:rsidRPr="00030FE4">
        <w:t>ir (</w:t>
      </w:r>
      <w:r w:rsidRPr="00030FE4">
        <w:t>ar</w:t>
      </w:r>
      <w:r w:rsidR="002F5828" w:rsidRPr="00030FE4">
        <w:t>ba)</w:t>
      </w:r>
      <w:r w:rsidRPr="00030FE4">
        <w:t xml:space="preserve"> </w:t>
      </w:r>
      <w:r w:rsidR="006327BE" w:rsidRPr="00030FE4">
        <w:t xml:space="preserve">Techninėje </w:t>
      </w:r>
      <w:r w:rsidR="006A7F0E" w:rsidRPr="00030FE4">
        <w:t>užduotyje</w:t>
      </w:r>
      <w:r w:rsidRPr="00030FE4">
        <w:t xml:space="preserve"> </w:t>
      </w:r>
      <w:r w:rsidR="002F5828" w:rsidRPr="00030FE4">
        <w:t>ir</w:t>
      </w:r>
      <w:r w:rsidR="006A7F0E" w:rsidRPr="00030FE4">
        <w:t xml:space="preserve"> </w:t>
      </w:r>
      <w:r w:rsidR="002F5828" w:rsidRPr="00030FE4">
        <w:t>(</w:t>
      </w:r>
      <w:r w:rsidRPr="00030FE4">
        <w:t>ar</w:t>
      </w:r>
      <w:r w:rsidR="002F5828" w:rsidRPr="00030FE4">
        <w:t>ba)</w:t>
      </w:r>
      <w:r w:rsidRPr="00030FE4">
        <w:t xml:space="preserve"> prie Sutarties pateikiamose techninėse specifikacijose. </w:t>
      </w:r>
      <w:r w:rsidR="00596344" w:rsidRPr="00596344">
        <w:t xml:space="preserve">Užsakovui pareikalavus turi būti sudarytos galimybės gamykliniuose bandymuose dalyvauti nuotoliniu būdu naudojant Microsoft Teams aplinką. </w:t>
      </w:r>
      <w:r w:rsidRPr="00030FE4">
        <w:t>Rangovas</w:t>
      </w:r>
      <w:r w:rsidR="008B444A" w:rsidRPr="00030FE4">
        <w:t>,</w:t>
      </w:r>
      <w:r w:rsidRPr="00030FE4">
        <w:t xml:space="preserve"> ne vėliau kaip prieš 30 kalendorinių dienų iki gamyklinių bandymų pradžios, turi Užsakovo </w:t>
      </w:r>
      <w:r w:rsidR="00905E24" w:rsidRPr="00030FE4">
        <w:t>atstov</w:t>
      </w:r>
      <w:r w:rsidRPr="00030FE4">
        <w:t>ui raštu pranešti apie gamyklinių bandymų laiką ir vietą bei pateikti planuojamų bandymų programą. Kelionių, apgyvendinimo ir draudimo išlaidas susimoka pats Užsakovas, tačiau Rangovui pakeitus gamyklinių bandymų laiką ir (arba) vietą, Rangovas kompensuoja dėl šio pakeitimo patirtus Užsakovo nuostolius arba pats neatlygintinai organizuoja Užsakovo atstovų kelion</w:t>
      </w:r>
      <w:r w:rsidR="00E91F4D" w:rsidRPr="00030FE4">
        <w:t>ę ir apgyvendinimą nauju laiku</w:t>
      </w:r>
      <w:r w:rsidR="00FD375B" w:rsidRPr="00030FE4">
        <w:t xml:space="preserve"> Užsakovui priimtinomis sąlygomis</w:t>
      </w:r>
      <w:r w:rsidR="00E91F4D" w:rsidRPr="00030FE4">
        <w:t>.</w:t>
      </w:r>
    </w:p>
    <w:p w14:paraId="42107DB0" w14:textId="082A891D" w:rsidR="00BE313E" w:rsidRPr="00030FE4" w:rsidRDefault="00BE313E" w:rsidP="00C018E2">
      <w:pPr>
        <w:pStyle w:val="ListParagraph"/>
      </w:pPr>
      <w:r w:rsidRPr="00030FE4">
        <w:t>Pagrindinių įrenginių sėkmingai atlikti bandymai turi būti patvirtinti šių Pagrindinių įrenginių tipo bandymų protokolų kopijomis. Jeigu Pagrindiniai įrenginiai pagaminti ne Europos Sąjungos šalyse, tuomet šių Pagrindinių įrenginių tipo bandymai turi būti atlikti Europos Sąjungos standartus atitinkančios ir akredituotos bandymų ir kalibravimų laboratorijos.</w:t>
      </w:r>
    </w:p>
    <w:p w14:paraId="62DAD894" w14:textId="77777777" w:rsidR="00D31EFE" w:rsidRPr="00030FE4" w:rsidRDefault="00D31EFE" w:rsidP="000B2893">
      <w:pPr>
        <w:ind w:left="360" w:firstLine="0"/>
        <w:rPr>
          <w:rFonts w:ascii="Arial" w:hAnsi="Arial" w:cs="Arial"/>
          <w:lang w:val="lt-LT"/>
        </w:rPr>
      </w:pPr>
    </w:p>
    <w:p w14:paraId="0DB2A1E1" w14:textId="77777777" w:rsidR="00441CBA" w:rsidRPr="00030FE4" w:rsidRDefault="00441CBA" w:rsidP="007F51D0">
      <w:pPr>
        <w:pStyle w:val="Heading2"/>
      </w:pPr>
      <w:bookmarkStart w:id="140" w:name="_Toc418078214"/>
      <w:bookmarkStart w:id="141" w:name="_Toc418079119"/>
      <w:bookmarkStart w:id="142" w:name="_Toc418079197"/>
      <w:bookmarkStart w:id="143" w:name="_Toc75873524"/>
      <w:bookmarkStart w:id="144" w:name="_Toc106541707"/>
      <w:bookmarkStart w:id="145" w:name="_Toc352141194"/>
      <w:bookmarkEnd w:id="133"/>
      <w:bookmarkEnd w:id="134"/>
      <w:bookmarkEnd w:id="135"/>
      <w:bookmarkEnd w:id="136"/>
      <w:bookmarkEnd w:id="137"/>
      <w:bookmarkEnd w:id="140"/>
      <w:bookmarkEnd w:id="141"/>
      <w:bookmarkEnd w:id="142"/>
      <w:r w:rsidRPr="00030FE4">
        <w:t>Matavimo priemonės</w:t>
      </w:r>
      <w:bookmarkEnd w:id="143"/>
      <w:bookmarkEnd w:id="144"/>
    </w:p>
    <w:p w14:paraId="18F8FF85" w14:textId="77777777" w:rsidR="00441CBA" w:rsidRPr="00874C9C" w:rsidRDefault="00441CBA" w:rsidP="00C018E2">
      <w:pPr>
        <w:pStyle w:val="ListParagraph"/>
      </w:pPr>
      <w:r w:rsidRPr="00874C9C">
        <w:t>Rangovo naudojamos matavimo priemonės turi būti metrologiškai patikrintos (kalibruotos) su gamintojo laboratorijos arba kitos Europos Sąjungos šalies akredituotos laboratorijos išduotais dokumentais (sertifikatais) ar žymenimis, patvirtinančiais nustatytą matavimo tikslumą bei šių matavimo priemonių techniniais aprašymais ir naudojimo instrukcijomis.</w:t>
      </w:r>
    </w:p>
    <w:p w14:paraId="236F4F6F" w14:textId="5E565B9F" w:rsidR="00441CBA" w:rsidRPr="00030FE4" w:rsidRDefault="00441CBA" w:rsidP="00C018E2">
      <w:pPr>
        <w:pStyle w:val="ListParagraph"/>
      </w:pPr>
      <w:r w:rsidRPr="00874C9C">
        <w:t xml:space="preserve">Įrenginių darbinių ir izoliacijos </w:t>
      </w:r>
      <w:r w:rsidRPr="00030FE4">
        <w:t>charakteristikų matavimams, patikrinimams ir bandymams turi būti naudojama įranga, turinti jos patikrinimą ar kalibravimą atlikusios laboratorijos išduotus dokumentus arba turi būti paženklinta galiojančiais patikrinimą ir kalibravimą atlikusios laboratorijos žymenimis.</w:t>
      </w:r>
    </w:p>
    <w:p w14:paraId="3205C2E5" w14:textId="77777777" w:rsidR="00DF5275" w:rsidRPr="00030FE4" w:rsidRDefault="00DF5275" w:rsidP="004D63EA">
      <w:pPr>
        <w:ind w:left="360" w:firstLine="0"/>
        <w:rPr>
          <w:rFonts w:ascii="Arial" w:hAnsi="Arial" w:cs="Arial"/>
          <w:lang w:val="lt-LT"/>
        </w:rPr>
      </w:pPr>
    </w:p>
    <w:p w14:paraId="00471F0F" w14:textId="77777777" w:rsidR="004C4277" w:rsidRPr="00030FE4" w:rsidRDefault="004C4277" w:rsidP="007F51D0">
      <w:pPr>
        <w:pStyle w:val="Heading2"/>
      </w:pPr>
      <w:bookmarkStart w:id="146" w:name="_Toc75873525"/>
      <w:bookmarkStart w:id="147" w:name="_Toc106541708"/>
      <w:r w:rsidRPr="00030FE4">
        <w:t>Paslėpti darbai</w:t>
      </w:r>
      <w:bookmarkEnd w:id="146"/>
      <w:bookmarkEnd w:id="147"/>
    </w:p>
    <w:p w14:paraId="437F2BBC" w14:textId="31EA40AB" w:rsidR="004C4277" w:rsidRPr="00030FE4" w:rsidRDefault="004C4277" w:rsidP="00C018E2">
      <w:pPr>
        <w:pStyle w:val="ListParagraph"/>
      </w:pPr>
      <w:r w:rsidRPr="00030FE4">
        <w:t>Paslėpti Darbai gali būti užbaigiami (t</w:t>
      </w:r>
      <w:r w:rsidR="00543522" w:rsidRPr="00030FE4">
        <w:t xml:space="preserve">. </w:t>
      </w:r>
      <w:r w:rsidRPr="00030FE4">
        <w:t xml:space="preserve">y. jie gali būti uždengti) tik juos patikrinus </w:t>
      </w:r>
      <w:r w:rsidR="00EB37B4" w:rsidRPr="00030FE4">
        <w:t xml:space="preserve">ir priėmus </w:t>
      </w:r>
      <w:r w:rsidRPr="00030FE4">
        <w:t>Užsakovui.</w:t>
      </w:r>
    </w:p>
    <w:p w14:paraId="00BDA85D" w14:textId="77777777" w:rsidR="004C4277" w:rsidRPr="00030FE4" w:rsidRDefault="004C4277" w:rsidP="00C018E2">
      <w:pPr>
        <w:pStyle w:val="ListParagraph"/>
      </w:pPr>
      <w:r w:rsidRPr="00030FE4">
        <w:t>Apie numatomą paslėptų Darbų uždengimą Rangovas</w:t>
      </w:r>
      <w:r w:rsidR="00D142D5" w:rsidRPr="00030FE4">
        <w:t xml:space="preserve"> Užsakovą</w:t>
      </w:r>
      <w:r w:rsidRPr="00030FE4">
        <w:t xml:space="preserve"> </w:t>
      </w:r>
      <w:r w:rsidR="00F92514" w:rsidRPr="00030FE4">
        <w:t>turi</w:t>
      </w:r>
      <w:r w:rsidRPr="00030FE4">
        <w:t xml:space="preserve"> </w:t>
      </w:r>
      <w:r w:rsidR="00D142D5" w:rsidRPr="00030FE4">
        <w:t xml:space="preserve">informuoti </w:t>
      </w:r>
      <w:r w:rsidRPr="00030FE4">
        <w:t xml:space="preserve">ne vėliau kaip prieš </w:t>
      </w:r>
      <w:r w:rsidR="00E74A65" w:rsidRPr="00030FE4">
        <w:t>3 darbo</w:t>
      </w:r>
      <w:r w:rsidRPr="00030FE4">
        <w:t xml:space="preserve"> dienas.</w:t>
      </w:r>
    </w:p>
    <w:p w14:paraId="06F0AA37" w14:textId="1BB1C198" w:rsidR="004C4277" w:rsidRPr="00030FE4" w:rsidRDefault="004C4277" w:rsidP="00C018E2">
      <w:pPr>
        <w:pStyle w:val="ListParagraph"/>
      </w:pPr>
      <w:r w:rsidRPr="00030FE4">
        <w:t xml:space="preserve">Jeigu Rangovas </w:t>
      </w:r>
      <w:r w:rsidR="00D142D5" w:rsidRPr="00030FE4">
        <w:t>laiku</w:t>
      </w:r>
      <w:r w:rsidRPr="00030FE4">
        <w:t xml:space="preserve"> nepraneša Užsakovui apie</w:t>
      </w:r>
      <w:r w:rsidR="00F92514" w:rsidRPr="00030FE4">
        <w:t xml:space="preserve"> Darbų</w:t>
      </w:r>
      <w:r w:rsidRPr="00030FE4">
        <w:t xml:space="preserve"> uždengimą ir nesudaro galimybės Užsakovui patikrinti uždengiamų Darbų, Rangovas, Užsakovui pareikalavus, savo sąskaita atidengia paslėptus Darbus. Užsakovas taip pat turi teisę atidengti paslėptus Darbus pats. Atidengtus Darbus Rangovas vėl uždengia savo sąskaita. Toks uždengtų </w:t>
      </w:r>
      <w:r w:rsidR="00531CF7" w:rsidRPr="00030FE4">
        <w:t>D</w:t>
      </w:r>
      <w:r w:rsidRPr="00030FE4">
        <w:t xml:space="preserve">arbų atidengimas ir (arba) uždengimas nesuteikia teisės Rangovui pratęsti Sutarties </w:t>
      </w:r>
      <w:r w:rsidR="0066480F" w:rsidRPr="00030FE4">
        <w:t xml:space="preserve">vykdymo </w:t>
      </w:r>
      <w:r w:rsidRPr="00030FE4">
        <w:t>terminų ir (arba) reikalauti papildomo apmokėjimo.</w:t>
      </w:r>
    </w:p>
    <w:p w14:paraId="59BEBCD2" w14:textId="02C2A7FF" w:rsidR="008E2F2B" w:rsidRPr="00030FE4" w:rsidRDefault="008E2F2B" w:rsidP="00C018E2">
      <w:pPr>
        <w:pStyle w:val="ListParagraph"/>
      </w:pPr>
      <w:r w:rsidRPr="00030FE4">
        <w:t xml:space="preserve">Jei Rangovas Užsakovui tinkamai praneša apie paslėptų Darbų uždengimą, tačiau numatytu laiku Užsakovas neatvyksta patikrinti ir priimti atliekamų Darbų, Rangovas </w:t>
      </w:r>
      <w:r w:rsidR="00B21BC0" w:rsidRPr="00030FE4">
        <w:t>užfiksuoja situaciją, padarydamas foto nuotraukas</w:t>
      </w:r>
      <w:r w:rsidR="00BF7C3E" w:rsidRPr="00030FE4">
        <w:t xml:space="preserve"> </w:t>
      </w:r>
      <w:r w:rsidR="004F6EBF" w:rsidRPr="00030FE4">
        <w:t>(</w:t>
      </w:r>
      <w:r w:rsidR="00BF7C3E" w:rsidRPr="00030FE4">
        <w:t>skaitmeniniu .jpg, .</w:t>
      </w:r>
      <w:proofErr w:type="spellStart"/>
      <w:r w:rsidR="00BF7C3E" w:rsidRPr="00030FE4">
        <w:t>jpeg</w:t>
      </w:r>
      <w:proofErr w:type="spellEnd"/>
      <w:r w:rsidR="00BF7C3E" w:rsidRPr="00030FE4">
        <w:t>, .</w:t>
      </w:r>
      <w:proofErr w:type="spellStart"/>
      <w:r w:rsidR="00BF7C3E" w:rsidRPr="00030FE4">
        <w:t>bmp</w:t>
      </w:r>
      <w:proofErr w:type="spellEnd"/>
      <w:r w:rsidR="00BF7C3E" w:rsidRPr="00030FE4">
        <w:t>, .</w:t>
      </w:r>
      <w:proofErr w:type="spellStart"/>
      <w:r w:rsidR="00BF7C3E" w:rsidRPr="00030FE4">
        <w:t>png</w:t>
      </w:r>
      <w:proofErr w:type="spellEnd"/>
      <w:r w:rsidR="00BF7C3E" w:rsidRPr="00030FE4">
        <w:t xml:space="preserve"> ar kitu su Užsakovu suderintu formatu ne mažesne kaip 2560x1920 </w:t>
      </w:r>
      <w:proofErr w:type="spellStart"/>
      <w:r w:rsidR="00BF7C3E" w:rsidRPr="00030FE4">
        <w:t>px</w:t>
      </w:r>
      <w:proofErr w:type="spellEnd"/>
      <w:r w:rsidR="00BF7C3E" w:rsidRPr="00030FE4">
        <w:t xml:space="preserve"> raiška</w:t>
      </w:r>
      <w:r w:rsidR="004F6EBF" w:rsidRPr="00030FE4">
        <w:t>)</w:t>
      </w:r>
      <w:r w:rsidR="00B21BC0" w:rsidRPr="00030FE4">
        <w:t xml:space="preserve">, skirtas Užsakovui, ir </w:t>
      </w:r>
      <w:r w:rsidR="0069500F" w:rsidRPr="00030FE4">
        <w:t>paslėptų Darbų uždengimą atlieka</w:t>
      </w:r>
      <w:r w:rsidRPr="00030FE4">
        <w:t xml:space="preserve"> Užsakovui</w:t>
      </w:r>
      <w:r w:rsidR="00D77500" w:rsidRPr="00030FE4">
        <w:t xml:space="preserve"> nedalyvaujant</w:t>
      </w:r>
      <w:r w:rsidRPr="00030FE4">
        <w:t xml:space="preserve">. </w:t>
      </w:r>
      <w:r w:rsidR="00D77500" w:rsidRPr="00030FE4">
        <w:t>Tokiu atveju, Užsakovui vėliau</w:t>
      </w:r>
      <w:r w:rsidR="00CB1E5D" w:rsidRPr="00030FE4">
        <w:t xml:space="preserve"> </w:t>
      </w:r>
      <w:r w:rsidR="00D77500" w:rsidRPr="00030FE4">
        <w:t>pa</w:t>
      </w:r>
      <w:r w:rsidR="00CB1E5D" w:rsidRPr="00030FE4">
        <w:t>rei</w:t>
      </w:r>
      <w:r w:rsidR="00D77500" w:rsidRPr="00030FE4">
        <w:t>kalavus atliktus Darbus</w:t>
      </w:r>
      <w:r w:rsidR="00CB1E5D" w:rsidRPr="00030FE4">
        <w:t xml:space="preserve"> atidengti</w:t>
      </w:r>
      <w:r w:rsidRPr="00030FE4">
        <w:t xml:space="preserve">, </w:t>
      </w:r>
      <w:r w:rsidR="00CB1E5D" w:rsidRPr="00030FE4">
        <w:t xml:space="preserve">šie </w:t>
      </w:r>
      <w:r w:rsidRPr="00030FE4">
        <w:t>Darbai atidengiami Užsakovo sąskaita, išskyrus atvejus, kai atidengus Darbus paaiškėja, kad jie buvo atlikti netinkamai.</w:t>
      </w:r>
    </w:p>
    <w:p w14:paraId="66E3CA92" w14:textId="77777777" w:rsidR="00D07C2E" w:rsidRPr="00030FE4" w:rsidRDefault="00D07C2E" w:rsidP="00531CF7">
      <w:pPr>
        <w:ind w:left="360" w:firstLine="0"/>
        <w:rPr>
          <w:rFonts w:ascii="Arial" w:hAnsi="Arial" w:cs="Arial"/>
          <w:lang w:val="lt-LT"/>
        </w:rPr>
      </w:pPr>
    </w:p>
    <w:p w14:paraId="055EBC84" w14:textId="77777777" w:rsidR="005A736A" w:rsidRPr="00030FE4" w:rsidRDefault="00AC454F" w:rsidP="007F51D0">
      <w:pPr>
        <w:pStyle w:val="Heading2"/>
      </w:pPr>
      <w:bookmarkStart w:id="148" w:name="_Toc75873526"/>
      <w:bookmarkStart w:id="149" w:name="_Toc106541709"/>
      <w:bookmarkStart w:id="150" w:name="_Toc339801214"/>
      <w:bookmarkStart w:id="151" w:name="_Toc339801557"/>
      <w:bookmarkStart w:id="152" w:name="_Toc339802119"/>
      <w:bookmarkStart w:id="153" w:name="_Toc339802306"/>
      <w:bookmarkStart w:id="154" w:name="_Toc339802527"/>
      <w:bookmarkStart w:id="155" w:name="_Toc339801215"/>
      <w:bookmarkStart w:id="156" w:name="_Toc339801558"/>
      <w:bookmarkStart w:id="157" w:name="_Toc339802120"/>
      <w:bookmarkStart w:id="158" w:name="_Toc339802307"/>
      <w:bookmarkStart w:id="159" w:name="_Toc339802528"/>
      <w:bookmarkStart w:id="160" w:name="_Ref339876187"/>
      <w:bookmarkEnd w:id="90"/>
      <w:bookmarkEnd w:id="145"/>
      <w:r w:rsidRPr="00030FE4">
        <w:t>Kadastriniai m</w:t>
      </w:r>
      <w:r w:rsidR="00332C99" w:rsidRPr="00030FE4">
        <w:t>atavimai</w:t>
      </w:r>
      <w:bookmarkEnd w:id="148"/>
      <w:bookmarkEnd w:id="149"/>
    </w:p>
    <w:p w14:paraId="1E72C542" w14:textId="30C14A15" w:rsidR="00CC1261" w:rsidRPr="00030FE4" w:rsidRDefault="003B77D8" w:rsidP="00C018E2">
      <w:pPr>
        <w:pStyle w:val="ListParagraph"/>
      </w:pPr>
      <w:r w:rsidRPr="00030FE4">
        <w:t>Sutarties bendrųjų sąlygų 4.13 punkto</w:t>
      </w:r>
      <w:r w:rsidR="00CC1261" w:rsidRPr="00030FE4">
        <w:t xml:space="preserve"> reikalavimai taikomi tuo atveju, kai pagal galiojančių teisės aktų reikalavimus, atlikus Darbus turi būti padarytos Objekto geodezinės nuotraukos ir (arba) </w:t>
      </w:r>
      <w:r w:rsidR="00EC68D7" w:rsidRPr="00030FE4">
        <w:t xml:space="preserve">atlikti </w:t>
      </w:r>
      <w:r w:rsidR="00CC1261" w:rsidRPr="00030FE4">
        <w:t>kadastriniai matavimai.</w:t>
      </w:r>
    </w:p>
    <w:p w14:paraId="34063C62" w14:textId="77777777" w:rsidR="005A736A" w:rsidRPr="00030FE4" w:rsidRDefault="005A736A" w:rsidP="00C018E2">
      <w:pPr>
        <w:pStyle w:val="ListParagraph"/>
      </w:pPr>
      <w:r w:rsidRPr="00030FE4">
        <w:t xml:space="preserve">Rangovas privalo teisės aktų nustatyta tvarka atlikti Objekto geodezines nuotraukas ir perduoti jas Užsakovo </w:t>
      </w:r>
      <w:r w:rsidR="00905E24" w:rsidRPr="00030FE4">
        <w:t>atstov</w:t>
      </w:r>
      <w:r w:rsidRPr="00030FE4">
        <w:t>ui.</w:t>
      </w:r>
    </w:p>
    <w:bookmarkEnd w:id="150"/>
    <w:bookmarkEnd w:id="151"/>
    <w:bookmarkEnd w:id="152"/>
    <w:bookmarkEnd w:id="153"/>
    <w:bookmarkEnd w:id="154"/>
    <w:p w14:paraId="1579FE94" w14:textId="6C23708C" w:rsidR="001A301C" w:rsidRPr="00030FE4" w:rsidRDefault="00CD4685" w:rsidP="00C018E2">
      <w:pPr>
        <w:pStyle w:val="ListParagraph"/>
      </w:pPr>
      <w:r w:rsidRPr="00030FE4">
        <w:t>Iki dokumentų pateikimo Objekto Statybos užbaigimo aktui (-</w:t>
      </w:r>
      <w:proofErr w:type="spellStart"/>
      <w:r w:rsidRPr="00030FE4">
        <w:t>ams</w:t>
      </w:r>
      <w:proofErr w:type="spellEnd"/>
      <w:r w:rsidRPr="00030FE4">
        <w:t xml:space="preserve">) gauti </w:t>
      </w:r>
      <w:r w:rsidR="001A301C" w:rsidRPr="00030FE4">
        <w:t>Rangovas turi atlikti Objekto bei žemės sklypo, kuriame yra Objektas, kadastrinius matavimus ir Užsakovo atstovui pateikti su kadastro tvarkytoju (VĮ Registrų centras) suderintą kadastrinių matavimų bylą (bylas), kuriai atlikta išankstinė kadastro tvarkytojo patikra. Kadastro duomenų bylos, prieš teikiant kadastro tvarkytojui išankstinei patikrai, turi būti pateiktos suderinimui Užsakovo atstovui,</w:t>
      </w:r>
      <w:r w:rsidR="00EB10FE" w:rsidRPr="00030FE4">
        <w:t xml:space="preserve"> </w:t>
      </w:r>
      <w:r w:rsidR="001A301C" w:rsidRPr="00030FE4">
        <w:t xml:space="preserve">ištaisytos pagal pateiktas Užsakovo pastabas ir </w:t>
      </w:r>
      <w:r w:rsidR="0088140F" w:rsidRPr="00030FE4">
        <w:t xml:space="preserve">joms turi būti </w:t>
      </w:r>
      <w:r w:rsidR="001A301C" w:rsidRPr="00030FE4">
        <w:t>gautas Užsakovo pritarimas.</w:t>
      </w:r>
    </w:p>
    <w:p w14:paraId="042822C0" w14:textId="665271EE" w:rsidR="001A301C" w:rsidRPr="00030FE4" w:rsidRDefault="001A301C" w:rsidP="00C018E2">
      <w:pPr>
        <w:pStyle w:val="ListParagraph"/>
      </w:pPr>
      <w:r w:rsidRPr="00030FE4">
        <w:t xml:space="preserve">Kadastrinių matavimų bylą (bylas) Rangovas pateikia kartu su topografine medžiaga. Kadastrinių matavimų byla (bylos) kartu su topografine medžiaga Užsakovo atstovui </w:t>
      </w:r>
      <w:r w:rsidR="00E172B2" w:rsidRPr="00030FE4">
        <w:t xml:space="preserve">turi būti pateiktos </w:t>
      </w:r>
      <w:r w:rsidRPr="00030FE4">
        <w:t>per 5 d</w:t>
      </w:r>
      <w:r w:rsidR="008E0ADB" w:rsidRPr="00030FE4">
        <w:t xml:space="preserve">arbo </w:t>
      </w:r>
      <w:r w:rsidRPr="00030FE4">
        <w:t>d</w:t>
      </w:r>
      <w:r w:rsidR="008E0ADB" w:rsidRPr="00030FE4">
        <w:t>ienas</w:t>
      </w:r>
      <w:r w:rsidRPr="00030FE4">
        <w:t xml:space="preserve"> nuo</w:t>
      </w:r>
      <w:r w:rsidR="00EB10FE" w:rsidRPr="00030FE4">
        <w:t xml:space="preserve"> </w:t>
      </w:r>
      <w:r w:rsidRPr="00030FE4">
        <w:t>kadastro tvarkytojo atliktos išankstinės patikros pagal galiojančių teisės aktų reikalavimus.</w:t>
      </w:r>
      <w:r w:rsidR="00845398" w:rsidRPr="00030FE4">
        <w:t xml:space="preserve"> Rangovas turi ištaisyti/patikslinti/pakoreguoti kadastrinių matavimų </w:t>
      </w:r>
      <w:r w:rsidR="008E0ADB" w:rsidRPr="00030FE4">
        <w:t>bylą (</w:t>
      </w:r>
      <w:r w:rsidR="00845398" w:rsidRPr="00030FE4">
        <w:t>bylas</w:t>
      </w:r>
      <w:r w:rsidR="008E0ADB" w:rsidRPr="00030FE4">
        <w:t>)</w:t>
      </w:r>
      <w:r w:rsidR="00845398" w:rsidRPr="00030FE4">
        <w:t xml:space="preserve"> pagal kadastro tvarkytojo pastabas iki ši</w:t>
      </w:r>
      <w:r w:rsidR="008E0ADB" w:rsidRPr="00030FE4">
        <w:t>os (šių)</w:t>
      </w:r>
      <w:r w:rsidR="00845398" w:rsidRPr="00030FE4">
        <w:t xml:space="preserve"> byl</w:t>
      </w:r>
      <w:r w:rsidR="008E0ADB" w:rsidRPr="00030FE4">
        <w:t>os (bylų)</w:t>
      </w:r>
      <w:r w:rsidR="00845398" w:rsidRPr="00030FE4">
        <w:t xml:space="preserve"> įregistravimo Nekilnojamojo turto registre.</w:t>
      </w:r>
    </w:p>
    <w:p w14:paraId="5AF258F2" w14:textId="77777777" w:rsidR="00C76C60" w:rsidRPr="00030FE4" w:rsidRDefault="00C76C60" w:rsidP="005C634A">
      <w:pPr>
        <w:ind w:left="360" w:firstLine="0"/>
        <w:rPr>
          <w:rFonts w:ascii="Arial" w:hAnsi="Arial" w:cs="Arial"/>
          <w:lang w:val="lt-LT"/>
        </w:rPr>
      </w:pPr>
    </w:p>
    <w:p w14:paraId="5ECDFBE0" w14:textId="1BDF1201" w:rsidR="00C85205" w:rsidRPr="00030FE4" w:rsidRDefault="00332C99" w:rsidP="007F51D0">
      <w:pPr>
        <w:pStyle w:val="Heading2"/>
      </w:pPr>
      <w:bookmarkStart w:id="161" w:name="_Toc75873527"/>
      <w:bookmarkStart w:id="162" w:name="_Toc106541710"/>
      <w:r w:rsidRPr="00030FE4">
        <w:lastRenderedPageBreak/>
        <w:t>Darbų sustabdymas</w:t>
      </w:r>
      <w:bookmarkEnd w:id="161"/>
      <w:bookmarkEnd w:id="162"/>
    </w:p>
    <w:p w14:paraId="1F44A96D" w14:textId="77777777" w:rsidR="00F26DB2" w:rsidRPr="00030FE4" w:rsidRDefault="001212F8" w:rsidP="00C018E2">
      <w:pPr>
        <w:pStyle w:val="ListParagraph"/>
      </w:pPr>
      <w:r w:rsidRPr="00030FE4">
        <w:t xml:space="preserve">Užsakovas </w:t>
      </w:r>
      <w:r w:rsidR="00107C68" w:rsidRPr="00030FE4">
        <w:t xml:space="preserve">turi teisę duoti Rangovui </w:t>
      </w:r>
      <w:r w:rsidRPr="00030FE4">
        <w:t>nurodymą sustabdyti Darbus</w:t>
      </w:r>
      <w:r w:rsidR="009736D5" w:rsidRPr="00030FE4">
        <w:t xml:space="preserve"> arba dalį jų</w:t>
      </w:r>
      <w:r w:rsidR="007E2284" w:rsidRPr="00030FE4">
        <w:t>,</w:t>
      </w:r>
      <w:r w:rsidRPr="00030FE4">
        <w:t xml:space="preserve"> </w:t>
      </w:r>
      <w:r w:rsidR="00125FBB" w:rsidRPr="00030FE4">
        <w:t>jei</w:t>
      </w:r>
      <w:r w:rsidR="00F26DB2" w:rsidRPr="00030FE4">
        <w:t>:</w:t>
      </w:r>
    </w:p>
    <w:p w14:paraId="28248767" w14:textId="004ECD34"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593E2C" w:rsidRPr="00030FE4">
        <w:rPr>
          <w:rFonts w:ascii="Arial" w:hAnsi="Arial" w:cs="Arial"/>
          <w:sz w:val="18"/>
          <w:szCs w:val="18"/>
          <w:lang w:val="lt-LT"/>
        </w:rPr>
        <w:t>Darbai</w:t>
      </w:r>
      <w:r w:rsidR="00C6034F" w:rsidRPr="00030FE4">
        <w:rPr>
          <w:rFonts w:ascii="Arial" w:hAnsi="Arial" w:cs="Arial"/>
          <w:sz w:val="18"/>
          <w:szCs w:val="18"/>
          <w:lang w:val="lt-LT"/>
        </w:rPr>
        <w:t xml:space="preserve"> vykdo</w:t>
      </w:r>
      <w:r w:rsidR="00593E2C" w:rsidRPr="00030FE4">
        <w:rPr>
          <w:rFonts w:ascii="Arial" w:hAnsi="Arial" w:cs="Arial"/>
          <w:sz w:val="18"/>
          <w:szCs w:val="18"/>
          <w:lang w:val="lt-LT"/>
        </w:rPr>
        <w:t>mi</w:t>
      </w:r>
      <w:r w:rsidR="005A6B84" w:rsidRPr="00030FE4">
        <w:rPr>
          <w:rFonts w:ascii="Arial" w:hAnsi="Arial" w:cs="Arial"/>
          <w:sz w:val="18"/>
          <w:szCs w:val="18"/>
          <w:lang w:val="lt-LT"/>
        </w:rPr>
        <w:t xml:space="preserve"> Užsakovo eksploatuojamuose veikiančiuose elektros įrenginiuose</w:t>
      </w:r>
      <w:r w:rsidR="00C6034F" w:rsidRPr="00030FE4">
        <w:rPr>
          <w:rFonts w:ascii="Arial" w:hAnsi="Arial" w:cs="Arial"/>
          <w:sz w:val="18"/>
          <w:szCs w:val="18"/>
          <w:lang w:val="lt-LT"/>
        </w:rPr>
        <w:t>,</w:t>
      </w:r>
      <w:r w:rsidR="005A6B84" w:rsidRPr="00030FE4">
        <w:rPr>
          <w:rFonts w:ascii="Arial" w:hAnsi="Arial" w:cs="Arial"/>
          <w:sz w:val="18"/>
          <w:szCs w:val="18"/>
          <w:lang w:val="lt-LT"/>
        </w:rPr>
        <w:t xml:space="preserve"> nepasirašius tarpusavio saugos darbe atsakomybės ribų akto;</w:t>
      </w:r>
    </w:p>
    <w:p w14:paraId="1C6B34DD" w14:textId="26A1A79E"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9C0FBC" w:rsidRPr="00030FE4">
        <w:rPr>
          <w:rFonts w:ascii="Arial" w:hAnsi="Arial" w:cs="Arial"/>
          <w:sz w:val="18"/>
          <w:szCs w:val="18"/>
          <w:lang w:val="lt-LT"/>
        </w:rPr>
        <w:t xml:space="preserve">Rangovas arba </w:t>
      </w:r>
      <w:r w:rsidR="005A6B84" w:rsidRPr="00030FE4">
        <w:rPr>
          <w:rFonts w:ascii="Arial" w:hAnsi="Arial" w:cs="Arial"/>
          <w:sz w:val="18"/>
          <w:szCs w:val="18"/>
          <w:lang w:val="lt-LT"/>
        </w:rPr>
        <w:t>Rangovo darbuotojai neturi būtinos kvalifikacijos</w:t>
      </w:r>
      <w:r w:rsidR="00205EBA" w:rsidRPr="00030FE4">
        <w:rPr>
          <w:rFonts w:ascii="Arial" w:hAnsi="Arial" w:cs="Arial"/>
          <w:sz w:val="18"/>
          <w:szCs w:val="18"/>
          <w:lang w:val="lt-LT"/>
        </w:rPr>
        <w:t xml:space="preserve"> (t.</w:t>
      </w:r>
      <w:r w:rsidR="00007A82" w:rsidRPr="00030FE4">
        <w:rPr>
          <w:rFonts w:ascii="Arial" w:hAnsi="Arial" w:cs="Arial"/>
          <w:sz w:val="18"/>
          <w:szCs w:val="18"/>
          <w:lang w:val="lt-LT"/>
        </w:rPr>
        <w:t xml:space="preserve"> </w:t>
      </w:r>
      <w:r w:rsidR="00205EBA" w:rsidRPr="00030FE4">
        <w:rPr>
          <w:rFonts w:ascii="Arial" w:hAnsi="Arial" w:cs="Arial"/>
          <w:sz w:val="18"/>
          <w:szCs w:val="18"/>
          <w:lang w:val="lt-LT"/>
        </w:rPr>
        <w:t>y. kvalifikacijos</w:t>
      </w:r>
      <w:r w:rsidR="00604B3D" w:rsidRPr="00030FE4">
        <w:rPr>
          <w:rFonts w:ascii="Arial" w:hAnsi="Arial" w:cs="Arial"/>
          <w:sz w:val="18"/>
          <w:szCs w:val="18"/>
          <w:lang w:val="lt-LT"/>
        </w:rPr>
        <w:t>,</w:t>
      </w:r>
      <w:r w:rsidR="00205EBA" w:rsidRPr="00030FE4">
        <w:rPr>
          <w:rFonts w:ascii="Arial" w:hAnsi="Arial" w:cs="Arial"/>
          <w:sz w:val="18"/>
          <w:szCs w:val="18"/>
          <w:lang w:val="lt-LT"/>
        </w:rPr>
        <w:t xml:space="preserve"> kuri reikalinga pagal teisės aktų arba Sutarties reikalavimus)</w:t>
      </w:r>
      <w:r w:rsidR="005A6B84" w:rsidRPr="00030FE4">
        <w:rPr>
          <w:rFonts w:ascii="Arial" w:hAnsi="Arial" w:cs="Arial"/>
          <w:sz w:val="18"/>
          <w:szCs w:val="18"/>
          <w:lang w:val="lt-LT"/>
        </w:rPr>
        <w:t>, rei</w:t>
      </w:r>
      <w:r w:rsidR="00C6034F" w:rsidRPr="00030FE4">
        <w:rPr>
          <w:rFonts w:ascii="Arial" w:hAnsi="Arial" w:cs="Arial"/>
          <w:sz w:val="18"/>
          <w:szCs w:val="18"/>
          <w:lang w:val="lt-LT"/>
        </w:rPr>
        <w:t>kalingos D</w:t>
      </w:r>
      <w:r w:rsidR="005A6B84" w:rsidRPr="00030FE4">
        <w:rPr>
          <w:rFonts w:ascii="Arial" w:hAnsi="Arial" w:cs="Arial"/>
          <w:sz w:val="18"/>
          <w:szCs w:val="18"/>
          <w:lang w:val="lt-LT"/>
        </w:rPr>
        <w:t>arbams atlikti;</w:t>
      </w:r>
    </w:p>
    <w:p w14:paraId="57D7CFD6" w14:textId="2D8A018A"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C6034F" w:rsidRPr="00030FE4">
        <w:rPr>
          <w:rFonts w:ascii="Arial" w:hAnsi="Arial" w:cs="Arial"/>
          <w:sz w:val="18"/>
          <w:szCs w:val="18"/>
          <w:lang w:val="lt-LT"/>
        </w:rPr>
        <w:t>Darbų</w:t>
      </w:r>
      <w:r w:rsidR="005A6B84" w:rsidRPr="00030FE4">
        <w:rPr>
          <w:rFonts w:ascii="Arial" w:hAnsi="Arial" w:cs="Arial"/>
          <w:sz w:val="18"/>
          <w:szCs w:val="18"/>
          <w:lang w:val="lt-LT"/>
        </w:rPr>
        <w:t xml:space="preserve"> </w:t>
      </w:r>
      <w:r w:rsidR="00244F80" w:rsidRPr="00030FE4">
        <w:rPr>
          <w:rFonts w:ascii="Arial" w:hAnsi="Arial" w:cs="Arial"/>
          <w:sz w:val="18"/>
          <w:szCs w:val="18"/>
          <w:lang w:val="lt-LT"/>
        </w:rPr>
        <w:t xml:space="preserve">vykdymo </w:t>
      </w:r>
      <w:r w:rsidR="005A6B84" w:rsidRPr="00030FE4">
        <w:rPr>
          <w:rFonts w:ascii="Arial" w:hAnsi="Arial" w:cs="Arial"/>
          <w:sz w:val="18"/>
          <w:szCs w:val="18"/>
          <w:lang w:val="lt-LT"/>
        </w:rPr>
        <w:t>vietoje nėra Rangovo paskirtų atsakingų asmenų už darbuotojų saugą;</w:t>
      </w:r>
    </w:p>
    <w:p w14:paraId="0D4D1E82" w14:textId="63F502F6" w:rsidR="000D21F0"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0D21F0" w:rsidRPr="00030FE4">
        <w:rPr>
          <w:rFonts w:ascii="Arial" w:hAnsi="Arial" w:cs="Arial"/>
          <w:sz w:val="18"/>
          <w:szCs w:val="18"/>
          <w:lang w:val="lt-LT"/>
        </w:rPr>
        <w:t xml:space="preserve">Darbų vykdymo vietoje </w:t>
      </w:r>
      <w:r w:rsidR="005720E1" w:rsidRPr="00030FE4">
        <w:rPr>
          <w:rFonts w:ascii="Arial" w:hAnsi="Arial" w:cs="Arial"/>
          <w:sz w:val="18"/>
          <w:szCs w:val="18"/>
          <w:lang w:val="lt-LT"/>
        </w:rPr>
        <w:t xml:space="preserve">be pateisinamos priežasties </w:t>
      </w:r>
      <w:r w:rsidR="000D21F0" w:rsidRPr="00030FE4">
        <w:rPr>
          <w:rFonts w:ascii="Arial" w:hAnsi="Arial" w:cs="Arial"/>
          <w:sz w:val="18"/>
          <w:szCs w:val="18"/>
          <w:lang w:val="lt-LT"/>
        </w:rPr>
        <w:t>nėra statinio statybos vadovo</w:t>
      </w:r>
      <w:r w:rsidR="005720E1" w:rsidRPr="00030FE4">
        <w:rPr>
          <w:rFonts w:ascii="Arial" w:hAnsi="Arial" w:cs="Arial"/>
          <w:sz w:val="18"/>
          <w:szCs w:val="18"/>
          <w:lang w:val="lt-LT"/>
        </w:rPr>
        <w:t>;</w:t>
      </w:r>
    </w:p>
    <w:p w14:paraId="62982BEE" w14:textId="2B27E726"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6034F" w:rsidRPr="00030FE4">
        <w:rPr>
          <w:rFonts w:ascii="Arial" w:hAnsi="Arial" w:cs="Arial"/>
          <w:sz w:val="18"/>
          <w:szCs w:val="18"/>
          <w:lang w:val="lt-LT"/>
        </w:rPr>
        <w:t>D</w:t>
      </w:r>
      <w:r w:rsidR="005A6B84" w:rsidRPr="00030FE4">
        <w:rPr>
          <w:rFonts w:ascii="Arial" w:hAnsi="Arial" w:cs="Arial"/>
          <w:sz w:val="18"/>
          <w:szCs w:val="18"/>
          <w:lang w:val="lt-LT"/>
        </w:rPr>
        <w:t>arbai veikiančiuose elektros įrenginiuose vykdomi negavus leidimo iš Užsakovo budinčio darbuotojo;</w:t>
      </w:r>
    </w:p>
    <w:p w14:paraId="02DA26FA" w14:textId="20D7E8C5"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5A6B84" w:rsidRPr="00030FE4">
        <w:rPr>
          <w:rFonts w:ascii="Arial" w:hAnsi="Arial" w:cs="Arial"/>
          <w:sz w:val="18"/>
          <w:szCs w:val="18"/>
          <w:lang w:val="lt-LT"/>
        </w:rPr>
        <w:t xml:space="preserve">neįvykdytos organizacinės ir (arba) </w:t>
      </w:r>
      <w:r w:rsidR="00C6034F" w:rsidRPr="00030FE4">
        <w:rPr>
          <w:rFonts w:ascii="Arial" w:hAnsi="Arial" w:cs="Arial"/>
          <w:sz w:val="18"/>
          <w:szCs w:val="18"/>
          <w:lang w:val="lt-LT"/>
        </w:rPr>
        <w:t>techninės priemonės D</w:t>
      </w:r>
      <w:r w:rsidR="005A6B84" w:rsidRPr="00030FE4">
        <w:rPr>
          <w:rFonts w:ascii="Arial" w:hAnsi="Arial" w:cs="Arial"/>
          <w:sz w:val="18"/>
          <w:szCs w:val="18"/>
          <w:lang w:val="lt-LT"/>
        </w:rPr>
        <w:t xml:space="preserve">arbams veikiančiuose elektros įrenginiuose arba jų nepakanka darbuotojų saugai užtikrinti; </w:t>
      </w:r>
    </w:p>
    <w:p w14:paraId="0615EC50" w14:textId="4596F9CD"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5A6B84" w:rsidRPr="00030FE4">
        <w:rPr>
          <w:rFonts w:ascii="Arial" w:hAnsi="Arial" w:cs="Arial"/>
          <w:sz w:val="18"/>
          <w:szCs w:val="18"/>
          <w:lang w:val="lt-LT"/>
        </w:rPr>
        <w:t xml:space="preserve">Rangovo darbuotojai </w:t>
      </w:r>
      <w:r w:rsidR="008E071D" w:rsidRPr="00030FE4">
        <w:rPr>
          <w:rFonts w:ascii="Arial" w:hAnsi="Arial" w:cs="Arial"/>
          <w:sz w:val="18"/>
          <w:szCs w:val="18"/>
          <w:lang w:val="lt-LT"/>
        </w:rPr>
        <w:t xml:space="preserve">dirba be </w:t>
      </w:r>
      <w:r w:rsidR="005A6B84" w:rsidRPr="00030FE4">
        <w:rPr>
          <w:rFonts w:ascii="Arial" w:hAnsi="Arial" w:cs="Arial"/>
          <w:sz w:val="18"/>
          <w:szCs w:val="18"/>
          <w:lang w:val="lt-LT"/>
        </w:rPr>
        <w:t xml:space="preserve">asmeninių apsauginių priemonių, apsaugos nuo elektros priemonių, neįrengtos kolektyvinės apsaugos priemonės, reikalingos </w:t>
      </w:r>
      <w:r w:rsidR="00C6034F" w:rsidRPr="00030FE4">
        <w:rPr>
          <w:rFonts w:ascii="Arial" w:hAnsi="Arial" w:cs="Arial"/>
          <w:sz w:val="18"/>
          <w:szCs w:val="18"/>
          <w:lang w:val="lt-LT"/>
        </w:rPr>
        <w:t>D</w:t>
      </w:r>
      <w:r w:rsidR="005A6B84" w:rsidRPr="00030FE4">
        <w:rPr>
          <w:rFonts w:ascii="Arial" w:hAnsi="Arial" w:cs="Arial"/>
          <w:sz w:val="18"/>
          <w:szCs w:val="18"/>
          <w:lang w:val="lt-LT"/>
        </w:rPr>
        <w:t>arbams saugiai atlikti;</w:t>
      </w:r>
    </w:p>
    <w:p w14:paraId="121761FB" w14:textId="44DA3E31" w:rsidR="00F26DB2"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125FBB" w:rsidRPr="00030FE4">
        <w:rPr>
          <w:rFonts w:ascii="Arial" w:hAnsi="Arial" w:cs="Arial"/>
          <w:sz w:val="18"/>
          <w:szCs w:val="18"/>
          <w:lang w:val="lt-LT"/>
        </w:rPr>
        <w:t>Rangovas neturi reikiamų leidimų</w:t>
      </w:r>
      <w:r w:rsidR="00043617" w:rsidRPr="00030FE4">
        <w:rPr>
          <w:rFonts w:ascii="Arial" w:hAnsi="Arial" w:cs="Arial"/>
          <w:sz w:val="18"/>
          <w:szCs w:val="18"/>
          <w:lang w:val="lt-LT"/>
        </w:rPr>
        <w:t>,</w:t>
      </w:r>
      <w:r w:rsidR="00125FBB" w:rsidRPr="00030FE4">
        <w:rPr>
          <w:rFonts w:ascii="Arial" w:hAnsi="Arial" w:cs="Arial"/>
          <w:sz w:val="18"/>
          <w:szCs w:val="18"/>
          <w:lang w:val="lt-LT"/>
        </w:rPr>
        <w:t xml:space="preserve"> suderinimų </w:t>
      </w:r>
      <w:r w:rsidR="00043617" w:rsidRPr="00030FE4">
        <w:rPr>
          <w:rFonts w:ascii="Arial" w:hAnsi="Arial" w:cs="Arial"/>
          <w:sz w:val="18"/>
          <w:szCs w:val="18"/>
          <w:lang w:val="lt-LT"/>
        </w:rPr>
        <w:t xml:space="preserve">ir (arba) parengto projekto </w:t>
      </w:r>
      <w:r w:rsidR="00125FBB" w:rsidRPr="00030FE4">
        <w:rPr>
          <w:rFonts w:ascii="Arial" w:hAnsi="Arial" w:cs="Arial"/>
          <w:sz w:val="18"/>
          <w:szCs w:val="18"/>
          <w:lang w:val="lt-LT"/>
        </w:rPr>
        <w:t>atlikti Darbus</w:t>
      </w:r>
      <w:r w:rsidR="00422B83" w:rsidRPr="00030FE4">
        <w:rPr>
          <w:rFonts w:ascii="Arial" w:hAnsi="Arial" w:cs="Arial"/>
          <w:sz w:val="18"/>
          <w:szCs w:val="18"/>
          <w:lang w:val="lt-LT"/>
        </w:rPr>
        <w:t>;</w:t>
      </w:r>
    </w:p>
    <w:p w14:paraId="26168509" w14:textId="3443C081" w:rsidR="00F26DB2"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F26DB2" w:rsidRPr="00030FE4">
        <w:rPr>
          <w:rFonts w:ascii="Arial" w:hAnsi="Arial" w:cs="Arial"/>
          <w:sz w:val="18"/>
          <w:szCs w:val="18"/>
          <w:lang w:val="lt-LT"/>
        </w:rPr>
        <w:t xml:space="preserve">Rangovas </w:t>
      </w:r>
      <w:r w:rsidR="00125FBB" w:rsidRPr="00030FE4">
        <w:rPr>
          <w:rFonts w:ascii="Arial" w:hAnsi="Arial" w:cs="Arial"/>
          <w:sz w:val="18"/>
          <w:szCs w:val="18"/>
          <w:lang w:val="lt-LT"/>
        </w:rPr>
        <w:t>montuoja netinkamus Įrenginius ir Medžiagas</w:t>
      </w:r>
      <w:r w:rsidR="00B91577" w:rsidRPr="00030FE4">
        <w:rPr>
          <w:rFonts w:ascii="Arial" w:hAnsi="Arial" w:cs="Arial"/>
          <w:sz w:val="18"/>
          <w:szCs w:val="18"/>
          <w:lang w:val="lt-LT"/>
        </w:rPr>
        <w:t>, pažeidžia Darbų vykdymo technologiją</w:t>
      </w:r>
      <w:r w:rsidR="00422B83" w:rsidRPr="00030FE4">
        <w:rPr>
          <w:rFonts w:ascii="Arial" w:hAnsi="Arial" w:cs="Arial"/>
          <w:sz w:val="18"/>
          <w:szCs w:val="18"/>
          <w:lang w:val="lt-LT"/>
        </w:rPr>
        <w:t>;</w:t>
      </w:r>
    </w:p>
    <w:p w14:paraId="48FA70F7" w14:textId="58881C5C" w:rsidR="00ED32FF"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ED32FF" w:rsidRPr="00030FE4">
        <w:rPr>
          <w:rFonts w:ascii="Arial" w:hAnsi="Arial" w:cs="Arial"/>
          <w:sz w:val="18"/>
          <w:szCs w:val="18"/>
          <w:lang w:val="lt-LT"/>
        </w:rPr>
        <w:t>Rangovas nėra apsidraudęs reikiamu draudimu arba nėra užtikrinęs Sutarties įvykdymo, kaip numatyta Sutartyje</w:t>
      </w:r>
      <w:r w:rsidR="00BE05D7" w:rsidRPr="00030FE4">
        <w:rPr>
          <w:rFonts w:ascii="Arial" w:hAnsi="Arial" w:cs="Arial"/>
          <w:sz w:val="18"/>
          <w:szCs w:val="18"/>
          <w:lang w:val="lt-LT"/>
        </w:rPr>
        <w:t>;</w:t>
      </w:r>
    </w:p>
    <w:p w14:paraId="4ACC88E3" w14:textId="3B66AE4B" w:rsidR="007539B6"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00A471AD" w:rsidRPr="00030FE4">
        <w:rPr>
          <w:rFonts w:ascii="Arial" w:hAnsi="Arial" w:cs="Arial"/>
          <w:sz w:val="18"/>
          <w:szCs w:val="18"/>
          <w:lang w:val="lt-LT"/>
        </w:rPr>
        <w:t xml:space="preserve">Rangovas </w:t>
      </w:r>
      <w:r w:rsidR="009B0E8F" w:rsidRPr="00030FE4">
        <w:rPr>
          <w:rFonts w:ascii="Arial" w:hAnsi="Arial" w:cs="Arial"/>
          <w:sz w:val="18"/>
          <w:szCs w:val="18"/>
          <w:lang w:val="lt-LT"/>
        </w:rPr>
        <w:t>Darbus atlieka neperduotoje Statybvietėje</w:t>
      </w:r>
      <w:r w:rsidR="007539B6" w:rsidRPr="00030FE4">
        <w:rPr>
          <w:rFonts w:ascii="Arial" w:hAnsi="Arial" w:cs="Arial"/>
          <w:sz w:val="18"/>
          <w:szCs w:val="18"/>
          <w:lang w:val="lt-LT"/>
        </w:rPr>
        <w:t>;</w:t>
      </w:r>
    </w:p>
    <w:p w14:paraId="1EA3C2A1" w14:textId="260EFA85" w:rsidR="00CD4685"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l) Rangovas nepildo ir/arba netinkamai pildo statybos darbų žurnalą;</w:t>
      </w:r>
    </w:p>
    <w:p w14:paraId="23AC43D5" w14:textId="22A81C83" w:rsidR="00BD10D3"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m</w:t>
      </w:r>
      <w:r w:rsidR="00021E4B" w:rsidRPr="00030FE4">
        <w:rPr>
          <w:rFonts w:ascii="Arial" w:hAnsi="Arial" w:cs="Arial"/>
          <w:sz w:val="18"/>
          <w:szCs w:val="18"/>
          <w:lang w:val="lt-LT"/>
        </w:rPr>
        <w:t xml:space="preserve">) </w:t>
      </w:r>
      <w:r w:rsidR="00BD10D3" w:rsidRPr="00030FE4">
        <w:rPr>
          <w:rFonts w:ascii="Arial" w:hAnsi="Arial" w:cs="Arial"/>
          <w:sz w:val="18"/>
          <w:szCs w:val="18"/>
          <w:lang w:val="lt-LT"/>
        </w:rPr>
        <w:t>Rangovas nesilaiko kitų darb</w:t>
      </w:r>
      <w:r w:rsidR="00654F9E" w:rsidRPr="00030FE4">
        <w:rPr>
          <w:rFonts w:ascii="Arial" w:hAnsi="Arial" w:cs="Arial"/>
          <w:sz w:val="18"/>
          <w:szCs w:val="18"/>
          <w:lang w:val="lt-LT"/>
        </w:rPr>
        <w:t>uotoj</w:t>
      </w:r>
      <w:r w:rsidR="00BD10D3" w:rsidRPr="00030FE4">
        <w:rPr>
          <w:rFonts w:ascii="Arial" w:hAnsi="Arial" w:cs="Arial"/>
          <w:sz w:val="18"/>
          <w:szCs w:val="18"/>
          <w:lang w:val="lt-LT"/>
        </w:rPr>
        <w:t>ų saugos</w:t>
      </w:r>
      <w:r w:rsidR="00654F9E" w:rsidRPr="00030FE4">
        <w:rPr>
          <w:rFonts w:ascii="Arial" w:hAnsi="Arial" w:cs="Arial"/>
          <w:sz w:val="18"/>
          <w:szCs w:val="18"/>
          <w:lang w:val="lt-LT"/>
        </w:rPr>
        <w:t xml:space="preserve"> ir sveikatos</w:t>
      </w:r>
      <w:r w:rsidR="00BD10D3" w:rsidRPr="00030FE4">
        <w:rPr>
          <w:rFonts w:ascii="Arial" w:hAnsi="Arial" w:cs="Arial"/>
          <w:sz w:val="18"/>
          <w:szCs w:val="18"/>
          <w:lang w:val="lt-LT"/>
        </w:rPr>
        <w:t xml:space="preserve">, gaisrinės saugos, aplinkosaugos, fizinės apsaugos </w:t>
      </w:r>
      <w:r w:rsidR="008D14BE" w:rsidRPr="00030FE4">
        <w:rPr>
          <w:rFonts w:ascii="Arial" w:hAnsi="Arial" w:cs="Arial"/>
          <w:sz w:val="18"/>
          <w:szCs w:val="18"/>
          <w:lang w:val="lt-LT"/>
        </w:rPr>
        <w:t xml:space="preserve">ar informacinės saugos </w:t>
      </w:r>
      <w:r w:rsidR="00BD10D3" w:rsidRPr="00030FE4">
        <w:rPr>
          <w:rFonts w:ascii="Arial" w:hAnsi="Arial" w:cs="Arial"/>
          <w:sz w:val="18"/>
          <w:szCs w:val="18"/>
          <w:lang w:val="lt-LT"/>
        </w:rPr>
        <w:t>reikalavimų ar kitų sutartinių įsipareigojimų ir dėl to kyla pavojus žmonių sveikatai ar gyvybei, aplinkai, Užsakovo arba trečiųjų asmenų turtui ar teisėtiems interesams;</w:t>
      </w:r>
    </w:p>
    <w:p w14:paraId="22B31447" w14:textId="79BA1379" w:rsidR="000068BE"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n</w:t>
      </w:r>
      <w:r w:rsidR="00021E4B" w:rsidRPr="00030FE4">
        <w:rPr>
          <w:rFonts w:ascii="Arial" w:hAnsi="Arial" w:cs="Arial"/>
          <w:sz w:val="18"/>
          <w:szCs w:val="18"/>
          <w:lang w:val="lt-LT"/>
        </w:rPr>
        <w:t xml:space="preserve">) </w:t>
      </w:r>
      <w:r w:rsidR="000068BE" w:rsidRPr="00030FE4">
        <w:rPr>
          <w:rFonts w:ascii="Arial" w:hAnsi="Arial" w:cs="Arial"/>
          <w:sz w:val="18"/>
          <w:szCs w:val="18"/>
          <w:lang w:val="lt-LT"/>
        </w:rPr>
        <w:t xml:space="preserve">Vyksta tyrimas dėl galimos </w:t>
      </w:r>
      <w:r w:rsidR="007837AF" w:rsidRPr="00030FE4">
        <w:rPr>
          <w:rFonts w:ascii="Arial" w:hAnsi="Arial" w:cs="Arial"/>
          <w:sz w:val="18"/>
          <w:szCs w:val="18"/>
          <w:lang w:val="lt-LT"/>
        </w:rPr>
        <w:t>R</w:t>
      </w:r>
      <w:r w:rsidR="000068BE" w:rsidRPr="00030FE4">
        <w:rPr>
          <w:rFonts w:ascii="Arial" w:hAnsi="Arial" w:cs="Arial"/>
          <w:sz w:val="18"/>
          <w:szCs w:val="18"/>
          <w:lang w:val="lt-LT"/>
        </w:rPr>
        <w:t xml:space="preserve">angovo, </w:t>
      </w:r>
      <w:r w:rsidR="001F27F8" w:rsidRPr="00030FE4">
        <w:rPr>
          <w:rFonts w:ascii="Arial" w:hAnsi="Arial" w:cs="Arial"/>
          <w:sz w:val="18"/>
          <w:szCs w:val="18"/>
          <w:lang w:val="lt-LT"/>
        </w:rPr>
        <w:t>Subrangovo</w:t>
      </w:r>
      <w:r w:rsidR="000068BE" w:rsidRPr="00030FE4">
        <w:rPr>
          <w:rFonts w:ascii="Arial" w:hAnsi="Arial" w:cs="Arial"/>
          <w:sz w:val="18"/>
          <w:szCs w:val="18"/>
          <w:lang w:val="lt-LT"/>
        </w:rPr>
        <w:t xml:space="preserve">, Darbus atliekančių darbuotojų, valdymo organų narių, apskaitą vedančių darbuotojų korupcinio pobūdžio </w:t>
      </w:r>
      <w:r w:rsidR="00CF6D10" w:rsidRPr="00030FE4">
        <w:rPr>
          <w:rFonts w:ascii="Arial" w:hAnsi="Arial" w:cs="Arial"/>
          <w:sz w:val="18"/>
          <w:szCs w:val="18"/>
          <w:lang w:val="lt-LT"/>
        </w:rPr>
        <w:t xml:space="preserve">nusikalstamos </w:t>
      </w:r>
      <w:r w:rsidR="000068BE" w:rsidRPr="00030FE4">
        <w:rPr>
          <w:rFonts w:ascii="Arial" w:hAnsi="Arial" w:cs="Arial"/>
          <w:sz w:val="18"/>
          <w:szCs w:val="18"/>
          <w:lang w:val="lt-LT"/>
        </w:rPr>
        <w:t>veik</w:t>
      </w:r>
      <w:r w:rsidR="00CF6D10" w:rsidRPr="00030FE4">
        <w:rPr>
          <w:rFonts w:ascii="Arial" w:hAnsi="Arial" w:cs="Arial"/>
          <w:sz w:val="18"/>
          <w:szCs w:val="18"/>
          <w:lang w:val="lt-LT"/>
        </w:rPr>
        <w:t>o</w:t>
      </w:r>
      <w:r w:rsidR="000068BE" w:rsidRPr="00030FE4">
        <w:rPr>
          <w:rFonts w:ascii="Arial" w:hAnsi="Arial" w:cs="Arial"/>
          <w:sz w:val="18"/>
          <w:szCs w:val="18"/>
          <w:lang w:val="lt-LT"/>
        </w:rPr>
        <w:t>s (</w:t>
      </w:r>
      <w:r w:rsidR="00446C31" w:rsidRPr="00030FE4">
        <w:rPr>
          <w:rFonts w:ascii="Arial" w:hAnsi="Arial" w:cs="Arial"/>
          <w:sz w:val="18"/>
          <w:szCs w:val="18"/>
          <w:lang w:val="lt-LT"/>
        </w:rPr>
        <w:t>kyšininkavimas, prekyba poveikiu, papirkimas, kitos nusikalstamos veikos, jeigu jos padarytos viešojo administravimo sektoriuje arba teikiant viešąsias paslaugas siekiant sau ar kitiems asmenims naudos: piktnaudžiavimas tarnybine padėtimi arba įgaliojimų viršijimas, piktnaudžiavimas oficialiais įgaliojimais, dokumentų ar matavimo priemonių suklastojimas, sukčiavimas, turto pasisavinimas ar iššvaistymas, tarnybos paslapties atskleidimas, komercinės paslapties atskleidimas, neteisingų duomenų apie pajamas, pelną ar turtą pateikimas, nusikalstamu būdu įgytų pinigų ar turto legalizavimas, kišimasis į valstybės tarnautojo ar viešojo administravimo funkcijas atliekančio asmens veiklą ar kitos nusikalstamos veikos, kai tokių veikų padarymu siekiama ar reikalaujama kyšio, papirkimo arba nuslėpti ar užmaskuoti kyšininkavimą ar papirkimą</w:t>
      </w:r>
      <w:r w:rsidR="000068BE" w:rsidRPr="00030FE4">
        <w:rPr>
          <w:rFonts w:ascii="Arial" w:hAnsi="Arial" w:cs="Arial"/>
          <w:sz w:val="18"/>
          <w:szCs w:val="18"/>
          <w:lang w:val="lt-LT"/>
        </w:rPr>
        <w:t>) arba bet koks kitas tyrimas</w:t>
      </w:r>
      <w:r w:rsidR="003977EB" w:rsidRPr="00030FE4">
        <w:rPr>
          <w:rFonts w:ascii="Arial" w:hAnsi="Arial" w:cs="Arial"/>
          <w:sz w:val="18"/>
          <w:szCs w:val="18"/>
          <w:lang w:val="lt-LT"/>
        </w:rPr>
        <w:t>,</w:t>
      </w:r>
      <w:r w:rsidR="000068BE" w:rsidRPr="00030FE4">
        <w:rPr>
          <w:rFonts w:ascii="Arial" w:hAnsi="Arial" w:cs="Arial"/>
          <w:sz w:val="18"/>
          <w:szCs w:val="18"/>
          <w:lang w:val="lt-LT"/>
        </w:rPr>
        <w:t xml:space="preserve"> jei yra pagrįstų priežasčių manyti, kad buvo įvykdyti aukščiau nurodyti pažeidimai ir dėl to atliekamas tyrimas</w:t>
      </w:r>
      <w:r w:rsidR="00E03619" w:rsidRPr="00030FE4">
        <w:rPr>
          <w:rFonts w:ascii="Arial" w:hAnsi="Arial" w:cs="Arial"/>
          <w:sz w:val="18"/>
          <w:szCs w:val="18"/>
          <w:lang w:val="lt-LT"/>
        </w:rPr>
        <w:t>;</w:t>
      </w:r>
    </w:p>
    <w:p w14:paraId="4B1DAFB9" w14:textId="728A03FD" w:rsidR="00A471AD"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o</w:t>
      </w:r>
      <w:r w:rsidR="00021E4B" w:rsidRPr="00030FE4">
        <w:rPr>
          <w:rFonts w:ascii="Arial" w:hAnsi="Arial" w:cs="Arial"/>
          <w:sz w:val="18"/>
          <w:szCs w:val="18"/>
          <w:lang w:val="lt-LT"/>
        </w:rPr>
        <w:t xml:space="preserve">) </w:t>
      </w:r>
      <w:r w:rsidR="007539B6" w:rsidRPr="00030FE4">
        <w:rPr>
          <w:rFonts w:ascii="Arial" w:hAnsi="Arial" w:cs="Arial"/>
          <w:sz w:val="18"/>
          <w:szCs w:val="18"/>
          <w:lang w:val="lt-LT"/>
        </w:rPr>
        <w:t>Rangovas</w:t>
      </w:r>
      <w:r w:rsidR="004C294E" w:rsidRPr="00030FE4">
        <w:rPr>
          <w:rFonts w:ascii="Arial" w:hAnsi="Arial" w:cs="Arial"/>
          <w:sz w:val="18"/>
          <w:szCs w:val="18"/>
          <w:lang w:val="lt-LT"/>
        </w:rPr>
        <w:t xml:space="preserve"> nesilaiko kitų teisės aktuose nurodytų reikalavimų, dėl kurių negali būti atliekami Darbai</w:t>
      </w:r>
      <w:r w:rsidR="00A471AD" w:rsidRPr="00030FE4">
        <w:rPr>
          <w:rFonts w:ascii="Arial" w:hAnsi="Arial" w:cs="Arial"/>
          <w:sz w:val="18"/>
          <w:szCs w:val="18"/>
          <w:lang w:val="lt-LT"/>
        </w:rPr>
        <w:t>;</w:t>
      </w:r>
    </w:p>
    <w:p w14:paraId="04AAEC8B" w14:textId="33C7E4A4" w:rsidR="00B54998"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p</w:t>
      </w:r>
      <w:r w:rsidR="00B54998" w:rsidRPr="00030FE4">
        <w:rPr>
          <w:rFonts w:ascii="Arial" w:hAnsi="Arial" w:cs="Arial"/>
          <w:sz w:val="18"/>
          <w:szCs w:val="18"/>
          <w:lang w:val="lt-LT"/>
        </w:rPr>
        <w:t>) Rangovas nesilaiko Sutarties bendrųjų sąlygų 4.7.10 punkte nurodyto reikalavimo;</w:t>
      </w:r>
    </w:p>
    <w:p w14:paraId="4CEB346F" w14:textId="5BD08710" w:rsidR="00770C70"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r</w:t>
      </w:r>
      <w:r w:rsidR="00021E4B" w:rsidRPr="00030FE4">
        <w:rPr>
          <w:rFonts w:ascii="Arial" w:hAnsi="Arial" w:cs="Arial"/>
          <w:sz w:val="18"/>
          <w:szCs w:val="18"/>
          <w:lang w:val="lt-LT"/>
        </w:rPr>
        <w:t xml:space="preserve">) </w:t>
      </w:r>
      <w:r w:rsidR="009D15DD" w:rsidRPr="00030FE4">
        <w:rPr>
          <w:rFonts w:ascii="Arial" w:hAnsi="Arial" w:cs="Arial"/>
          <w:sz w:val="18"/>
          <w:szCs w:val="18"/>
          <w:lang w:val="lt-LT"/>
        </w:rPr>
        <w:t>Kitais teisėtais pagrindais</w:t>
      </w:r>
      <w:r w:rsidR="00770C70" w:rsidRPr="00030FE4">
        <w:rPr>
          <w:rFonts w:ascii="Arial" w:hAnsi="Arial" w:cs="Arial"/>
          <w:sz w:val="18"/>
          <w:szCs w:val="18"/>
          <w:lang w:val="lt-LT"/>
        </w:rPr>
        <w:t>.</w:t>
      </w:r>
    </w:p>
    <w:p w14:paraId="76475333" w14:textId="01596EC1" w:rsidR="00125FBB" w:rsidRPr="00030FE4" w:rsidRDefault="00F21620" w:rsidP="00C018E2">
      <w:pPr>
        <w:pStyle w:val="ListParagraph"/>
      </w:pPr>
      <w:r w:rsidRPr="00030FE4">
        <w:t xml:space="preserve">Dėl </w:t>
      </w:r>
      <w:r w:rsidR="00107C68" w:rsidRPr="00030FE4">
        <w:t>aukščiau</w:t>
      </w:r>
      <w:r w:rsidR="00DA0A0B" w:rsidRPr="00030FE4">
        <w:t xml:space="preserve"> šiame </w:t>
      </w:r>
      <w:r w:rsidR="005B6EC9" w:rsidRPr="00030FE4">
        <w:t xml:space="preserve">Sutarties bendrųjų sąlygų 4.14 punkte </w:t>
      </w:r>
      <w:r w:rsidRPr="00030FE4">
        <w:t xml:space="preserve">nurodytų priežasčių </w:t>
      </w:r>
      <w:r w:rsidR="00767B83" w:rsidRPr="00030FE4">
        <w:t>Darb</w:t>
      </w:r>
      <w:r w:rsidR="000068BE" w:rsidRPr="00030FE4">
        <w:t>ai</w:t>
      </w:r>
      <w:r w:rsidR="00767B83" w:rsidRPr="00030FE4">
        <w:t xml:space="preserve"> </w:t>
      </w:r>
      <w:r w:rsidR="00770C70" w:rsidRPr="00030FE4">
        <w:t>turi būti</w:t>
      </w:r>
      <w:r w:rsidRPr="00030FE4">
        <w:t xml:space="preserve"> sustabdyti </w:t>
      </w:r>
      <w:r w:rsidR="00767B83" w:rsidRPr="00030FE4">
        <w:t>iki</w:t>
      </w:r>
      <w:r w:rsidR="00125FBB" w:rsidRPr="00030FE4">
        <w:t xml:space="preserve"> </w:t>
      </w:r>
      <w:r w:rsidRPr="00030FE4">
        <w:t xml:space="preserve">kol </w:t>
      </w:r>
      <w:r w:rsidR="00125FBB" w:rsidRPr="00030FE4">
        <w:t xml:space="preserve">bus pašalinti </w:t>
      </w:r>
      <w:r w:rsidR="00371943" w:rsidRPr="00030FE4">
        <w:t xml:space="preserve">atitinkami </w:t>
      </w:r>
      <w:r w:rsidR="00767B83" w:rsidRPr="00030FE4">
        <w:t>pažeidi</w:t>
      </w:r>
      <w:r w:rsidR="00F26DB2" w:rsidRPr="00030FE4">
        <w:t>mai</w:t>
      </w:r>
      <w:r w:rsidR="00770C70" w:rsidRPr="00030FE4">
        <w:t>,</w:t>
      </w:r>
      <w:r w:rsidR="00125FBB" w:rsidRPr="00030FE4">
        <w:t xml:space="preserve"> bus imtasi </w:t>
      </w:r>
      <w:r w:rsidR="00204C45" w:rsidRPr="00030FE4">
        <w:t xml:space="preserve">pagrįstų </w:t>
      </w:r>
      <w:r w:rsidR="00125FBB" w:rsidRPr="00030FE4">
        <w:t xml:space="preserve">priemonių užtikrinti, kad </w:t>
      </w:r>
      <w:r w:rsidR="000F579A" w:rsidRPr="00030FE4">
        <w:t>šie pažeidimai</w:t>
      </w:r>
      <w:r w:rsidR="00125FBB" w:rsidRPr="00030FE4">
        <w:t xml:space="preserve"> nepasikartotų ateityje</w:t>
      </w:r>
      <w:r w:rsidR="002646F8" w:rsidRPr="00030FE4">
        <w:t>,</w:t>
      </w:r>
      <w:r w:rsidR="00770C70" w:rsidRPr="00030FE4">
        <w:t xml:space="preserve"> ir bus gautas Užsakovo pritarimas tęsti Darbus</w:t>
      </w:r>
      <w:r w:rsidR="00F52BFC" w:rsidRPr="00030FE4">
        <w:t>.</w:t>
      </w:r>
    </w:p>
    <w:p w14:paraId="294FB34E" w14:textId="5EED994F" w:rsidR="00EF2D42" w:rsidRPr="00030FE4" w:rsidRDefault="00F21620" w:rsidP="00C018E2">
      <w:pPr>
        <w:pStyle w:val="ListParagraph"/>
      </w:pPr>
      <w:r w:rsidRPr="00030FE4">
        <w:t xml:space="preserve">Sustabdžius Darbus dėl </w:t>
      </w:r>
      <w:r w:rsidR="009D15DD" w:rsidRPr="00030FE4">
        <w:t xml:space="preserve">aukščiau šiame </w:t>
      </w:r>
      <w:r w:rsidR="00D23413" w:rsidRPr="00030FE4">
        <w:t xml:space="preserve">Sutarties bendrųjų sąlygų 4.14 punkte </w:t>
      </w:r>
      <w:r w:rsidR="006432CE" w:rsidRPr="00030FE4">
        <w:t>nurodytų priežasčių</w:t>
      </w:r>
      <w:r w:rsidRPr="00030FE4">
        <w:t>,</w:t>
      </w:r>
      <w:r w:rsidR="00621F9D" w:rsidRPr="00030FE4">
        <w:t xml:space="preserve"> bus laikoma, kad Darbai stabdomi dėl Rangovo kaltės ir</w:t>
      </w:r>
      <w:r w:rsidRPr="00030FE4">
        <w:t xml:space="preserve"> </w:t>
      </w:r>
      <w:r w:rsidR="00371943" w:rsidRPr="00030FE4">
        <w:t xml:space="preserve">dėl tokio sustabdymo </w:t>
      </w:r>
      <w:r w:rsidRPr="00030FE4">
        <w:t>patirti</w:t>
      </w:r>
      <w:r w:rsidR="00371943" w:rsidRPr="00030FE4">
        <w:t xml:space="preserve"> Rangovo</w:t>
      </w:r>
      <w:r w:rsidRPr="00030FE4">
        <w:t xml:space="preserve"> nuostoliai nebus atlyginami ir Rangovas nebus atleidžiamas nuo atsakomybės už sutartinių įsipareigojimų neįvykdymą laiku.</w:t>
      </w:r>
    </w:p>
    <w:p w14:paraId="719E80D7" w14:textId="6F305111" w:rsidR="000068BE" w:rsidRPr="00030FE4" w:rsidRDefault="000068BE" w:rsidP="00C018E2">
      <w:pPr>
        <w:pStyle w:val="ListParagraph"/>
      </w:pPr>
      <w:r w:rsidRPr="00030FE4">
        <w:t>Sustabdžius Darbus</w:t>
      </w:r>
      <w:r w:rsidR="00F51B5D" w:rsidRPr="00030FE4">
        <w:t xml:space="preserve">, stabdomas sutartinių įsipareigojimų, susijusių su </w:t>
      </w:r>
      <w:r w:rsidR="0078521C" w:rsidRPr="00030FE4">
        <w:t>Atliktų darbų aktų</w:t>
      </w:r>
      <w:r w:rsidR="00B26817" w:rsidRPr="00030FE4">
        <w:t xml:space="preserve"> pasirašymu </w:t>
      </w:r>
      <w:r w:rsidR="00F51B5D" w:rsidRPr="00030FE4">
        <w:t>bei apmokėjimu už atliktus Darbus, vykdymas</w:t>
      </w:r>
      <w:r w:rsidR="00281899" w:rsidRPr="00030FE4">
        <w:t xml:space="preserve"> (kiek tai susiję su sustabdytų Darbų dali</w:t>
      </w:r>
      <w:r w:rsidR="000B4A2E" w:rsidRPr="00030FE4">
        <w:t>mi</w:t>
      </w:r>
      <w:r w:rsidR="00281899" w:rsidRPr="00030FE4">
        <w:t>)</w:t>
      </w:r>
      <w:r w:rsidR="00F51B5D" w:rsidRPr="00030FE4">
        <w:t>.</w:t>
      </w:r>
    </w:p>
    <w:p w14:paraId="2BA2FB54" w14:textId="3009EC52" w:rsidR="00845398" w:rsidRPr="00030FE4" w:rsidRDefault="00845398" w:rsidP="00C018E2">
      <w:pPr>
        <w:pStyle w:val="ListParagraph"/>
      </w:pPr>
      <w:r w:rsidRPr="00030FE4">
        <w:t xml:space="preserve">Darbai ar  Darbų grupės </w:t>
      </w:r>
      <w:r w:rsidR="007119BE" w:rsidRPr="00030FE4">
        <w:t xml:space="preserve">taip pat </w:t>
      </w:r>
      <w:r w:rsidRPr="00030FE4">
        <w:t>gali būti sustabdomi Sutarties specialiosiose sąlygose nurodytais atvejais ir nustatytam terminui. Sustabdžius Darbus ar Darbų grupes Sutarties specialiosiose sąlygose nurodytais atvejais, laikoma, kad Darbai ar Darbų grupės stabdomi ne dėl  Rangovo kaltės</w:t>
      </w:r>
      <w:r w:rsidR="005C019E" w:rsidRPr="00030FE4">
        <w:t>, tačiau dėl tokio sustabdymo Rangovo patirti nuostoliai nebus atlyginami</w:t>
      </w:r>
      <w:r w:rsidRPr="00030FE4">
        <w:t xml:space="preserve">. </w:t>
      </w:r>
    </w:p>
    <w:p w14:paraId="583EC6BD" w14:textId="77777777" w:rsidR="00FF76E1" w:rsidRPr="00030FE4" w:rsidRDefault="00FF76E1" w:rsidP="00E87277">
      <w:pPr>
        <w:ind w:left="360" w:firstLine="0"/>
        <w:rPr>
          <w:rFonts w:ascii="Arial" w:hAnsi="Arial" w:cs="Arial"/>
          <w:lang w:val="lt-LT"/>
        </w:rPr>
      </w:pPr>
    </w:p>
    <w:p w14:paraId="49D1F788" w14:textId="508E6D41" w:rsidR="00BD2FA8" w:rsidRPr="00030FE4" w:rsidRDefault="00332C99" w:rsidP="007F51D0">
      <w:pPr>
        <w:pStyle w:val="Heading2"/>
      </w:pPr>
      <w:bookmarkStart w:id="163" w:name="_Toc413760944"/>
      <w:bookmarkStart w:id="164" w:name="_Toc415502761"/>
      <w:bookmarkStart w:id="165" w:name="_Toc413760945"/>
      <w:bookmarkStart w:id="166" w:name="_Toc415502762"/>
      <w:bookmarkStart w:id="167" w:name="_Toc75873528"/>
      <w:bookmarkStart w:id="168" w:name="_Toc106541711"/>
      <w:bookmarkEnd w:id="163"/>
      <w:bookmarkEnd w:id="164"/>
      <w:bookmarkEnd w:id="165"/>
      <w:bookmarkEnd w:id="166"/>
      <w:r w:rsidRPr="00030FE4">
        <w:t>Ištaisymai</w:t>
      </w:r>
      <w:bookmarkEnd w:id="167"/>
      <w:bookmarkEnd w:id="168"/>
    </w:p>
    <w:p w14:paraId="661F960A" w14:textId="11CD8F45" w:rsidR="00946BB5" w:rsidRPr="00030FE4" w:rsidRDefault="00946BB5" w:rsidP="00C018E2">
      <w:pPr>
        <w:pStyle w:val="ListParagraph"/>
      </w:pPr>
      <w:r w:rsidRPr="00030FE4">
        <w:t xml:space="preserve">Jei bet kuriuo Sutarties vykdymo metu ar per kokybės garantijos terminą paaiškėja, kad Rangovo Darbai neatitinka Sutarties, </w:t>
      </w:r>
      <w:r w:rsidR="00DA2BB4">
        <w:t>P</w:t>
      </w:r>
      <w:r w:rsidRPr="00030FE4">
        <w:t>rojekto reikalavimų, Rangovas, Užsakovo nurodymu, šiuos trūkumus turi kuo skubiau pašalinti savo sąskaita.</w:t>
      </w:r>
    </w:p>
    <w:p w14:paraId="64CBED46" w14:textId="75BC825B" w:rsidR="006C0200" w:rsidRPr="00030FE4" w:rsidRDefault="00E252E0" w:rsidP="00C018E2">
      <w:pPr>
        <w:pStyle w:val="ListParagraph"/>
      </w:pPr>
      <w:r w:rsidRPr="00030FE4">
        <w:t>Jeigu Darbų</w:t>
      </w:r>
      <w:r w:rsidR="006C0200" w:rsidRPr="00030FE4">
        <w:t xml:space="preserve"> trūkumai yra sisteminiai (t</w:t>
      </w:r>
      <w:r w:rsidR="00007A82" w:rsidRPr="00030FE4">
        <w:t xml:space="preserve">. </w:t>
      </w:r>
      <w:r w:rsidR="006C0200" w:rsidRPr="00030FE4">
        <w:t xml:space="preserve">y. daugiau kaip du kartus </w:t>
      </w:r>
      <w:r w:rsidRPr="00030FE4">
        <w:t>nustatomas</w:t>
      </w:r>
      <w:r w:rsidR="006C0200" w:rsidRPr="00030FE4">
        <w:t xml:space="preserve"> tas pats </w:t>
      </w:r>
      <w:r w:rsidRPr="00030FE4">
        <w:t>Darbų trūkumas tuose pačiuose ar analogiškuose Įrenginiuose ir Medžiagose</w:t>
      </w:r>
      <w:r w:rsidR="006C0200" w:rsidRPr="00030FE4">
        <w:t xml:space="preserve">), Užsakovas turi teisę </w:t>
      </w:r>
      <w:r w:rsidRPr="00030FE4">
        <w:t xml:space="preserve">iš Rangovo </w:t>
      </w:r>
      <w:r w:rsidR="006C0200" w:rsidRPr="00030FE4">
        <w:t xml:space="preserve">reikalauti pakeisti </w:t>
      </w:r>
      <w:r w:rsidRPr="00030FE4">
        <w:t xml:space="preserve">Įrenginius ir </w:t>
      </w:r>
      <w:r w:rsidRPr="00030FE4">
        <w:lastRenderedPageBreak/>
        <w:t>Medžiagas analogišk</w:t>
      </w:r>
      <w:r w:rsidR="00B7489C" w:rsidRPr="00030FE4">
        <w:t>ai</w:t>
      </w:r>
      <w:r w:rsidRPr="00030FE4">
        <w:t>s tiems, kuriuose buvo nustatyti sisteminiai trūkumai</w:t>
      </w:r>
      <w:r w:rsidR="006C0200" w:rsidRPr="00030FE4">
        <w:t>.</w:t>
      </w:r>
      <w:r w:rsidRPr="00030FE4">
        <w:t xml:space="preserve"> Nurodytu atveju, Rangovas turi pateikti pagrįstus įrodymus, kad naujai keičiami Įrenginiai ir Medžiagos atitiks Sutartyje nurodytus reikalavimus bei juose analogiškas trūkumas nebepasikartos. Naujai keičiami Įrenginiai ir Medžiagos gali būti pakeisti tik gavus Užsakovo pritarimą.</w:t>
      </w:r>
    </w:p>
    <w:p w14:paraId="4A55B12F" w14:textId="77777777" w:rsidR="004E7709" w:rsidRPr="00030FE4" w:rsidRDefault="004E7709" w:rsidP="009D030F">
      <w:pPr>
        <w:ind w:left="360" w:firstLine="0"/>
        <w:rPr>
          <w:rFonts w:ascii="Arial" w:hAnsi="Arial" w:cs="Arial"/>
          <w:lang w:val="lt-LT"/>
        </w:rPr>
      </w:pPr>
    </w:p>
    <w:p w14:paraId="7E5A88FE" w14:textId="77777777" w:rsidR="00E93CC0" w:rsidRPr="00030FE4" w:rsidRDefault="00E93CC0" w:rsidP="007F51D0">
      <w:pPr>
        <w:pStyle w:val="Heading2"/>
      </w:pPr>
      <w:bookmarkStart w:id="169" w:name="_Toc350496729"/>
      <w:bookmarkStart w:id="170" w:name="_Toc350496731"/>
      <w:bookmarkStart w:id="171" w:name="_Toc350496705"/>
      <w:bookmarkStart w:id="172" w:name="_Toc350496706"/>
      <w:bookmarkStart w:id="173" w:name="_Toc350496707"/>
      <w:bookmarkStart w:id="174" w:name="_Toc350496710"/>
      <w:bookmarkStart w:id="175" w:name="_Toc350496711"/>
      <w:bookmarkStart w:id="176" w:name="_Toc350496715"/>
      <w:bookmarkStart w:id="177" w:name="_Toc350496746"/>
      <w:bookmarkStart w:id="178" w:name="_Toc404612039"/>
      <w:bookmarkStart w:id="179" w:name="_Toc404670460"/>
      <w:bookmarkStart w:id="180" w:name="_Toc408997441"/>
      <w:bookmarkStart w:id="181" w:name="_Toc409085941"/>
      <w:bookmarkStart w:id="182" w:name="_Toc75873529"/>
      <w:bookmarkStart w:id="183" w:name="_Toc106541712"/>
      <w:bookmarkStart w:id="184" w:name="_Toc339801213"/>
      <w:bookmarkStart w:id="185" w:name="_Toc339801556"/>
      <w:bookmarkStart w:id="186" w:name="_Toc339802118"/>
      <w:bookmarkStart w:id="187" w:name="_Toc339802305"/>
      <w:bookmarkStart w:id="188" w:name="_Toc339802526"/>
      <w:bookmarkEnd w:id="13"/>
      <w:bookmarkEnd w:id="14"/>
      <w:bookmarkEnd w:id="15"/>
      <w:bookmarkEnd w:id="16"/>
      <w:bookmarkEnd w:id="17"/>
      <w:bookmarkEnd w:id="18"/>
      <w:bookmarkEnd w:id="19"/>
      <w:bookmarkEnd w:id="20"/>
      <w:bookmarkEnd w:id="21"/>
      <w:bookmarkEnd w:id="22"/>
      <w:bookmarkEnd w:id="155"/>
      <w:bookmarkEnd w:id="156"/>
      <w:bookmarkEnd w:id="157"/>
      <w:bookmarkEnd w:id="158"/>
      <w:bookmarkEnd w:id="159"/>
      <w:bookmarkEnd w:id="160"/>
      <w:bookmarkEnd w:id="169"/>
      <w:bookmarkEnd w:id="170"/>
      <w:bookmarkEnd w:id="171"/>
      <w:bookmarkEnd w:id="172"/>
      <w:bookmarkEnd w:id="173"/>
      <w:bookmarkEnd w:id="174"/>
      <w:bookmarkEnd w:id="175"/>
      <w:bookmarkEnd w:id="176"/>
      <w:bookmarkEnd w:id="177"/>
      <w:bookmarkEnd w:id="178"/>
      <w:bookmarkEnd w:id="179"/>
      <w:bookmarkEnd w:id="180"/>
      <w:bookmarkEnd w:id="181"/>
      <w:r w:rsidRPr="00030FE4">
        <w:t>Statybos užbaigimas</w:t>
      </w:r>
      <w:bookmarkEnd w:id="182"/>
      <w:bookmarkEnd w:id="183"/>
    </w:p>
    <w:p w14:paraId="72466E0F" w14:textId="5BE1CFC6" w:rsidR="00E93CC0" w:rsidRPr="00030FE4" w:rsidRDefault="00E93CC0" w:rsidP="00C018E2">
      <w:pPr>
        <w:pStyle w:val="ListParagraph"/>
      </w:pPr>
      <w:r w:rsidRPr="00030FE4">
        <w:t>Jei teisės aktų nustatyta tvarka turi būti organizuojamos statybos užbaigimo procedūros (komisijų suorganizavimas, reikiamų dokumentų pasirašymas, pateikimas, įregistravimas</w:t>
      </w:r>
      <w:r w:rsidR="001561E6" w:rsidRPr="00030FE4">
        <w:t>, statinio</w:t>
      </w:r>
      <w:r w:rsidR="00297B3C" w:rsidRPr="00030FE4">
        <w:t xml:space="preserve"> (dalies</w:t>
      </w:r>
      <w:r w:rsidR="001561E6" w:rsidRPr="00030FE4">
        <w:t xml:space="preserve"> ekspertizės organizavimas</w:t>
      </w:r>
      <w:r w:rsidRPr="00030FE4">
        <w:t xml:space="preserve"> ir t.t.), jas organizuoja Rangovas</w:t>
      </w:r>
      <w:r w:rsidR="00A75F28" w:rsidRPr="00030FE4">
        <w:t xml:space="preserve"> pagal Užsakovo suteiktus įgaliojimus</w:t>
      </w:r>
      <w:r w:rsidRPr="00030FE4">
        <w:t>.</w:t>
      </w:r>
      <w:r w:rsidR="00F13C01" w:rsidRPr="00030FE4">
        <w:t xml:space="preserve"> Statybos užbaigimas atliekamas Rangovo sąskaita</w:t>
      </w:r>
      <w:r w:rsidR="006B2465" w:rsidRPr="00030FE4">
        <w:t>, Rangovas apmoka visas būtinas išlaidas</w:t>
      </w:r>
      <w:r w:rsidR="00AE6A77" w:rsidRPr="00030FE4">
        <w:t xml:space="preserve"> (įskaitant statinio (dalies) ekspertizės rangovo</w:t>
      </w:r>
      <w:r w:rsidR="002C6D82" w:rsidRPr="00030FE4">
        <w:t>, statinio projekto (jo dalies) ekspertizės rangovo</w:t>
      </w:r>
      <w:r w:rsidR="00AE6A77" w:rsidRPr="00030FE4">
        <w:t xml:space="preserve"> išlaidas)</w:t>
      </w:r>
      <w:r w:rsidR="00F13C01" w:rsidRPr="00030FE4">
        <w:t>.</w:t>
      </w:r>
    </w:p>
    <w:p w14:paraId="12F923F9" w14:textId="6FE3A417" w:rsidR="005A5C58" w:rsidRPr="00030FE4" w:rsidRDefault="005A5C58" w:rsidP="00C018E2">
      <w:pPr>
        <w:pStyle w:val="ListParagraph"/>
      </w:pPr>
      <w:r w:rsidRPr="00030FE4">
        <w:t xml:space="preserve">Jei teisės aktai leidžia </w:t>
      </w:r>
      <w:r w:rsidR="009908A2" w:rsidRPr="00030FE4">
        <w:t xml:space="preserve">atliktus Darbus, </w:t>
      </w:r>
      <w:r w:rsidR="00FE3D69" w:rsidRPr="00030FE4">
        <w:t>Įrenginius</w:t>
      </w:r>
      <w:r w:rsidRPr="00030FE4">
        <w:t xml:space="preserve"> ir Objektą eksploatuoti iki statybos užbaigimo procedūrų atlikimo, statybos užbaigimas</w:t>
      </w:r>
      <w:r w:rsidR="00033459" w:rsidRPr="00030FE4">
        <w:t xml:space="preserve"> </w:t>
      </w:r>
      <w:r w:rsidRPr="00030FE4">
        <w:t>gali būti organizuojamas po Darbų perdavimo Užsakovui.</w:t>
      </w:r>
    </w:p>
    <w:p w14:paraId="4A452DE9" w14:textId="57398225" w:rsidR="005141FD" w:rsidRPr="00030FE4" w:rsidRDefault="005141FD" w:rsidP="00C018E2">
      <w:pPr>
        <w:pStyle w:val="ListParagraph"/>
      </w:pPr>
      <w:r w:rsidRPr="00030FE4">
        <w:t>Statybos užbaigimo procedūros gali būti organizuojamos atskiroms Objekto dalims, jei tai leidžia teisės aktai.</w:t>
      </w:r>
    </w:p>
    <w:p w14:paraId="7AE5B7EF" w14:textId="21148A1F" w:rsidR="00E93CC0" w:rsidRPr="00030FE4" w:rsidRDefault="00E93CC0" w:rsidP="00C018E2">
      <w:pPr>
        <w:pStyle w:val="ListParagraph"/>
      </w:pPr>
      <w:r w:rsidRPr="00030FE4">
        <w:t xml:space="preserve">Jei dalies Darbų dėl gamtinių sąlygų ar kitų nenumatytų aplinkybių nėra galimybės užbaigti ir pagal teisės aktų reikalavimus šiuos Darbus galima užbaigti po </w:t>
      </w:r>
      <w:r w:rsidR="003C2B2C" w:rsidRPr="00030FE4">
        <w:t xml:space="preserve">statybos </w:t>
      </w:r>
      <w:r w:rsidRPr="00030FE4">
        <w:t>užbaigimo procedūrų pabaigos, Šalių raštišku su</w:t>
      </w:r>
      <w:r w:rsidR="003906DE" w:rsidRPr="00030FE4">
        <w:t>si</w:t>
      </w:r>
      <w:r w:rsidRPr="00030FE4">
        <w:t xml:space="preserve">tarimu šie Darbai gali būti pabaigti po </w:t>
      </w:r>
      <w:r w:rsidR="003906DE" w:rsidRPr="00030FE4">
        <w:t xml:space="preserve">statybos </w:t>
      </w:r>
      <w:r w:rsidRPr="00030FE4">
        <w:t>užbaigimo procedūrų.</w:t>
      </w:r>
    </w:p>
    <w:p w14:paraId="59CE39AB" w14:textId="00ECBC5F" w:rsidR="00A07684" w:rsidRPr="00030FE4" w:rsidRDefault="00A07684" w:rsidP="00C018E2">
      <w:pPr>
        <w:pStyle w:val="ListParagraph"/>
      </w:pPr>
      <w:r w:rsidRPr="00030FE4">
        <w:t>Statybos užbaigimo procedūros bus laikomos atliktomis, kai Rangovas vieną or</w:t>
      </w:r>
      <w:r w:rsidR="00686B24" w:rsidRPr="00030FE4">
        <w:t xml:space="preserve">iginalų statybos užbaigimo akto, </w:t>
      </w:r>
      <w:r w:rsidRPr="00030FE4">
        <w:t>deklaracijos, arba kito</w:t>
      </w:r>
      <w:r w:rsidR="005141FD" w:rsidRPr="00030FE4">
        <w:t xml:space="preserve"> Objekto (arba visų Objekto dalių, jei </w:t>
      </w:r>
      <w:r w:rsidR="00F759AA" w:rsidRPr="00030FE4">
        <w:t xml:space="preserve">statybos </w:t>
      </w:r>
      <w:r w:rsidR="005141FD" w:rsidRPr="00030FE4">
        <w:t xml:space="preserve">užbaigimo procedūros vykdomos atskiroms Objekto dalims) </w:t>
      </w:r>
      <w:r w:rsidRPr="00030FE4">
        <w:t xml:space="preserve"> statybos užbaigimą patvirtinančio dokumento egzempliorių pateiks Užsakovui. Kartu su šiais dokumentais Rangovas turi perduoti Objekto statybos darbų žurnalus (jei turėjo būti rengiami), juose nurodytus dokumentus ir kitą, nepateiktą, su Darbais susijusią dokumentaciją.</w:t>
      </w:r>
    </w:p>
    <w:p w14:paraId="6D4A8B55" w14:textId="77777777" w:rsidR="00CF3557" w:rsidRPr="00030FE4" w:rsidRDefault="00CF3557" w:rsidP="00582909">
      <w:pPr>
        <w:ind w:left="360" w:firstLine="0"/>
        <w:rPr>
          <w:rFonts w:ascii="Arial" w:hAnsi="Arial" w:cs="Arial"/>
          <w:lang w:val="lt-LT"/>
        </w:rPr>
      </w:pPr>
    </w:p>
    <w:p w14:paraId="5C8CEFE3" w14:textId="15032909" w:rsidR="00CF3557" w:rsidRPr="00030FE4" w:rsidRDefault="006A6981" w:rsidP="00030FE4">
      <w:pPr>
        <w:pStyle w:val="Heading1"/>
        <w:rPr>
          <w:rFonts w:cs="Arial"/>
        </w:rPr>
      </w:pPr>
      <w:bookmarkStart w:id="189" w:name="_Toc75873530"/>
      <w:bookmarkStart w:id="190" w:name="_Toc106541713"/>
      <w:r w:rsidRPr="00030FE4">
        <w:rPr>
          <w:rFonts w:cs="Arial"/>
        </w:rPr>
        <w:t>DARBŲ ORGANIZAVIMAS</w:t>
      </w:r>
      <w:bookmarkEnd w:id="189"/>
      <w:bookmarkEnd w:id="190"/>
    </w:p>
    <w:p w14:paraId="79CAD1E5" w14:textId="77777777" w:rsidR="006A6981" w:rsidRPr="00030FE4" w:rsidRDefault="00332C99" w:rsidP="007F51D0">
      <w:pPr>
        <w:pStyle w:val="Heading2"/>
      </w:pPr>
      <w:bookmarkStart w:id="191" w:name="_Toc75873531"/>
      <w:bookmarkStart w:id="192" w:name="_Toc106541714"/>
      <w:r w:rsidRPr="00030FE4">
        <w:t>Šalių atstovai</w:t>
      </w:r>
      <w:bookmarkEnd w:id="191"/>
      <w:bookmarkEnd w:id="192"/>
    </w:p>
    <w:p w14:paraId="74E341D6" w14:textId="77777777" w:rsidR="006A6981" w:rsidRPr="00030FE4" w:rsidRDefault="006A6981" w:rsidP="00C018E2">
      <w:pPr>
        <w:pStyle w:val="ListParagraph"/>
      </w:pPr>
      <w:r w:rsidRPr="00030FE4">
        <w:t xml:space="preserve">Visi svarbiausi Sutarties vykdymo klausimai sprendžiami per Sutartyje nurodytus Šalių paskirtus </w:t>
      </w:r>
      <w:r w:rsidR="00905E24" w:rsidRPr="00030FE4">
        <w:t>atstov</w:t>
      </w:r>
      <w:r w:rsidRPr="00030FE4">
        <w:t>us</w:t>
      </w:r>
      <w:r w:rsidR="00CE0816" w:rsidRPr="00030FE4">
        <w:t>, arba šių atstovų nurodytus asmenis</w:t>
      </w:r>
      <w:r w:rsidRPr="00030FE4">
        <w:t>.</w:t>
      </w:r>
    </w:p>
    <w:p w14:paraId="4D61B47D" w14:textId="157F3A67" w:rsidR="006A6981" w:rsidRPr="00030FE4" w:rsidRDefault="006A6981" w:rsidP="00C018E2">
      <w:pPr>
        <w:pStyle w:val="ListParagraph"/>
      </w:pPr>
      <w:r w:rsidRPr="00030FE4">
        <w:t>Šal</w:t>
      </w:r>
      <w:r w:rsidR="00EA5B1B" w:rsidRPr="00030FE4">
        <w:t>ys patvirtina</w:t>
      </w:r>
      <w:r w:rsidR="00CC7BD7" w:rsidRPr="00030FE4">
        <w:t xml:space="preserve"> ir užtikrina</w:t>
      </w:r>
      <w:r w:rsidR="00EA5B1B" w:rsidRPr="00030FE4">
        <w:t>, kad</w:t>
      </w:r>
      <w:r w:rsidRPr="00030FE4">
        <w:t xml:space="preserve"> paskirti </w:t>
      </w:r>
      <w:r w:rsidR="00905E24" w:rsidRPr="00030FE4">
        <w:t>atstov</w:t>
      </w:r>
      <w:r w:rsidRPr="00030FE4">
        <w:t>ai yra</w:t>
      </w:r>
      <w:r w:rsidR="0065373D" w:rsidRPr="00030FE4">
        <w:t xml:space="preserve"> ir visą Sutarties galiojimą laiką bus</w:t>
      </w:r>
      <w:r w:rsidRPr="00030FE4">
        <w:t xml:space="preserve"> įgalioti spręsti visus su Sutarties vykdymu susijusius klausimus</w:t>
      </w:r>
      <w:r w:rsidR="00EA5B1B" w:rsidRPr="00030FE4">
        <w:t xml:space="preserve"> ir priimti visus su tuo susijusius sprendimus, išskyrus</w:t>
      </w:r>
      <w:r w:rsidR="00254859" w:rsidRPr="00030FE4">
        <w:t xml:space="preserve"> sprendimus dėl Sutarties pa</w:t>
      </w:r>
      <w:r w:rsidRPr="00030FE4">
        <w:t>keiti</w:t>
      </w:r>
      <w:r w:rsidR="00254859" w:rsidRPr="00030FE4">
        <w:t>mo</w:t>
      </w:r>
      <w:r w:rsidRPr="00030FE4">
        <w:t xml:space="preserve"> ir (arba) nutrauk</w:t>
      </w:r>
      <w:r w:rsidR="00254859" w:rsidRPr="00030FE4">
        <w:t>imo, dėl Pakeitimų atlikimo</w:t>
      </w:r>
      <w:r w:rsidR="000E14D7" w:rsidRPr="00030FE4">
        <w:t xml:space="preserve">, </w:t>
      </w:r>
      <w:r w:rsidR="00F32A55" w:rsidRPr="00030FE4">
        <w:t xml:space="preserve">dėl </w:t>
      </w:r>
      <w:r w:rsidR="000E14D7" w:rsidRPr="00030FE4">
        <w:t>netesybų taikymo ir nuostolių atlyginimo</w:t>
      </w:r>
      <w:r w:rsidR="00AE03A0" w:rsidRPr="00030FE4">
        <w:t>, bei</w:t>
      </w:r>
      <w:r w:rsidR="00727A04" w:rsidRPr="00030FE4">
        <w:t xml:space="preserve"> dėl nurodymų davimo pagal šių </w:t>
      </w:r>
      <w:r w:rsidR="001E425A" w:rsidRPr="00030FE4">
        <w:t>Sutarties bendrųjų s</w:t>
      </w:r>
      <w:r w:rsidR="00727A04" w:rsidRPr="00030FE4">
        <w:t xml:space="preserve">ąlygų </w:t>
      </w:r>
      <w:r w:rsidR="001E425A" w:rsidRPr="00030FE4">
        <w:t>5</w:t>
      </w:r>
      <w:r w:rsidR="00CA7349" w:rsidRPr="00030FE4">
        <w:t>.8</w:t>
      </w:r>
      <w:r w:rsidR="00727A04" w:rsidRPr="00030FE4">
        <w:t xml:space="preserve"> </w:t>
      </w:r>
      <w:r w:rsidR="001E425A" w:rsidRPr="00030FE4">
        <w:t>punktą</w:t>
      </w:r>
      <w:r w:rsidRPr="00030FE4">
        <w:t>.</w:t>
      </w:r>
    </w:p>
    <w:p w14:paraId="38560217" w14:textId="77777777" w:rsidR="006A6981" w:rsidRPr="00030FE4" w:rsidRDefault="006A6981" w:rsidP="00C018E2">
      <w:pPr>
        <w:pStyle w:val="ListParagraph"/>
      </w:pPr>
      <w:r w:rsidRPr="00030FE4">
        <w:t xml:space="preserve">Visi šios Sutarties vykdymui reikalingi Užsakovo suderinimai ir patvirtinimai yra galiojantys tik jei jie yra gauti iš Užsakovo </w:t>
      </w:r>
      <w:r w:rsidR="009D2A37" w:rsidRPr="00030FE4">
        <w:t>atstov</w:t>
      </w:r>
      <w:r w:rsidRPr="00030FE4">
        <w:t xml:space="preserve">o. Bet kokie kitų asmenų Rangovui pateikti suderinimai ir patvirtinimai nėra galutiniai, </w:t>
      </w:r>
      <w:r w:rsidR="001C5DC8" w:rsidRPr="00030FE4">
        <w:t>išskyrus atvejus</w:t>
      </w:r>
      <w:r w:rsidR="00A22D1A" w:rsidRPr="00030FE4">
        <w:t>,</w:t>
      </w:r>
      <w:r w:rsidR="001C5DC8" w:rsidRPr="00030FE4">
        <w:t xml:space="preserve"> kai </w:t>
      </w:r>
      <w:r w:rsidRPr="00030FE4">
        <w:t>šie asmenys pateikia atitinkam</w:t>
      </w:r>
      <w:r w:rsidR="001C5DC8" w:rsidRPr="00030FE4">
        <w:t>us raštiškus</w:t>
      </w:r>
      <w:r w:rsidRPr="00030FE4">
        <w:t xml:space="preserve"> įgaliojim</w:t>
      </w:r>
      <w:r w:rsidR="001C5DC8" w:rsidRPr="00030FE4">
        <w:t>us</w:t>
      </w:r>
      <w:r w:rsidRPr="00030FE4">
        <w:t xml:space="preserve"> arba tokie įgaliojimai </w:t>
      </w:r>
      <w:r w:rsidR="001C5DC8" w:rsidRPr="00030FE4">
        <w:t>yra numatyti galiojančiuose teisės aktuose</w:t>
      </w:r>
      <w:r w:rsidRPr="00030FE4">
        <w:t xml:space="preserve">, arba Užsakovo </w:t>
      </w:r>
      <w:r w:rsidR="009D2A37" w:rsidRPr="00030FE4">
        <w:t>atstov</w:t>
      </w:r>
      <w:r w:rsidRPr="00030FE4">
        <w:t>as nurodo kitaip.</w:t>
      </w:r>
    </w:p>
    <w:p w14:paraId="569B0EA9" w14:textId="678D2F32" w:rsidR="006A6981" w:rsidRPr="00030FE4" w:rsidRDefault="006A6981" w:rsidP="00C018E2">
      <w:pPr>
        <w:pStyle w:val="ListParagraph"/>
      </w:pPr>
      <w:r w:rsidRPr="00030FE4">
        <w:t>Bet kuri Šalis turi teisę vienašališkai</w:t>
      </w:r>
      <w:r w:rsidR="00C90336" w:rsidRPr="00030FE4">
        <w:t>, be atskiro Sutarties pakeitimo,</w:t>
      </w:r>
      <w:r w:rsidRPr="00030FE4">
        <w:t xml:space="preserve"> pakeisti šioje Sutartyje nurodytus savo </w:t>
      </w:r>
      <w:r w:rsidR="00905E24" w:rsidRPr="00030FE4">
        <w:t>atstov</w:t>
      </w:r>
      <w:r w:rsidRPr="00030FE4">
        <w:t xml:space="preserve">us ir/arba jų kontaktinius duomenis, apie tai ne vėliau kaip per 3 darbo dienas </w:t>
      </w:r>
      <w:r w:rsidR="00C90336" w:rsidRPr="00030FE4">
        <w:t xml:space="preserve">raštu </w:t>
      </w:r>
      <w:r w:rsidRPr="00030FE4">
        <w:t>informuodama kitą Šalį.</w:t>
      </w:r>
    </w:p>
    <w:p w14:paraId="3FD36FAC" w14:textId="77777777" w:rsidR="00BF2110" w:rsidRPr="00030FE4" w:rsidRDefault="00BF2110" w:rsidP="008B3F38">
      <w:pPr>
        <w:ind w:left="360" w:firstLine="0"/>
        <w:rPr>
          <w:rFonts w:ascii="Arial" w:hAnsi="Arial" w:cs="Arial"/>
          <w:lang w:val="lt-LT"/>
        </w:rPr>
      </w:pPr>
    </w:p>
    <w:p w14:paraId="158E4F3A" w14:textId="280D2616" w:rsidR="00503EB7" w:rsidRPr="00957644" w:rsidRDefault="00503EB7" w:rsidP="007F51D0">
      <w:pPr>
        <w:pStyle w:val="Heading2"/>
      </w:pPr>
      <w:bookmarkStart w:id="193" w:name="_Toc75873532"/>
      <w:bookmarkStart w:id="194" w:name="_Toc106541715"/>
      <w:bookmarkStart w:id="195" w:name="_Toc339801224"/>
      <w:bookmarkStart w:id="196" w:name="_Toc339801567"/>
      <w:bookmarkStart w:id="197" w:name="_Toc339802129"/>
      <w:bookmarkStart w:id="198" w:name="_Toc339802316"/>
      <w:bookmarkStart w:id="199" w:name="_Toc339802537"/>
      <w:bookmarkStart w:id="200" w:name="_Ref326584296"/>
      <w:bookmarkEnd w:id="184"/>
      <w:bookmarkEnd w:id="185"/>
      <w:bookmarkEnd w:id="186"/>
      <w:bookmarkEnd w:id="187"/>
      <w:bookmarkEnd w:id="188"/>
      <w:r w:rsidRPr="00957644">
        <w:t>Subrangovai</w:t>
      </w:r>
      <w:bookmarkEnd w:id="193"/>
      <w:bookmarkEnd w:id="194"/>
      <w:r w:rsidR="00C62896" w:rsidRPr="00957644">
        <w:t xml:space="preserve"> ir kiti Sutarties vykdymui pasitelkti asmenys</w:t>
      </w:r>
    </w:p>
    <w:p w14:paraId="3D6B5C5A" w14:textId="619491D4" w:rsidR="005D7D68" w:rsidRPr="00957644" w:rsidRDefault="00503EB7" w:rsidP="00C018E2">
      <w:pPr>
        <w:pStyle w:val="ListParagraph"/>
      </w:pPr>
      <w:r w:rsidRPr="00957644">
        <w:t>Atskirų Darbų atlikimui Rangovas gali samdyti reikiamą kval</w:t>
      </w:r>
      <w:r w:rsidR="005545C7" w:rsidRPr="00957644">
        <w:t xml:space="preserve">ifikaciją turinčius </w:t>
      </w:r>
      <w:r w:rsidR="001F27F8" w:rsidRPr="00957644">
        <w:t>Subrangovus</w:t>
      </w:r>
      <w:r w:rsidR="005D7D68" w:rsidRPr="00957644">
        <w:t>.</w:t>
      </w:r>
    </w:p>
    <w:p w14:paraId="0F8211C8" w14:textId="38123C7B" w:rsidR="00503EB7" w:rsidRPr="00957644" w:rsidRDefault="00F213DD" w:rsidP="00C018E2">
      <w:pPr>
        <w:pStyle w:val="ListParagraph"/>
      </w:pPr>
      <w:r w:rsidRPr="00957644">
        <w:t xml:space="preserve">Rangovas įsipareigoja Užsakovui pranešti </w:t>
      </w:r>
      <w:r w:rsidR="00367A56" w:rsidRPr="00957644">
        <w:t xml:space="preserve">Sutarties sudarymo </w:t>
      </w:r>
      <w:r w:rsidRPr="00957644">
        <w:t xml:space="preserve">metu žinomų </w:t>
      </w:r>
      <w:r w:rsidR="001F27F8" w:rsidRPr="00957644">
        <w:t xml:space="preserve">Subrangovų </w:t>
      </w:r>
      <w:r w:rsidRPr="00957644">
        <w:t>pavadinimus, kontaktinius duomenis ir jų atstovus</w:t>
      </w:r>
      <w:r w:rsidR="00367A56" w:rsidRPr="00957644">
        <w:t>, Subrangovams perduodamus atlikti Darbus, nurodydamas šiuos duomenis Subrangovų sąraše, kurį privalo pateikti Užsakovui nedelsiant, bet ne vėliau nei per 10 darbo dienų po Sutarties sudarymo</w:t>
      </w:r>
      <w:r w:rsidRPr="00957644">
        <w:t>.</w:t>
      </w:r>
      <w:r w:rsidR="00367A56" w:rsidRPr="00957644">
        <w:t xml:space="preserve"> Toks Subrangovų sąrašas įsigalioja jo pateikimo Užsakovui dieną. Tik galiojančiame Subrangovų sąraše įrašyti Subrangovai gali būti Subrangovais pagal Sutartį ir tik tokių Subrangovų darbuotojai yra priskiriami Rangovo personalui pagal Sutartį bei gali patekti į Statybvietę.</w:t>
      </w:r>
      <w:r w:rsidRPr="00957644">
        <w:t xml:space="preserve">   </w:t>
      </w:r>
    </w:p>
    <w:p w14:paraId="408CF1B9" w14:textId="52A45FDB" w:rsidR="00A22D1A" w:rsidRPr="00957644" w:rsidRDefault="004072DC" w:rsidP="00C018E2">
      <w:pPr>
        <w:pStyle w:val="ListParagraph"/>
        <w:rPr>
          <w:color w:val="000000" w:themeColor="text1"/>
        </w:rPr>
      </w:pPr>
      <w:r w:rsidRPr="00957644">
        <w:t xml:space="preserve">Tuo atveju, kai </w:t>
      </w:r>
      <w:r w:rsidR="00591C95" w:rsidRPr="00957644">
        <w:t>teisės aktai</w:t>
      </w:r>
      <w:r w:rsidR="00B47963" w:rsidRPr="00957644">
        <w:t>, Pirkimo dokumentai</w:t>
      </w:r>
      <w:r w:rsidR="005656F1" w:rsidRPr="00957644">
        <w:t xml:space="preserve"> ir Sutartis</w:t>
      </w:r>
      <w:r w:rsidRPr="00957644">
        <w:t xml:space="preserve"> nedraudžia asmeniui tapti Subrangovu Sutarties vykdymo tikslais, Rangovas turi teisę savo nuožiūra įtraukti tokį savo ar Subrangovo pasirinktą Subrangovą į Subrangovų sąrašą.</w:t>
      </w:r>
      <w:r w:rsidR="005656F1" w:rsidRPr="00957644">
        <w:t xml:space="preserve"> </w:t>
      </w:r>
      <w:r w:rsidR="005656F1" w:rsidRPr="00957644">
        <w:rPr>
          <w:color w:val="000000" w:themeColor="text1"/>
        </w:rPr>
        <w:t>Rangovas turi teisę pakeisti tokį Subrangovą kitu Subrangovu bet kuriuo metu ir nepriklausomai nuo to, kokios aplinkybės nulėmė būtinybę pakeisti tokį Subrangovą, išskyrus</w:t>
      </w:r>
      <w:r w:rsidR="008B0A28" w:rsidRPr="00957644">
        <w:rPr>
          <w:color w:val="000000" w:themeColor="text1"/>
        </w:rPr>
        <w:t xml:space="preserve"> 5.2.8. </w:t>
      </w:r>
      <w:r w:rsidR="005656F1" w:rsidRPr="00957644">
        <w:rPr>
          <w:color w:val="000000" w:themeColor="text1"/>
        </w:rPr>
        <w:t xml:space="preserve">punkte aprašytus atvejus, kai keičiamas </w:t>
      </w:r>
      <w:r w:rsidR="006F45FE" w:rsidRPr="00957644">
        <w:rPr>
          <w:color w:val="000000" w:themeColor="text1"/>
        </w:rPr>
        <w:t>s</w:t>
      </w:r>
      <w:r w:rsidR="005656F1" w:rsidRPr="00957644">
        <w:rPr>
          <w:color w:val="000000" w:themeColor="text1"/>
        </w:rPr>
        <w:t>ubjektas, kurio pajėgumais remiasi Rangovas</w:t>
      </w:r>
      <w:r w:rsidR="005D7D68" w:rsidRPr="00957644">
        <w:rPr>
          <w:color w:val="000000" w:themeColor="text1"/>
        </w:rPr>
        <w:t>.</w:t>
      </w:r>
    </w:p>
    <w:p w14:paraId="11DE648D" w14:textId="06FE3B4A" w:rsidR="00F8269E" w:rsidRPr="00957644" w:rsidRDefault="00F8269E" w:rsidP="00C018E2">
      <w:pPr>
        <w:pStyle w:val="ListParagraph"/>
        <w:rPr>
          <w:color w:val="000000" w:themeColor="text1"/>
        </w:rPr>
      </w:pPr>
      <w:bookmarkStart w:id="201" w:name="_Ref89156784"/>
      <w:r w:rsidRPr="00957644">
        <w:rPr>
          <w:color w:val="000000" w:themeColor="text1"/>
        </w:rPr>
        <w:t>Rangovas privalo nedelsdamas informuoti Užsakovą apie Subrangovų sąrašo pakeitimus visu Sutarties vykdymo metu, kaskart pateikdamas atnaujintą Subrangovų sąrašą su paryškintais pakeitimais.</w:t>
      </w:r>
      <w:bookmarkEnd w:id="201"/>
      <w:r w:rsidRPr="00957644">
        <w:rPr>
          <w:color w:val="000000" w:themeColor="text1"/>
        </w:rPr>
        <w:t xml:space="preserve"> Subrangovų sąrašo pakeitimai </w:t>
      </w:r>
      <w:r w:rsidRPr="00957644">
        <w:rPr>
          <w:color w:val="000000" w:themeColor="text1"/>
        </w:rPr>
        <w:lastRenderedPageBreak/>
        <w:t xml:space="preserve">nelaikomi Sutarties pakeitimu, išskyrus </w:t>
      </w:r>
      <w:r w:rsidR="008B0A28" w:rsidRPr="00957644">
        <w:rPr>
          <w:color w:val="000000" w:themeColor="text1"/>
        </w:rPr>
        <w:t xml:space="preserve">5.2.8. </w:t>
      </w:r>
      <w:r w:rsidRPr="00957644">
        <w:rPr>
          <w:color w:val="000000" w:themeColor="text1"/>
        </w:rPr>
        <w:fldChar w:fldCharType="begin"/>
      </w:r>
      <w:r w:rsidRPr="00957644">
        <w:rPr>
          <w:color w:val="000000" w:themeColor="text1"/>
        </w:rPr>
        <w:instrText xml:space="preserve"> REF _Ref89156710 \r \h  \* MERGEFORMAT </w:instrText>
      </w:r>
      <w:r w:rsidRPr="00957644">
        <w:rPr>
          <w:color w:val="000000" w:themeColor="text1"/>
        </w:rPr>
      </w:r>
      <w:r w:rsidRPr="00957644">
        <w:rPr>
          <w:color w:val="000000" w:themeColor="text1"/>
        </w:rPr>
        <w:fldChar w:fldCharType="separate"/>
      </w:r>
      <w:r w:rsidRPr="00957644">
        <w:rPr>
          <w:color w:val="000000" w:themeColor="text1"/>
        </w:rPr>
        <w:fldChar w:fldCharType="end"/>
      </w:r>
      <w:r w:rsidRPr="00957644">
        <w:rPr>
          <w:color w:val="000000" w:themeColor="text1"/>
        </w:rPr>
        <w:t xml:space="preserve">punkte aprašytus atvejus, kai keičiamas </w:t>
      </w:r>
      <w:r w:rsidR="006F45FE" w:rsidRPr="00957644">
        <w:rPr>
          <w:color w:val="000000" w:themeColor="text1"/>
        </w:rPr>
        <w:t>s</w:t>
      </w:r>
      <w:r w:rsidRPr="00957644">
        <w:rPr>
          <w:color w:val="000000" w:themeColor="text1"/>
        </w:rPr>
        <w:t>ubjektas, kurio pajėgumais remiasi Rangovas.</w:t>
      </w:r>
    </w:p>
    <w:p w14:paraId="6D0B8001" w14:textId="3C32488F" w:rsidR="00F8269E" w:rsidRPr="00957644" w:rsidRDefault="00F8269E" w:rsidP="00C018E2">
      <w:pPr>
        <w:pStyle w:val="ListParagraph"/>
        <w:rPr>
          <w:color w:val="000000" w:themeColor="text1"/>
        </w:rPr>
      </w:pPr>
      <w:r w:rsidRPr="00957644">
        <w:rPr>
          <w:color w:val="000000" w:themeColor="text1"/>
        </w:rPr>
        <w:t xml:space="preserve">Pagal Sutarties reikalavimus pakeistas Subrangovų sąrašas įsigalioja tą dieną, kai jį gauna Užsakovas, išskyrus </w:t>
      </w:r>
      <w:r w:rsidR="008B0A28" w:rsidRPr="00957644">
        <w:rPr>
          <w:color w:val="000000" w:themeColor="text1"/>
        </w:rPr>
        <w:t xml:space="preserve">5.2.8. </w:t>
      </w:r>
      <w:r w:rsidRPr="00957644">
        <w:rPr>
          <w:color w:val="000000" w:themeColor="text1"/>
        </w:rPr>
        <w:t xml:space="preserve">punkte aprašytus atvejus ir atvejus dėl tų Subrangovų, kurių Rangovas neturėjo teisės įtraukti į Subrangovų sąrašą, nes jie neatitinka jiems pagal </w:t>
      </w:r>
      <w:r w:rsidR="00591C95" w:rsidRPr="00957644">
        <w:rPr>
          <w:color w:val="000000" w:themeColor="text1"/>
        </w:rPr>
        <w:t xml:space="preserve">teisės aktus, Pirkimo dokumentus ar Sutartį </w:t>
      </w:r>
      <w:r w:rsidRPr="00957644">
        <w:rPr>
          <w:color w:val="000000" w:themeColor="text1"/>
        </w:rPr>
        <w:t>taikomų reikalavimų</w:t>
      </w:r>
      <w:r w:rsidR="00591C95" w:rsidRPr="00957644">
        <w:rPr>
          <w:color w:val="000000" w:themeColor="text1"/>
        </w:rPr>
        <w:t>.</w:t>
      </w:r>
    </w:p>
    <w:p w14:paraId="16221CC2" w14:textId="2F116E28" w:rsidR="00C62896" w:rsidRPr="00030FE4" w:rsidRDefault="00C62896" w:rsidP="00C018E2">
      <w:pPr>
        <w:pStyle w:val="ListParagraph"/>
      </w:pPr>
      <w:r w:rsidRPr="00030FE4">
        <w:t xml:space="preserve">Rangovas atsako už tai, kad </w:t>
      </w:r>
      <w:r w:rsidR="005141FD" w:rsidRPr="00030FE4">
        <w:t>jis pats</w:t>
      </w:r>
      <w:r w:rsidRPr="00030FE4">
        <w:t xml:space="preserve">, Sutartį tiesiogiai vykdantys Subrangovai ir </w:t>
      </w:r>
      <w:r w:rsidR="00673B00" w:rsidRPr="00030FE4">
        <w:t>S</w:t>
      </w:r>
      <w:r w:rsidRPr="00030FE4">
        <w:t xml:space="preserve">pecialistai atitiktų jiems teisės aktų ir (arba) Pirkimo dokumentų ir Rangovo pasiūlyme nustatytus profesinės kvalifikacijos ir kitus reikalavimus bei turėtų teisę verstis ta veikla, kuriai jie pasitelkiami. </w:t>
      </w:r>
      <w:bookmarkStart w:id="202" w:name="_Ref88645466"/>
      <w:bookmarkEnd w:id="202"/>
    </w:p>
    <w:p w14:paraId="2ED2D868" w14:textId="6725EAB1" w:rsidR="00C62896" w:rsidRPr="00030FE4" w:rsidRDefault="00C62896" w:rsidP="00C018E2">
      <w:pPr>
        <w:pStyle w:val="ListParagraph"/>
      </w:pPr>
      <w:r w:rsidRPr="00030FE4">
        <w:t xml:space="preserve">Užsakovo prašymu Rangovas privalo nedelsiant, bet ne vėliau nei per 5 darbo dienas, pateikti Užsakovui dokumentus, patvirtinančius, kad Rangovas, subjektai, kurių pajėgumais remiasi Rangovas, ir kiti Subrangovai bei </w:t>
      </w:r>
      <w:r w:rsidR="006022FB" w:rsidRPr="00030FE4">
        <w:t>S</w:t>
      </w:r>
      <w:r w:rsidRPr="00030FE4">
        <w:t>pecialistai atitinka jiems keltus ir taikomus kvalifikacijos bei kitus reikalavimus</w:t>
      </w:r>
      <w:r w:rsidR="00FB6F79" w:rsidRPr="00030FE4">
        <w:t>.</w:t>
      </w:r>
    </w:p>
    <w:p w14:paraId="445AF318" w14:textId="4B67AE70" w:rsidR="00FB6F79" w:rsidRPr="00030FE4" w:rsidRDefault="00FB6F79" w:rsidP="00C018E2">
      <w:pPr>
        <w:pStyle w:val="ListParagraph"/>
      </w:pPr>
      <w:r w:rsidRPr="00030FE4">
        <w:t xml:space="preserve">Rangovas, vykdydamas Sutartį, </w:t>
      </w:r>
      <w:r w:rsidRPr="00C018E2">
        <w:t xml:space="preserve">negali keisti savo pasiūlyme nurodyto ūkio subjekto, kurio pajėgumais rėmėsi, kad atitiktų kvalifikacijos reikalavimus (toliau – ūkio subjektas) ir (ar) savo pasiūlyme nurodyto </w:t>
      </w:r>
      <w:r w:rsidR="00C62856" w:rsidRPr="00C018E2">
        <w:t>S</w:t>
      </w:r>
      <w:r w:rsidRPr="00C018E2">
        <w:t>ubrangovo be Užsakovo rašytinio sutikimo.</w:t>
      </w:r>
      <w:r w:rsidRPr="00030FE4">
        <w:t xml:space="preserve"> Keičiamas ūkio subjektas ir (ar) </w:t>
      </w:r>
      <w:r w:rsidR="00C62856" w:rsidRPr="00030FE4">
        <w:t>S</w:t>
      </w:r>
      <w:r w:rsidRPr="00030FE4">
        <w:t xml:space="preserve">ubrangovas turi turėti ne žemesnę nei nurodyta Rangovo pasiūlyme kvalifikaciją. </w:t>
      </w:r>
    </w:p>
    <w:p w14:paraId="7551AA79" w14:textId="1F489A89" w:rsidR="00FB6F79" w:rsidRPr="00030FE4" w:rsidRDefault="00C62856" w:rsidP="00C018E2">
      <w:pPr>
        <w:pStyle w:val="ListParagraph"/>
      </w:pPr>
      <w:r w:rsidRPr="00030FE4">
        <w:t>Rangovas, siekdamas pakeisti</w:t>
      </w:r>
      <w:r w:rsidR="00D412CC" w:rsidRPr="00030FE4">
        <w:t xml:space="preserve"> ir</w:t>
      </w:r>
      <w:r w:rsidR="008B07C6" w:rsidRPr="00030FE4">
        <w:t>/</w:t>
      </w:r>
      <w:r w:rsidR="00D412CC" w:rsidRPr="00030FE4">
        <w:t xml:space="preserve">ar pasitelkti naują </w:t>
      </w:r>
      <w:r w:rsidRPr="00030FE4">
        <w:t>ūkio subjektą, Subrangovą</w:t>
      </w:r>
      <w:r w:rsidR="006F45FE" w:rsidRPr="00030FE4">
        <w:t>, kurių pajėgumais Rangovas rėmėsi, kad atitiktų kvalifikacijos reikalavimus,</w:t>
      </w:r>
      <w:r w:rsidRPr="00030FE4">
        <w:t xml:space="preserve"> turi raštu informuoti Užsakovą ne vėliau kaip prieš 3 (tris) darbo dienas ir gauti Užsakovo raš</w:t>
      </w:r>
      <w:r w:rsidR="00D412CC" w:rsidRPr="00030FE4">
        <w:t>ytinį</w:t>
      </w:r>
      <w:r w:rsidRPr="00030FE4">
        <w:t xml:space="preserve"> sutikimą. Kartu su motyvuotu prašymu </w:t>
      </w:r>
      <w:r w:rsidR="00D412CC" w:rsidRPr="00030FE4">
        <w:t xml:space="preserve">Užsakovui </w:t>
      </w:r>
      <w:r w:rsidRPr="00030FE4">
        <w:t>pakeisti</w:t>
      </w:r>
      <w:r w:rsidR="008B07C6" w:rsidRPr="00030FE4">
        <w:t xml:space="preserve"> ir/ar pasitelkti naują</w:t>
      </w:r>
      <w:r w:rsidRPr="00030FE4">
        <w:t xml:space="preserve"> ūkio subjektą, Subrangovą Rangovas turi pateikti dokumentus, kurie įrodo, kad siūlomas ūkio subjektas, Subrangovas atitinka kvalifikacinius reikalavimus, nustatytus Pirkimo dokumentuose (pašalinimo pagrindų nebuvimo bei kvalifikacijos (teisės verstis veikla, finansinius ir (ar) profesinius patirties arba kitus). Pašalinimo pagrindų nebuvimą (teistumo, mokesčių sumokėjimo, kt.) patvirtinantys dokumentai ir kvalifikacijos dokumentai turi patvirtinti naujojo ūkio subjekto, </w:t>
      </w:r>
      <w:r w:rsidR="00D412CC" w:rsidRPr="00030FE4">
        <w:t>Subrangovo</w:t>
      </w:r>
      <w:r w:rsidRPr="00030FE4">
        <w:t xml:space="preserve"> kvalifikacijos atitiktį prašymo pakeisti esamą ūkio subjektą, </w:t>
      </w:r>
      <w:r w:rsidR="00D412CC" w:rsidRPr="00030FE4">
        <w:t>Subrangovą</w:t>
      </w:r>
      <w:r w:rsidRPr="00030FE4">
        <w:t xml:space="preserve"> pateikimo dienai. Laikoma, kad pašalinimo pagrindų nebuvimą patvirtinantys dokumentai yra tinkami, jeigu jie yra išduoti ne vėliau ne prieš 30 (trisdešimt) kalendorinių dienų iki Rangovo prašymo pakeisti esamą ūkio subjektą, </w:t>
      </w:r>
      <w:r w:rsidR="00D412CC" w:rsidRPr="00030FE4">
        <w:t>Subrangovą</w:t>
      </w:r>
      <w:r w:rsidRPr="00030FE4">
        <w:t xml:space="preserve"> pateikimo dienos.</w:t>
      </w:r>
    </w:p>
    <w:p w14:paraId="53CA81E9" w14:textId="45655C2C" w:rsidR="00D412CC" w:rsidRPr="00957644" w:rsidRDefault="00D412CC" w:rsidP="00C018E2">
      <w:pPr>
        <w:pStyle w:val="ListParagraph"/>
      </w:pPr>
      <w:r w:rsidRPr="00030FE4">
        <w:t>Užsakovas privalo įvertinti iš Rangovo gautus dokumentus dėl ūkio subjekto, Subrangovo keitimo</w:t>
      </w:r>
      <w:r w:rsidR="006022FB" w:rsidRPr="00030FE4">
        <w:t xml:space="preserve"> ir (ar) </w:t>
      </w:r>
      <w:r w:rsidRPr="00030FE4">
        <w:t>naujo pasitelkimo</w:t>
      </w:r>
      <w:r w:rsidR="006F45FE" w:rsidRPr="00030FE4">
        <w:t>, kurių pajėgumais Rangovas rėmėsi, kad atitiktų kvalifikacijos reikalavimus,</w:t>
      </w:r>
      <w:r w:rsidRPr="00030FE4">
        <w:t xml:space="preserve"> per 10 darbo dienų nuo jų gavimo dienos. Tik po to, kai Užsakovas įsitikina, kad asmuo atitinka jam taikomus reikalavimus, ir apie tai raštu informuoja Rangovą, toks asmuo gali tapti ūkio subjektu, Subrangovu ir Rangovas gali jį įtraukti į Subrangovų sąrašą. Po to, kai Rangovas gauna Užsakovo pritarimą dėl ūkio subjekto, Subrangovo keitimo/naujo pasitelkimo, Rangovas</w:t>
      </w:r>
      <w:r w:rsidR="00F777E4" w:rsidRPr="00030FE4">
        <w:t xml:space="preserve"> ne vėliau kaip per 5 dienas nuo sutikimo gavimo dienos</w:t>
      </w:r>
      <w:r w:rsidRPr="00030FE4">
        <w:t xml:space="preserve"> privalo atnaujinti Subrangovų sąrašą ir pateikti jį Užsakovui. </w:t>
      </w:r>
      <w:r w:rsidRPr="00957644">
        <w:t>Subrangovų sąrašo pakeitimai nelaikomi Sutarties pakeitimu.</w:t>
      </w:r>
    </w:p>
    <w:p w14:paraId="408167D9" w14:textId="488C5CAA" w:rsidR="00F51611" w:rsidRPr="00030FE4" w:rsidRDefault="00F51611" w:rsidP="00C018E2">
      <w:pPr>
        <w:pStyle w:val="ListParagraph"/>
      </w:pPr>
      <w:r w:rsidRPr="00030FE4">
        <w:t xml:space="preserve">Rangovo pasitelktiems </w:t>
      </w:r>
      <w:r w:rsidR="006022FB" w:rsidRPr="00030FE4">
        <w:t xml:space="preserve">Subrangovams </w:t>
      </w:r>
      <w:r w:rsidRPr="00030FE4">
        <w:t xml:space="preserve">yra suteikiama galimybė prašyti Užsakovo </w:t>
      </w:r>
      <w:r w:rsidR="00D46054" w:rsidRPr="00030FE4">
        <w:t xml:space="preserve">atsiskaityti su jais </w:t>
      </w:r>
      <w:r w:rsidRPr="00030FE4">
        <w:t>tiesiogia</w:t>
      </w:r>
      <w:r w:rsidR="00D46054" w:rsidRPr="00030FE4">
        <w:t>i</w:t>
      </w:r>
      <w:r w:rsidRPr="00030FE4">
        <w:t xml:space="preserve">. Apie tiesioginio atsiskaitymo galimybę bei tokio atsiskaitymo tvarką Užsakovas raštu informuoja Rangovo pasitelktus </w:t>
      </w:r>
      <w:r w:rsidR="006022FB" w:rsidRPr="00030FE4">
        <w:t xml:space="preserve">Subrangovus </w:t>
      </w:r>
      <w:r w:rsidRPr="00030FE4">
        <w:t xml:space="preserve">ne vėliau kaip per 3 darbo dienas nuo Rangovo informacijos apie tuo metu žinomus </w:t>
      </w:r>
      <w:r w:rsidR="001F27F8" w:rsidRPr="00030FE4">
        <w:t xml:space="preserve">Subrangovus </w:t>
      </w:r>
      <w:r w:rsidRPr="00030FE4">
        <w:t xml:space="preserve">gavimo, o </w:t>
      </w:r>
      <w:r w:rsidR="006022FB" w:rsidRPr="00030FE4">
        <w:t>Subrangovas</w:t>
      </w:r>
      <w:r w:rsidRPr="00030FE4">
        <w:t xml:space="preserve">, norėdamas pasinaudoti tokia galimybe, raštu pateikia Užsakovui prašymą dėl tiesioginio atsiskaitymo. Kartu su </w:t>
      </w:r>
      <w:r w:rsidR="006022FB" w:rsidRPr="00030FE4">
        <w:t xml:space="preserve">Subrangovo </w:t>
      </w:r>
      <w:r w:rsidRPr="00030FE4">
        <w:t xml:space="preserve">prašymu Užsakovui turi būti pateiktas Rangovo raštiškas patvirtinimas, kad </w:t>
      </w:r>
      <w:r w:rsidR="006022FB" w:rsidRPr="00030FE4">
        <w:t xml:space="preserve">Subrangovui </w:t>
      </w:r>
      <w:r w:rsidRPr="00030FE4">
        <w:t xml:space="preserve">tinkamai atlikus savo įsipareigojimus pagal šią Sutartį, Rangovas neprieštaraus tiesioginiam atsiskaitymui su </w:t>
      </w:r>
      <w:r w:rsidR="006022FB" w:rsidRPr="00030FE4">
        <w:t>Subrangovu</w:t>
      </w:r>
      <w:r w:rsidR="00D25909" w:rsidRPr="00030FE4">
        <w:t>.</w:t>
      </w:r>
      <w:r w:rsidRPr="00030FE4">
        <w:t xml:space="preserve"> </w:t>
      </w:r>
    </w:p>
    <w:p w14:paraId="3F79CEC4" w14:textId="2000AFE0" w:rsidR="00F51611" w:rsidRPr="00030FE4" w:rsidRDefault="00F51611" w:rsidP="00C018E2">
      <w:pPr>
        <w:pStyle w:val="ListParagraph"/>
      </w:pPr>
      <w:r w:rsidRPr="00030FE4">
        <w:t xml:space="preserve">Tiesioginio atsiskaitymo su </w:t>
      </w:r>
      <w:r w:rsidR="006022FB" w:rsidRPr="00030FE4">
        <w:t xml:space="preserve">Subrangovu </w:t>
      </w:r>
      <w:r w:rsidRPr="00030FE4">
        <w:t>tvarka nustatoma trišalėje sutartyje, kuri sudaroma tarp</w:t>
      </w:r>
      <w:r w:rsidR="00D25909" w:rsidRPr="00030FE4">
        <w:t xml:space="preserve"> Užsakovo, Rangovo</w:t>
      </w:r>
      <w:r w:rsidR="00EB10FE" w:rsidRPr="00030FE4">
        <w:t xml:space="preserve"> </w:t>
      </w:r>
      <w:r w:rsidRPr="00030FE4">
        <w:t xml:space="preserve">ir </w:t>
      </w:r>
      <w:r w:rsidR="006022FB" w:rsidRPr="00030FE4">
        <w:t>Subrangovo</w:t>
      </w:r>
      <w:r w:rsidRPr="00030FE4">
        <w:t xml:space="preserve">. </w:t>
      </w:r>
    </w:p>
    <w:p w14:paraId="509345AF" w14:textId="31DBF92F" w:rsidR="00F51611" w:rsidRPr="00030FE4" w:rsidRDefault="00D25909" w:rsidP="00C018E2">
      <w:pPr>
        <w:pStyle w:val="ListParagraph"/>
      </w:pPr>
      <w:r w:rsidRPr="00030FE4">
        <w:t xml:space="preserve">Rangovui </w:t>
      </w:r>
      <w:r w:rsidR="00F51611" w:rsidRPr="00030FE4">
        <w:t>pagal</w:t>
      </w:r>
      <w:r w:rsidR="00EB10FE" w:rsidRPr="00030FE4">
        <w:t xml:space="preserve"> </w:t>
      </w:r>
      <w:r w:rsidR="00F51611" w:rsidRPr="00030FE4">
        <w:t>Sutartį mokėtina suma bus mažinama ta dalimi, kuri bus sumokėta pagal Trišalę(-</w:t>
      </w:r>
      <w:proofErr w:type="spellStart"/>
      <w:r w:rsidR="00F51611" w:rsidRPr="00030FE4">
        <w:t>es</w:t>
      </w:r>
      <w:proofErr w:type="spellEnd"/>
      <w:r w:rsidR="00F51611" w:rsidRPr="00030FE4">
        <w:t>) sutartį(-</w:t>
      </w:r>
      <w:proofErr w:type="spellStart"/>
      <w:r w:rsidR="00F51611" w:rsidRPr="00030FE4">
        <w:t>is</w:t>
      </w:r>
      <w:proofErr w:type="spellEnd"/>
      <w:r w:rsidR="00F51611" w:rsidRPr="00030FE4">
        <w:t xml:space="preserve">) tiesiogiai </w:t>
      </w:r>
      <w:r w:rsidR="006022FB" w:rsidRPr="00030FE4">
        <w:t>Subrangovui</w:t>
      </w:r>
      <w:r w:rsidR="00F51611" w:rsidRPr="00030FE4">
        <w:t>(-</w:t>
      </w:r>
      <w:proofErr w:type="spellStart"/>
      <w:r w:rsidR="00F51611" w:rsidRPr="00030FE4">
        <w:t>ams</w:t>
      </w:r>
      <w:proofErr w:type="spellEnd"/>
      <w:r w:rsidR="00F51611" w:rsidRPr="00030FE4">
        <w:t xml:space="preserve">). Sumos, sumokėtos tiesiogiai </w:t>
      </w:r>
      <w:r w:rsidR="001F27F8" w:rsidRPr="00030FE4">
        <w:t>Subrangovui</w:t>
      </w:r>
      <w:r w:rsidR="00F51611" w:rsidRPr="00030FE4">
        <w:t>(-</w:t>
      </w:r>
      <w:proofErr w:type="spellStart"/>
      <w:r w:rsidR="00F51611" w:rsidRPr="00030FE4">
        <w:t>ams</w:t>
      </w:r>
      <w:proofErr w:type="spellEnd"/>
      <w:r w:rsidR="00F51611" w:rsidRPr="00030FE4">
        <w:t>) pagal Trišalę(-</w:t>
      </w:r>
      <w:proofErr w:type="spellStart"/>
      <w:r w:rsidR="00F51611" w:rsidRPr="00030FE4">
        <w:t>es</w:t>
      </w:r>
      <w:proofErr w:type="spellEnd"/>
      <w:r w:rsidR="00F51611" w:rsidRPr="00030FE4">
        <w:t>) sutartį(-</w:t>
      </w:r>
      <w:proofErr w:type="spellStart"/>
      <w:r w:rsidR="00F51611" w:rsidRPr="00030FE4">
        <w:t>is</w:t>
      </w:r>
      <w:proofErr w:type="spellEnd"/>
      <w:r w:rsidR="00F51611" w:rsidRPr="00030FE4">
        <w:t xml:space="preserve">), negali būti įtraukiamos į </w:t>
      </w:r>
      <w:r w:rsidRPr="00030FE4">
        <w:t>Užsakovui</w:t>
      </w:r>
      <w:r w:rsidR="00F51611" w:rsidRPr="00030FE4">
        <w:t xml:space="preserve"> pateikiamas</w:t>
      </w:r>
      <w:r w:rsidRPr="00030FE4">
        <w:t xml:space="preserve"> Rangov</w:t>
      </w:r>
      <w:r w:rsidR="00F51611" w:rsidRPr="00030FE4">
        <w:t>o</w:t>
      </w:r>
      <w:r w:rsidR="00F640BC" w:rsidRPr="00030FE4">
        <w:t xml:space="preserve"> PVM</w:t>
      </w:r>
      <w:r w:rsidR="00EB10FE" w:rsidRPr="00030FE4">
        <w:t xml:space="preserve"> </w:t>
      </w:r>
      <w:r w:rsidR="00F51611" w:rsidRPr="00030FE4">
        <w:t>sąskaitas</w:t>
      </w:r>
      <w:r w:rsidRPr="00030FE4">
        <w:t xml:space="preserve"> – faktūras</w:t>
      </w:r>
      <w:r w:rsidR="00F51611" w:rsidRPr="00030FE4">
        <w:t xml:space="preserve">. </w:t>
      </w:r>
    </w:p>
    <w:p w14:paraId="3CBF3962" w14:textId="0DFEC38B" w:rsidR="004072DC" w:rsidRPr="00030FE4" w:rsidRDefault="004072DC" w:rsidP="00C018E2">
      <w:pPr>
        <w:pStyle w:val="ListParagraph"/>
      </w:pPr>
      <w:r w:rsidRPr="00030FE4">
        <w:t xml:space="preserve">Jeigu Rangovas pasitelkia Specialistus Sutarties vykdymui, Rangovas privalo nurodyti visus Specialistus Specialistų sąraše, kuris yra pateikiamas </w:t>
      </w:r>
      <w:r w:rsidR="0087071F" w:rsidRPr="00030FE4">
        <w:t>su pasi</w:t>
      </w:r>
      <w:r w:rsidR="006022FB" w:rsidRPr="00030FE4">
        <w:t>ū</w:t>
      </w:r>
      <w:r w:rsidR="0087071F" w:rsidRPr="00030FE4">
        <w:t xml:space="preserve">lymu </w:t>
      </w:r>
      <w:r w:rsidRPr="00030FE4">
        <w:t>ir kuriame nurodomos Specialistų funkcijos atliekant Darbus,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F092724" w14:textId="77777777" w:rsidR="004072DC" w:rsidRPr="00030FE4" w:rsidRDefault="004072DC" w:rsidP="00C018E2">
      <w:pPr>
        <w:pStyle w:val="ListParagraph"/>
      </w:pPr>
      <w:r w:rsidRPr="00030FE4">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6D2F4EF1" w14:textId="77777777" w:rsidR="004072DC" w:rsidRPr="00030FE4" w:rsidRDefault="004072DC" w:rsidP="00C018E2">
      <w:pPr>
        <w:pStyle w:val="ListParagraph"/>
      </w:pPr>
      <w:r w:rsidRPr="00030FE4">
        <w:t xml:space="preserve">Tik Specialistų sąraše įrašyti Specialistai gali vykdyti tokiems Specialistams priskirtas funkcijas atliekant Darbus ir yra priskiriami Rangovo personalui pagal Sutartį. </w:t>
      </w:r>
    </w:p>
    <w:p w14:paraId="3DFE6E86" w14:textId="73606C77" w:rsidR="003B3C40" w:rsidRPr="00030FE4" w:rsidRDefault="004072DC" w:rsidP="007E2E5F">
      <w:pPr>
        <w:pStyle w:val="ListParagraph"/>
      </w:pPr>
      <w:r w:rsidRPr="00030FE4">
        <w:t>Rangovas privalo užtikrinti, kad Specialistai, įtraukti į Specialistų sąrašą, patys tiesiogiai vykdytų tokiems Specialistams priskirtas funkcijas atliekant Darbus.</w:t>
      </w:r>
    </w:p>
    <w:p w14:paraId="1B914CE6" w14:textId="017EAB26" w:rsidR="004072DC" w:rsidRPr="00957644" w:rsidRDefault="004072DC" w:rsidP="007E2E5F">
      <w:pPr>
        <w:pStyle w:val="ListParagraph"/>
      </w:pPr>
      <w:r w:rsidRPr="00030FE4">
        <w:lastRenderedPageBreak/>
        <w:t xml:space="preserve">Rangovas privalo pakeisti nurodytą Specialistą arba paskirti pavaduojantį Specialistą, </w:t>
      </w:r>
      <w:r w:rsidRPr="00957644">
        <w:t>kai:</w:t>
      </w:r>
    </w:p>
    <w:p w14:paraId="303FDBF0" w14:textId="063CF646" w:rsidR="004072DC" w:rsidRPr="00030FE4" w:rsidRDefault="004072DC" w:rsidP="007E2E5F">
      <w:pPr>
        <w:pStyle w:val="ListParagraph"/>
      </w:pPr>
      <w:r w:rsidRPr="00030FE4">
        <w:t>Specialistas neatitinka jam pagal Pirkimo dokumentus ir Įstatymus arba Rangovo pasiūlymą taikomų kvalifikacijos arba kitų reikalavimų (jeigu tokie yra nustatyti);</w:t>
      </w:r>
    </w:p>
    <w:p w14:paraId="1CE54B80" w14:textId="542EB7DA" w:rsidR="004072DC" w:rsidRPr="00030FE4" w:rsidRDefault="004072DC" w:rsidP="007E2E5F">
      <w:pPr>
        <w:pStyle w:val="ListParagraph"/>
      </w:pPr>
      <w:r w:rsidRPr="00030FE4">
        <w:t>Specialistas negali vykdyti savo funkcijų dėl pasibaigusių darbo santykių su Rangovu, dėl atostogų, laikinojo nedarbingumo ar kitų priežasčių.</w:t>
      </w:r>
    </w:p>
    <w:p w14:paraId="238E21A7" w14:textId="2EC08B50" w:rsidR="004072DC" w:rsidRPr="00030FE4" w:rsidRDefault="004072DC" w:rsidP="00C018E2">
      <w:pPr>
        <w:pStyle w:val="ListParagraph"/>
      </w:pPr>
      <w:r w:rsidRPr="00030FE4">
        <w:t>Tuo atveju, kai Rangovas nori arba privalo pakeisti Specialistą</w:t>
      </w:r>
      <w:r w:rsidR="00F777E4" w:rsidRPr="00030FE4">
        <w:t>,</w:t>
      </w:r>
      <w:r w:rsidRPr="00030FE4">
        <w:t xml:space="preserve"> arba paskirti laikinai pavaduojantį Specialistą, Rangovas privalo iš anksto apie tai informuoti Užsakovą ir kartu pateikti Užsakovui dokumentus, patvirtinančius tokio asmens kvalifikaciją, jo atitiktį Pirkimo dokumentų bei </w:t>
      </w:r>
      <w:r w:rsidR="0087071F" w:rsidRPr="00030FE4">
        <w:t>teisės normin</w:t>
      </w:r>
      <w:r w:rsidR="0064326D" w:rsidRPr="00030FE4">
        <w:t>ių</w:t>
      </w:r>
      <w:r w:rsidR="0087071F" w:rsidRPr="00030FE4">
        <w:t xml:space="preserve"> aktų </w:t>
      </w:r>
      <w:r w:rsidRPr="00030FE4">
        <w:t xml:space="preserve">reikalavimams bei Rangovo pasiūlymui, kontaktinius duomenis: vardą, pavardę, el. pašto adresą ir mobilaus telefono numerį, taip pat darbdavio pavadinimą ir kodą (jeigu šie kontaktiniai duomenys yra būtini Užsakovui Sutarties vykdymo tikslais). </w:t>
      </w:r>
    </w:p>
    <w:p w14:paraId="1EADC755" w14:textId="585FE5A3" w:rsidR="004072DC" w:rsidRPr="00030FE4" w:rsidRDefault="004072DC" w:rsidP="00C018E2">
      <w:pPr>
        <w:pStyle w:val="ListParagraph"/>
      </w:pPr>
      <w:bookmarkStart w:id="203" w:name="_Hlk132199931"/>
      <w:r w:rsidRPr="00030FE4">
        <w:t xml:space="preserve">Užsakovas privalo įvertinti gautus dokumentus per </w:t>
      </w:r>
      <w:r w:rsidR="0087071F" w:rsidRPr="00030FE4">
        <w:t>10</w:t>
      </w:r>
      <w:r w:rsidRPr="00030FE4">
        <w:t xml:space="preserve"> darbo dien</w:t>
      </w:r>
      <w:r w:rsidR="0087071F" w:rsidRPr="00030FE4">
        <w:t>ų</w:t>
      </w:r>
      <w:r w:rsidRPr="00030FE4">
        <w:t xml:space="preserve"> nuo jų gavimo. Tik po to, kai Užsakovas įsitikina, kad asmuo atitinka jam taikomus reikalavimus, ir apie tai </w:t>
      </w:r>
      <w:r w:rsidR="0087071F" w:rsidRPr="00030FE4">
        <w:t xml:space="preserve">raštu </w:t>
      </w:r>
      <w:r w:rsidRPr="00030FE4">
        <w:t xml:space="preserve">informuoja Rangovą, toks asmuo gali tapti Specialistu ir Rangovas gali jį įtraukti į Specialistų sąrašą. Toks Užsakovo pranešimas nemažina Rangovo atsakomybės už Specialistą. </w:t>
      </w:r>
    </w:p>
    <w:p w14:paraId="0BC4BC2F" w14:textId="61201A7C" w:rsidR="004072DC" w:rsidRPr="004069FA" w:rsidRDefault="004072DC" w:rsidP="00C018E2">
      <w:pPr>
        <w:pStyle w:val="ListParagraph"/>
      </w:pPr>
      <w:r w:rsidRPr="00030FE4">
        <w:t>Po to, kai Rangovas gauna Užsakovo pritarimą dėl Specialisto įtraukimo į Specialistų sąrašą, Rangovas</w:t>
      </w:r>
      <w:r w:rsidR="00F777E4" w:rsidRPr="00030FE4">
        <w:t xml:space="preserve"> ne vėliau kaip per 5 dienas nuo sutikimo gavimo dienos</w:t>
      </w:r>
      <w:r w:rsidRPr="00030FE4">
        <w:t xml:space="preserve"> privalo atnaujinti Specialistų sąrašą ir pateikti jį Užsakovui. </w:t>
      </w:r>
      <w:r w:rsidR="00F94BC6" w:rsidRPr="004069FA">
        <w:t>Toks Specialistų sąrašo pakeitimas nelaikomas tokiu Sutarties pakeitimu, dėl kurio turi būti sudaromas atskiras susitarimas dėl Sutarties keitimo</w:t>
      </w:r>
      <w:r w:rsidRPr="004069FA">
        <w:t xml:space="preserve">. </w:t>
      </w:r>
    </w:p>
    <w:bookmarkEnd w:id="203"/>
    <w:p w14:paraId="4975B48F" w14:textId="56C2A709" w:rsidR="004072DC" w:rsidRPr="00030FE4" w:rsidRDefault="004072DC" w:rsidP="00C018E2">
      <w:pPr>
        <w:pStyle w:val="ListParagraph"/>
      </w:pPr>
      <w:r w:rsidRPr="00030FE4">
        <w:t xml:space="preserve">Tuo atveju, kai paaiškėja, kad Specialistas negali vykdyti savo pareigų (dėl ligos, traumos ar kitų nenumatytų priežasčių), Rangovas privalo nedelsdamas paskirti kitą asmenį laikinai vykdyti tokio Specialisto funkcijas ir pranešti apie tai Užsakovui. </w:t>
      </w:r>
    </w:p>
    <w:p w14:paraId="2EF7128A" w14:textId="77777777" w:rsidR="008F6DBE" w:rsidRPr="00030FE4" w:rsidRDefault="008F6DBE" w:rsidP="00B45393">
      <w:pPr>
        <w:ind w:left="360" w:firstLine="0"/>
        <w:rPr>
          <w:rFonts w:ascii="Arial" w:hAnsi="Arial" w:cs="Arial"/>
          <w:lang w:val="lt-LT"/>
        </w:rPr>
      </w:pPr>
    </w:p>
    <w:p w14:paraId="7A221494" w14:textId="77777777" w:rsidR="00BC12CD" w:rsidRPr="00030FE4" w:rsidRDefault="00BC12CD" w:rsidP="007F51D0">
      <w:pPr>
        <w:pStyle w:val="Heading2"/>
      </w:pPr>
      <w:bookmarkStart w:id="204" w:name="_Toc75873533"/>
      <w:bookmarkStart w:id="205" w:name="_Toc106541716"/>
      <w:r w:rsidRPr="00030FE4">
        <w:t>Foto fiksavimas</w:t>
      </w:r>
      <w:bookmarkEnd w:id="204"/>
      <w:bookmarkEnd w:id="205"/>
    </w:p>
    <w:p w14:paraId="087C71D2" w14:textId="34AE4725" w:rsidR="00BC12CD" w:rsidRPr="00030FE4" w:rsidRDefault="00BC12CD" w:rsidP="00C018E2">
      <w:pPr>
        <w:pStyle w:val="ListParagraph"/>
      </w:pPr>
      <w:r w:rsidRPr="00030FE4">
        <w:t>Prieš atlikda</w:t>
      </w:r>
      <w:r w:rsidR="00183BEC" w:rsidRPr="00030FE4">
        <w:t xml:space="preserve">mas </w:t>
      </w:r>
      <w:r w:rsidR="00E07ABF" w:rsidRPr="00030FE4">
        <w:t>geologinius tyrimus</w:t>
      </w:r>
      <w:r w:rsidR="006B0C67" w:rsidRPr="00030FE4">
        <w:t xml:space="preserve"> (t. y. prieš priimant Statybvietę iš Užsakovo),</w:t>
      </w:r>
      <w:r w:rsidR="00E07ABF" w:rsidRPr="00030FE4">
        <w:t xml:space="preserve"> </w:t>
      </w:r>
      <w:r w:rsidR="00900E5C" w:rsidRPr="00030FE4">
        <w:t>statyb</w:t>
      </w:r>
      <w:r w:rsidR="001A4068" w:rsidRPr="00030FE4">
        <w:t>os Darbus</w:t>
      </w:r>
      <w:r w:rsidR="00A871FE" w:rsidRPr="00030FE4">
        <w:t>,</w:t>
      </w:r>
      <w:r w:rsidR="00900E5C" w:rsidRPr="00030FE4">
        <w:t xml:space="preserve"> </w:t>
      </w:r>
      <w:r w:rsidR="00E07ABF" w:rsidRPr="00030FE4">
        <w:t xml:space="preserve">garantinio aptarnavimo </w:t>
      </w:r>
      <w:r w:rsidR="00A871FE" w:rsidRPr="00030FE4">
        <w:t xml:space="preserve">ir kitus </w:t>
      </w:r>
      <w:r w:rsidR="008B21ED" w:rsidRPr="00030FE4">
        <w:t>D</w:t>
      </w:r>
      <w:r w:rsidR="00A871FE" w:rsidRPr="00030FE4">
        <w:t>arbus, kurie vykdomi po Darbų perdavimo Užsakovui</w:t>
      </w:r>
      <w:r w:rsidR="00183BEC" w:rsidRPr="00030FE4">
        <w:t>,</w:t>
      </w:r>
      <w:r w:rsidRPr="00030FE4">
        <w:t xml:space="preserve"> Rangovas Užsakovui turi pateikti ne senesnes kaip 5 darbo dienų senumo Statybvietės teritorijos</w:t>
      </w:r>
      <w:r w:rsidR="00B17282" w:rsidRPr="00030FE4">
        <w:t xml:space="preserve">, kurioje bus atliekami </w:t>
      </w:r>
      <w:r w:rsidR="008B21ED" w:rsidRPr="00030FE4">
        <w:t>D</w:t>
      </w:r>
      <w:r w:rsidR="00B17282" w:rsidRPr="00030FE4">
        <w:t>arbai,</w:t>
      </w:r>
      <w:r w:rsidRPr="00030FE4">
        <w:t xml:space="preserve"> foto nuotraukas (po vieną egzempliorių popierini</w:t>
      </w:r>
      <w:r w:rsidR="00B619BD" w:rsidRPr="00030FE4">
        <w:t>u</w:t>
      </w:r>
      <w:r w:rsidRPr="00030FE4">
        <w:t xml:space="preserve"> ir skaitmenini</w:t>
      </w:r>
      <w:r w:rsidR="00B619BD" w:rsidRPr="00030FE4">
        <w:t>u</w:t>
      </w:r>
      <w:r w:rsidRPr="00030FE4">
        <w:t xml:space="preserve"> .jpg, .</w:t>
      </w:r>
      <w:proofErr w:type="spellStart"/>
      <w:r w:rsidRPr="00030FE4">
        <w:t>jpeg</w:t>
      </w:r>
      <w:proofErr w:type="spellEnd"/>
      <w:r w:rsidRPr="00030FE4">
        <w:t>, .</w:t>
      </w:r>
      <w:proofErr w:type="spellStart"/>
      <w:r w:rsidRPr="00030FE4">
        <w:t>bmp</w:t>
      </w:r>
      <w:proofErr w:type="spellEnd"/>
      <w:r w:rsidRPr="00030FE4">
        <w:t>, .</w:t>
      </w:r>
      <w:proofErr w:type="spellStart"/>
      <w:r w:rsidRPr="00030FE4">
        <w:t>png</w:t>
      </w:r>
      <w:proofErr w:type="spellEnd"/>
      <w:r w:rsidRPr="00030FE4">
        <w:t xml:space="preserve"> ar kitu su Užsakovu suderintu formatu ne mažesne kaip</w:t>
      </w:r>
      <w:r w:rsidR="000D655C" w:rsidRPr="00030FE4">
        <w:t xml:space="preserve"> 2560x1920 </w:t>
      </w:r>
      <w:proofErr w:type="spellStart"/>
      <w:r w:rsidR="000D655C" w:rsidRPr="00030FE4">
        <w:t>px</w:t>
      </w:r>
      <w:proofErr w:type="spellEnd"/>
      <w:r w:rsidRPr="00030FE4">
        <w:t xml:space="preserve"> raiška).</w:t>
      </w:r>
    </w:p>
    <w:p w14:paraId="35BB7F14" w14:textId="77777777" w:rsidR="00FC6E01" w:rsidRPr="00030FE4" w:rsidRDefault="00FC6E01" w:rsidP="008B21ED">
      <w:pPr>
        <w:ind w:left="360" w:firstLine="0"/>
        <w:rPr>
          <w:rFonts w:ascii="Arial" w:hAnsi="Arial" w:cs="Arial"/>
          <w:lang w:val="lt-LT"/>
        </w:rPr>
      </w:pPr>
    </w:p>
    <w:p w14:paraId="2927491A" w14:textId="77777777" w:rsidR="009A612F" w:rsidRPr="00030FE4" w:rsidRDefault="004219DC" w:rsidP="007F51D0">
      <w:pPr>
        <w:pStyle w:val="Heading2"/>
      </w:pPr>
      <w:bookmarkStart w:id="206" w:name="_Toc75873534"/>
      <w:bookmarkStart w:id="207" w:name="_Toc106541717"/>
      <w:r w:rsidRPr="00030FE4">
        <w:t>Susirinkimai</w:t>
      </w:r>
      <w:bookmarkEnd w:id="206"/>
      <w:bookmarkEnd w:id="207"/>
    </w:p>
    <w:p w14:paraId="632C2CAE" w14:textId="77777777" w:rsidR="004219DC" w:rsidRPr="00030FE4" w:rsidRDefault="004219DC" w:rsidP="00C018E2">
      <w:pPr>
        <w:pStyle w:val="ListParagraph"/>
      </w:pPr>
      <w:r w:rsidRPr="00030FE4">
        <w:t>Statybos D</w:t>
      </w:r>
      <w:r w:rsidR="009A612F" w:rsidRPr="00030FE4">
        <w:t>arbų vykdymo metu</w:t>
      </w:r>
      <w:r w:rsidR="008F6DF5" w:rsidRPr="00030FE4">
        <w:t xml:space="preserve"> </w:t>
      </w:r>
      <w:r w:rsidR="004F2FCD" w:rsidRPr="00030FE4">
        <w:t>Užsakovas</w:t>
      </w:r>
      <w:r w:rsidRPr="00030FE4">
        <w:t xml:space="preserve"> organizuoja eilinius</w:t>
      </w:r>
      <w:r w:rsidR="009A612F" w:rsidRPr="00030FE4">
        <w:t xml:space="preserve"> </w:t>
      </w:r>
      <w:r w:rsidRPr="00030FE4">
        <w:t>susirinkimus</w:t>
      </w:r>
      <w:r w:rsidR="009A612F" w:rsidRPr="00030FE4">
        <w:t>, kurių metu sprendžiami einamieji klausimai ir kuriuose Rangovo dalyvavimas visuomet yra privalomas.</w:t>
      </w:r>
      <w:r w:rsidRPr="00030FE4">
        <w:t xml:space="preserve"> </w:t>
      </w:r>
      <w:r w:rsidR="007712B5" w:rsidRPr="00030FE4">
        <w:t>Susirinkimų rengimo laiką ir vietą derina ab</w:t>
      </w:r>
      <w:r w:rsidR="000A25B2" w:rsidRPr="00030FE4">
        <w:t>i</w:t>
      </w:r>
      <w:r w:rsidR="007712B5" w:rsidRPr="00030FE4">
        <w:t>ejų Šalių atstovai</w:t>
      </w:r>
      <w:r w:rsidRPr="00030FE4">
        <w:t>.</w:t>
      </w:r>
    </w:p>
    <w:p w14:paraId="30BAFEEE" w14:textId="5FCB0C89" w:rsidR="000606AF" w:rsidRPr="00030FE4" w:rsidRDefault="004219DC" w:rsidP="00C018E2">
      <w:pPr>
        <w:pStyle w:val="ListParagraph"/>
      </w:pPr>
      <w:r w:rsidRPr="00030FE4">
        <w:t>Bet kurios iš Šalių arba bet kurio iš Objekte dirbančių rangovų iniciatyva gali būti organizuojami n</w:t>
      </w:r>
      <w:r w:rsidR="009A612F" w:rsidRPr="00030FE4">
        <w:t xml:space="preserve">eeiliniai </w:t>
      </w:r>
      <w:r w:rsidRPr="00030FE4">
        <w:t>susirinkimai, kurie</w:t>
      </w:r>
      <w:r w:rsidR="009A612F" w:rsidRPr="00030FE4">
        <w:t xml:space="preserve"> vyksta ne vėliau kaip per 3 darbo dienas po atitinkamo rašytinio pranešimo pateikimo Užsakovui. Prireikus, Užsakovas turi teisę reikalauti, kad neeilinis susirinkimas įvyktų nedelsiant. Neeilinį susirinkimą sušaukia Užsakovas ir Rangovo d</w:t>
      </w:r>
      <w:r w:rsidR="00EB007B" w:rsidRPr="00030FE4">
        <w:t>alyvavimas jame yra privalomas.</w:t>
      </w:r>
    </w:p>
    <w:p w14:paraId="10D2C3A2" w14:textId="3B02D3F4" w:rsidR="009A612F" w:rsidRPr="00030FE4" w:rsidRDefault="00884EE1" w:rsidP="00C018E2">
      <w:pPr>
        <w:pStyle w:val="ListParagraph"/>
      </w:pPr>
      <w:r w:rsidRPr="00030FE4">
        <w:t>Susirinkimo metu, Susirinkimo protokolą surašo Rangovas. Susi</w:t>
      </w:r>
      <w:r w:rsidR="00B354DF" w:rsidRPr="00030FE4">
        <w:t>rinkimo</w:t>
      </w:r>
      <w:r w:rsidRPr="00030FE4">
        <w:t xml:space="preserve"> protokolas turi būti surašomas ir susiderinamas susi</w:t>
      </w:r>
      <w:r w:rsidR="00B354DF" w:rsidRPr="00030FE4">
        <w:t>rinki</w:t>
      </w:r>
      <w:r w:rsidRPr="00030FE4">
        <w:t xml:space="preserve">mo metu. </w:t>
      </w:r>
      <w:r w:rsidR="0073232A" w:rsidRPr="00030FE4">
        <w:t>Nedelsiant p</w:t>
      </w:r>
      <w:r w:rsidRPr="00030FE4">
        <w:t>o susi</w:t>
      </w:r>
      <w:r w:rsidR="0073232A" w:rsidRPr="00030FE4">
        <w:t>rinki</w:t>
      </w:r>
      <w:r w:rsidRPr="00030FE4">
        <w:t>mo protokolas elektroninėmis priemonėmis turi būti išsiunčiamas atsakingiems Užsakovo ir Rangovo atstovams pasirašymui (pagal poreikį į pasirašymą gali būti įtraukiami ir susirinkimo dalyviai, kurių atžvilgiu buvo priimti sprendimai). Pasirašytas susirinkimo protokolas elektroniniu paštu išsiunčiamas visiems susirinkimo dalyviams susipažinti. Protokolai turi būti pa</w:t>
      </w:r>
      <w:r w:rsidR="0073232A" w:rsidRPr="00030FE4">
        <w:t>rengti</w:t>
      </w:r>
      <w:r w:rsidRPr="00030FE4">
        <w:t xml:space="preserve"> </w:t>
      </w:r>
      <w:proofErr w:type="spellStart"/>
      <w:r w:rsidRPr="00030FE4">
        <w:t>exel</w:t>
      </w:r>
      <w:proofErr w:type="spellEnd"/>
      <w:r w:rsidRPr="00030FE4">
        <w:t xml:space="preserve">, </w:t>
      </w:r>
      <w:proofErr w:type="spellStart"/>
      <w:r w:rsidRPr="00030FE4">
        <w:t>word</w:t>
      </w:r>
      <w:proofErr w:type="spellEnd"/>
      <w:r w:rsidRPr="00030FE4">
        <w:t xml:space="preserve"> arba </w:t>
      </w:r>
      <w:r w:rsidR="0073232A" w:rsidRPr="00030FE4">
        <w:t>kitu</w:t>
      </w:r>
      <w:r w:rsidRPr="00030FE4">
        <w:t xml:space="preserve"> </w:t>
      </w:r>
      <w:r w:rsidR="0073232A" w:rsidRPr="00030FE4">
        <w:t xml:space="preserve">su Užsakovu suderintu </w:t>
      </w:r>
      <w:r w:rsidRPr="00030FE4">
        <w:t>redaguojam</w:t>
      </w:r>
      <w:r w:rsidR="0073232A" w:rsidRPr="00030FE4">
        <w:t>u</w:t>
      </w:r>
      <w:r w:rsidRPr="00030FE4">
        <w:t xml:space="preserve"> format</w:t>
      </w:r>
      <w:r w:rsidR="0073232A" w:rsidRPr="00030FE4">
        <w:t>u</w:t>
      </w:r>
      <w:r w:rsidRPr="00030FE4">
        <w:t xml:space="preserve"> ir pagal su Užsakovu suderintą formą. Rangovas privalo pasirūpinti patalpomis susirinkimams organizuoti</w:t>
      </w:r>
      <w:r w:rsidR="0073232A" w:rsidRPr="00030FE4">
        <w:t>,</w:t>
      </w:r>
      <w:r w:rsidRPr="00030FE4">
        <w:t xml:space="preserve"> visa reikalinga kompiuterine technika ir/arba įranga bei ryšio priemonėmis </w:t>
      </w:r>
      <w:r w:rsidR="0073232A" w:rsidRPr="00030FE4">
        <w:t>S</w:t>
      </w:r>
      <w:r w:rsidRPr="00030FE4">
        <w:t xml:space="preserve">tatybvietėje, kad susirinkimai galėtų būti organizuojami konferenciniu būdu tiek </w:t>
      </w:r>
      <w:r w:rsidR="0073232A" w:rsidRPr="00030FE4">
        <w:t>S</w:t>
      </w:r>
      <w:r w:rsidRPr="00030FE4">
        <w:t>tatybvietėje</w:t>
      </w:r>
      <w:r w:rsidR="0073232A" w:rsidRPr="00030FE4">
        <w:t>,</w:t>
      </w:r>
      <w:r w:rsidRPr="00030FE4">
        <w:t xml:space="preserve"> tiek per nuotolį</w:t>
      </w:r>
      <w:r w:rsidR="00655F36" w:rsidRPr="00030FE4">
        <w:t xml:space="preserve"> esantiems dalyviams</w:t>
      </w:r>
      <w:r w:rsidRPr="00030FE4">
        <w:t xml:space="preserve">. </w:t>
      </w:r>
    </w:p>
    <w:p w14:paraId="73DCC811" w14:textId="77777777" w:rsidR="0031405B" w:rsidRPr="00030FE4" w:rsidRDefault="0031405B" w:rsidP="003315B4">
      <w:pPr>
        <w:ind w:left="360" w:firstLine="0"/>
        <w:rPr>
          <w:rFonts w:ascii="Arial" w:hAnsi="Arial" w:cs="Arial"/>
          <w:lang w:val="lt-LT"/>
        </w:rPr>
      </w:pPr>
    </w:p>
    <w:p w14:paraId="00A7E929" w14:textId="295D1E86" w:rsidR="00807447" w:rsidRPr="00030FE4" w:rsidRDefault="00332C99" w:rsidP="007F51D0">
      <w:pPr>
        <w:pStyle w:val="Heading2"/>
      </w:pPr>
      <w:bookmarkStart w:id="208" w:name="_Toc75873535"/>
      <w:bookmarkStart w:id="209" w:name="_Toc106541718"/>
      <w:bookmarkEnd w:id="195"/>
      <w:bookmarkEnd w:id="196"/>
      <w:bookmarkEnd w:id="197"/>
      <w:bookmarkEnd w:id="198"/>
      <w:bookmarkEnd w:id="199"/>
      <w:bookmarkEnd w:id="200"/>
      <w:r w:rsidRPr="00030FE4">
        <w:t>Informavimas</w:t>
      </w:r>
      <w:bookmarkEnd w:id="208"/>
      <w:bookmarkEnd w:id="209"/>
    </w:p>
    <w:p w14:paraId="44A86C10" w14:textId="3D41D4F1" w:rsidR="00807447" w:rsidRPr="00030FE4" w:rsidRDefault="00807447" w:rsidP="00C018E2">
      <w:pPr>
        <w:pStyle w:val="ListParagraph"/>
      </w:pPr>
      <w:r w:rsidRPr="00030FE4">
        <w:t>Jei dėl bet kokių priežasčių nėra galimybės Darbų atlikti tinkamai ir laiku,</w:t>
      </w:r>
      <w:r w:rsidR="00FA1EB7" w:rsidRPr="00030FE4">
        <w:t xml:space="preserve"> taip pat pastebėjus klaidas </w:t>
      </w:r>
      <w:r w:rsidR="00ED014F">
        <w:t>P</w:t>
      </w:r>
      <w:r w:rsidR="00FA1EB7" w:rsidRPr="00030FE4">
        <w:t>rojekte, Sutartyje ir (arba) kituose Sutarties dokumentuose,</w:t>
      </w:r>
      <w:r w:rsidRPr="00030FE4">
        <w:t xml:space="preserve"> Rangovas apie tai nedelsiant privalo raštu informuoti Užsakovo atstovą.</w:t>
      </w:r>
    </w:p>
    <w:p w14:paraId="0C467510" w14:textId="6F87F731" w:rsidR="00C970BC" w:rsidRPr="00030FE4" w:rsidRDefault="004D0D22" w:rsidP="00C018E2">
      <w:pPr>
        <w:pStyle w:val="ListParagraph"/>
      </w:pPr>
      <w:r w:rsidRPr="00030FE4">
        <w:t>Jei atšauki</w:t>
      </w:r>
      <w:r w:rsidR="00CC7C36" w:rsidRPr="00030FE4">
        <w:t>a</w:t>
      </w:r>
      <w:r w:rsidRPr="00030FE4">
        <w:t xml:space="preserve">mas suplanuotų Darbų arba veiksmų atlikimas, kurių metu buvo sutartas arba numatytas Užsakovo atstovo dalyvavimas, </w:t>
      </w:r>
      <w:r w:rsidR="00C970BC" w:rsidRPr="00030FE4">
        <w:t xml:space="preserve">Rangovas </w:t>
      </w:r>
      <w:r w:rsidRPr="00030FE4">
        <w:t>apie tai turi nedelsiant informuoti atitinkamą Užsakovo atstovą</w:t>
      </w:r>
      <w:r w:rsidR="00C970BC" w:rsidRPr="00030FE4">
        <w:t>.</w:t>
      </w:r>
    </w:p>
    <w:p w14:paraId="5F1D7C94" w14:textId="77777777" w:rsidR="00E02D70" w:rsidRPr="00030FE4" w:rsidRDefault="00E02D70" w:rsidP="003E5869">
      <w:pPr>
        <w:ind w:left="360" w:firstLine="0"/>
        <w:rPr>
          <w:rFonts w:ascii="Arial" w:hAnsi="Arial" w:cs="Arial"/>
          <w:lang w:val="lt-LT"/>
        </w:rPr>
      </w:pPr>
    </w:p>
    <w:p w14:paraId="06059E30" w14:textId="656B3AED" w:rsidR="00946BB5" w:rsidRPr="00030FE4" w:rsidRDefault="00332C99" w:rsidP="007F51D0">
      <w:pPr>
        <w:pStyle w:val="Heading2"/>
        <w:rPr>
          <w:szCs w:val="18"/>
        </w:rPr>
      </w:pPr>
      <w:bookmarkStart w:id="210" w:name="_Toc75873536"/>
      <w:bookmarkStart w:id="211" w:name="_Toc106541719"/>
      <w:r w:rsidRPr="00030FE4">
        <w:lastRenderedPageBreak/>
        <w:t>Patikrinimai</w:t>
      </w:r>
      <w:bookmarkEnd w:id="210"/>
      <w:bookmarkEnd w:id="211"/>
    </w:p>
    <w:p w14:paraId="209253D5" w14:textId="66FBEE0E" w:rsidR="00946BB5" w:rsidRPr="00030FE4" w:rsidRDefault="00946BB5" w:rsidP="00C018E2">
      <w:pPr>
        <w:pStyle w:val="ListParagraph"/>
      </w:pPr>
      <w:r w:rsidRPr="00030FE4">
        <w:t>Užsakovo</w:t>
      </w:r>
      <w:r w:rsidR="00DB372C" w:rsidRPr="00030FE4">
        <w:t>,</w:t>
      </w:r>
      <w:r w:rsidR="00CE0097" w:rsidRPr="00030FE4">
        <w:t xml:space="preserve"> jo </w:t>
      </w:r>
      <w:r w:rsidR="00F31CC3" w:rsidRPr="00030FE4">
        <w:t xml:space="preserve">įgaliotų </w:t>
      </w:r>
      <w:r w:rsidR="001B01C7" w:rsidRPr="00030FE4">
        <w:t xml:space="preserve">kitų </w:t>
      </w:r>
      <w:r w:rsidR="00F31CC3" w:rsidRPr="00030FE4">
        <w:t>asmenų</w:t>
      </w:r>
      <w:r w:rsidR="00DB372C" w:rsidRPr="00030FE4">
        <w:t xml:space="preserve"> ir (arba) valstybės institucijų </w:t>
      </w:r>
      <w:r w:rsidR="00CE0097" w:rsidRPr="00030FE4">
        <w:t>prašymu</w:t>
      </w:r>
      <w:r w:rsidRPr="00030FE4">
        <w:t xml:space="preserve"> Rangovas turi pateikti visą informaciją ir dokumentaciją, kurios gali reikėti norint parodyti Sutarties vykdymo progresą, rezultatus ir Sutartyje</w:t>
      </w:r>
      <w:r w:rsidR="00DA11CB" w:rsidRPr="00030FE4">
        <w:t xml:space="preserve"> bei teisės aktuose</w:t>
      </w:r>
      <w:r w:rsidRPr="00030FE4">
        <w:t xml:space="preserve"> nurodytų reikalavimų laikymąsi.</w:t>
      </w:r>
    </w:p>
    <w:p w14:paraId="28A6D54B" w14:textId="5A2E7569" w:rsidR="00946BB5" w:rsidRPr="00030FE4" w:rsidRDefault="00A13F24" w:rsidP="00C018E2">
      <w:pPr>
        <w:pStyle w:val="ListParagraph"/>
      </w:pPr>
      <w:r w:rsidRPr="00030FE4">
        <w:t>Užsakovas</w:t>
      </w:r>
      <w:r w:rsidR="003D73BD" w:rsidRPr="00030FE4">
        <w:t>,</w:t>
      </w:r>
      <w:r w:rsidRPr="00030FE4">
        <w:t xml:space="preserve"> </w:t>
      </w:r>
      <w:r w:rsidR="001B01C7" w:rsidRPr="00030FE4">
        <w:t>jo įgalioti kiti asmenys</w:t>
      </w:r>
      <w:r w:rsidR="003D73BD" w:rsidRPr="00030FE4">
        <w:t xml:space="preserve"> ir (arba) valstybės institucijų įgalioti darbuotojai</w:t>
      </w:r>
      <w:r w:rsidRPr="00030FE4">
        <w:t xml:space="preserve"> turi teisę atlikti Rangovo patikrinimus Darbų vykdymo v</w:t>
      </w:r>
      <w:r w:rsidR="001B01C7" w:rsidRPr="00030FE4">
        <w:t>i</w:t>
      </w:r>
      <w:r w:rsidRPr="00030FE4">
        <w:t xml:space="preserve">etoje. </w:t>
      </w:r>
      <w:r w:rsidR="00946BB5" w:rsidRPr="00030FE4">
        <w:t>Rangovas</w:t>
      </w:r>
      <w:r w:rsidR="00CE0097" w:rsidRPr="00030FE4">
        <w:t xml:space="preserve"> </w:t>
      </w:r>
      <w:r w:rsidR="00946BB5" w:rsidRPr="00030FE4">
        <w:t>įsipareigoja netrukdyti</w:t>
      </w:r>
      <w:r w:rsidR="00CE0097" w:rsidRPr="00030FE4">
        <w:t xml:space="preserve"> ir sudaryti sąlygas</w:t>
      </w:r>
      <w:r w:rsidR="00946BB5" w:rsidRPr="00030FE4">
        <w:t xml:space="preserve"> Užsakovui</w:t>
      </w:r>
      <w:r w:rsidR="003D73BD" w:rsidRPr="00030FE4">
        <w:t>,</w:t>
      </w:r>
      <w:r w:rsidR="00946BB5" w:rsidRPr="00030FE4">
        <w:t xml:space="preserve"> jo</w:t>
      </w:r>
      <w:r w:rsidR="003D73BD" w:rsidRPr="00030FE4">
        <w:t xml:space="preserve"> įgaliotiems kitiems asmenims</w:t>
      </w:r>
      <w:r w:rsidR="00946BB5" w:rsidRPr="00030FE4">
        <w:t xml:space="preserve"> ir (arba) valstybės institucijų įgaliotiems darbuotojams patekti į Darbų vykdymo vietą ir sudaryti visas sąlygas patikrinti</w:t>
      </w:r>
      <w:r w:rsidR="00FB5C83" w:rsidRPr="00030FE4">
        <w:t>,</w:t>
      </w:r>
      <w:r w:rsidR="00946BB5" w:rsidRPr="00030FE4">
        <w:t xml:space="preserve"> kaip atliekami Darbai bei laikomasi kitų Sutarties sąlygų bei teisės aktų reikalavimų.</w:t>
      </w:r>
    </w:p>
    <w:p w14:paraId="7BF88C1F" w14:textId="77777777" w:rsidR="00727BBF" w:rsidRPr="00030FE4" w:rsidRDefault="00727BBF" w:rsidP="001D2C9C">
      <w:pPr>
        <w:ind w:left="360" w:firstLine="0"/>
        <w:rPr>
          <w:rFonts w:ascii="Arial" w:hAnsi="Arial" w:cs="Arial"/>
          <w:lang w:val="lt-LT"/>
        </w:rPr>
      </w:pPr>
    </w:p>
    <w:p w14:paraId="23515997" w14:textId="4C9E9AD0" w:rsidR="008E0896" w:rsidRPr="00030FE4" w:rsidRDefault="008E0896" w:rsidP="007F51D0">
      <w:pPr>
        <w:pStyle w:val="Heading2"/>
      </w:pPr>
      <w:bookmarkStart w:id="212" w:name="_Toc75873537"/>
      <w:bookmarkStart w:id="213" w:name="_Toc106541720"/>
      <w:r w:rsidRPr="00030FE4">
        <w:t>Ataskaitos</w:t>
      </w:r>
      <w:bookmarkEnd w:id="212"/>
      <w:bookmarkEnd w:id="213"/>
    </w:p>
    <w:p w14:paraId="02E6CA4E" w14:textId="77777777" w:rsidR="008E0896" w:rsidRPr="00030FE4" w:rsidRDefault="008E0896" w:rsidP="00C018E2">
      <w:pPr>
        <w:pStyle w:val="ListParagraph"/>
      </w:pPr>
      <w:r w:rsidRPr="00030FE4">
        <w:t>Kol vykdomi Darbai, iki kiekvieno mėnesio paskutinės darbo dienos Rangovas Užsakovui turi pateikti Darbų vykdymo ataskaitą (pavyzdinę Darbų vykdymo ataskaitos formą Rangovui pateikia Užsakovas), kurioje turi būti nurodyta:</w:t>
      </w:r>
    </w:p>
    <w:p w14:paraId="6AEBBAA5" w14:textId="34BFC73F"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8E0896" w:rsidRPr="00030FE4">
        <w:rPr>
          <w:rFonts w:ascii="Arial" w:hAnsi="Arial" w:cs="Arial"/>
          <w:sz w:val="18"/>
          <w:szCs w:val="18"/>
          <w:lang w:val="lt-LT"/>
        </w:rPr>
        <w:t>Darbų eigos aprašymas nuo Sutarties pasirašymo, įskaitant Rangovo pateiktą dokumentaciją, užsakytus, pristatytus, sumontuotus Įrenginius ir Medžiagas, bei atliktus bandymus ir mokymus;</w:t>
      </w:r>
    </w:p>
    <w:p w14:paraId="70644181" w14:textId="0B2A29F3"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E0896" w:rsidRPr="00030FE4">
        <w:rPr>
          <w:rFonts w:ascii="Arial" w:hAnsi="Arial" w:cs="Arial"/>
          <w:sz w:val="18"/>
          <w:szCs w:val="18"/>
          <w:lang w:val="lt-LT"/>
        </w:rPr>
        <w:t>Per ataskaitinį laikotarpį (t.</w:t>
      </w:r>
      <w:r w:rsidR="00601416" w:rsidRPr="00030FE4">
        <w:rPr>
          <w:rFonts w:ascii="Arial" w:hAnsi="Arial" w:cs="Arial"/>
          <w:sz w:val="18"/>
          <w:szCs w:val="18"/>
          <w:lang w:val="lt-LT"/>
        </w:rPr>
        <w:t> </w:t>
      </w:r>
      <w:r w:rsidR="008E0896" w:rsidRPr="00030FE4">
        <w:rPr>
          <w:rFonts w:ascii="Arial" w:hAnsi="Arial" w:cs="Arial"/>
          <w:sz w:val="18"/>
          <w:szCs w:val="18"/>
          <w:lang w:val="lt-LT"/>
        </w:rPr>
        <w:t>y. nuo Sutarties sudarymo arba paskutinio Atliktų darbų akto pasirašymo) užbaigti ir naujai pradėti Darbai ar jų etapai;</w:t>
      </w:r>
    </w:p>
    <w:p w14:paraId="5131E27B" w14:textId="127CE172"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E0896" w:rsidRPr="00030FE4">
        <w:rPr>
          <w:rFonts w:ascii="Arial" w:hAnsi="Arial" w:cs="Arial"/>
          <w:sz w:val="18"/>
          <w:szCs w:val="18"/>
          <w:lang w:val="lt-LT"/>
        </w:rPr>
        <w:t>Nuokrypiai nuo suderinto Grafiko</w:t>
      </w:r>
      <w:r w:rsidR="00115491" w:rsidRPr="00030FE4">
        <w:rPr>
          <w:rFonts w:ascii="Arial" w:hAnsi="Arial" w:cs="Arial"/>
          <w:sz w:val="18"/>
          <w:szCs w:val="18"/>
          <w:lang w:val="lt-LT"/>
        </w:rPr>
        <w:t>, detalus nuokrypių eliminavimo priemonių aprašymas</w:t>
      </w:r>
      <w:r w:rsidR="005F7EE0" w:rsidRPr="00030FE4">
        <w:rPr>
          <w:rFonts w:ascii="Arial" w:hAnsi="Arial" w:cs="Arial"/>
          <w:sz w:val="18"/>
          <w:szCs w:val="18"/>
          <w:lang w:val="lt-LT"/>
        </w:rPr>
        <w:t xml:space="preserve"> bei atitinkamai atnaujintas Grafikas</w:t>
      </w:r>
      <w:r w:rsidR="008E0896" w:rsidRPr="00030FE4">
        <w:rPr>
          <w:rFonts w:ascii="Arial" w:hAnsi="Arial" w:cs="Arial"/>
          <w:sz w:val="18"/>
          <w:szCs w:val="18"/>
          <w:lang w:val="lt-LT"/>
        </w:rPr>
        <w:t>;</w:t>
      </w:r>
    </w:p>
    <w:p w14:paraId="01CA62D4" w14:textId="06944112"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E0896" w:rsidRPr="00030FE4">
        <w:rPr>
          <w:rFonts w:ascii="Arial" w:hAnsi="Arial" w:cs="Arial"/>
          <w:sz w:val="18"/>
          <w:szCs w:val="18"/>
          <w:lang w:val="lt-LT"/>
        </w:rPr>
        <w:t xml:space="preserve">Finansinė Sutarties įgyvendinimo santrauka; </w:t>
      </w:r>
    </w:p>
    <w:p w14:paraId="4C3DFFD5" w14:textId="0A6B12FC"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8E0896" w:rsidRPr="00030FE4">
        <w:rPr>
          <w:rFonts w:ascii="Arial" w:hAnsi="Arial" w:cs="Arial"/>
          <w:sz w:val="18"/>
          <w:szCs w:val="18"/>
          <w:lang w:val="lt-LT"/>
        </w:rPr>
        <w:t xml:space="preserve">Artimiausi ženklūs įvykiai </w:t>
      </w:r>
      <w:r w:rsidR="00601416" w:rsidRPr="00030FE4">
        <w:rPr>
          <w:rFonts w:ascii="Arial" w:hAnsi="Arial" w:cs="Arial"/>
          <w:sz w:val="18"/>
          <w:szCs w:val="18"/>
          <w:lang w:val="lt-LT"/>
        </w:rPr>
        <w:t xml:space="preserve">vykdant </w:t>
      </w:r>
      <w:r w:rsidR="008E0896" w:rsidRPr="00030FE4">
        <w:rPr>
          <w:rFonts w:ascii="Arial" w:hAnsi="Arial" w:cs="Arial"/>
          <w:sz w:val="18"/>
          <w:szCs w:val="18"/>
          <w:lang w:val="lt-LT"/>
        </w:rPr>
        <w:t>Sutartį (akcentuojant Užsakovo dalyvavimo reikalaujančius įvykius);</w:t>
      </w:r>
    </w:p>
    <w:p w14:paraId="018C7DA7" w14:textId="6BFD1693"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8E0896" w:rsidRPr="00030FE4">
        <w:rPr>
          <w:rFonts w:ascii="Arial" w:hAnsi="Arial" w:cs="Arial"/>
          <w:sz w:val="18"/>
          <w:szCs w:val="18"/>
          <w:lang w:val="lt-LT"/>
        </w:rPr>
        <w:t>Kitos esminės aplinkybės</w:t>
      </w:r>
      <w:r w:rsidR="00601416" w:rsidRPr="00030FE4">
        <w:rPr>
          <w:rFonts w:ascii="Arial" w:hAnsi="Arial" w:cs="Arial"/>
          <w:sz w:val="18"/>
          <w:szCs w:val="18"/>
          <w:lang w:val="lt-LT"/>
        </w:rPr>
        <w:t>,</w:t>
      </w:r>
      <w:r w:rsidR="008E0896" w:rsidRPr="00030FE4">
        <w:rPr>
          <w:rFonts w:ascii="Arial" w:hAnsi="Arial" w:cs="Arial"/>
          <w:sz w:val="18"/>
          <w:szCs w:val="18"/>
          <w:lang w:val="lt-LT"/>
        </w:rPr>
        <w:t xml:space="preserve"> </w:t>
      </w:r>
      <w:r w:rsidR="00601416" w:rsidRPr="00030FE4">
        <w:rPr>
          <w:rFonts w:ascii="Arial" w:hAnsi="Arial" w:cs="Arial"/>
          <w:sz w:val="18"/>
          <w:szCs w:val="18"/>
          <w:lang w:val="lt-LT"/>
        </w:rPr>
        <w:t>turinčios įtakos</w:t>
      </w:r>
      <w:r w:rsidR="008E0896" w:rsidRPr="00030FE4">
        <w:rPr>
          <w:rFonts w:ascii="Arial" w:hAnsi="Arial" w:cs="Arial"/>
          <w:sz w:val="18"/>
          <w:szCs w:val="18"/>
          <w:lang w:val="lt-LT"/>
        </w:rPr>
        <w:t xml:space="preserve"> Sutarties įgyvendinim</w:t>
      </w:r>
      <w:r w:rsidR="00601416" w:rsidRPr="00030FE4">
        <w:rPr>
          <w:rFonts w:ascii="Arial" w:hAnsi="Arial" w:cs="Arial"/>
          <w:sz w:val="18"/>
          <w:szCs w:val="18"/>
          <w:lang w:val="lt-LT"/>
        </w:rPr>
        <w:t>ui</w:t>
      </w:r>
      <w:r w:rsidR="008E0896" w:rsidRPr="00030FE4">
        <w:rPr>
          <w:rFonts w:ascii="Arial" w:hAnsi="Arial" w:cs="Arial"/>
          <w:sz w:val="18"/>
          <w:szCs w:val="18"/>
          <w:lang w:val="lt-LT"/>
        </w:rPr>
        <w:t>.</w:t>
      </w:r>
    </w:p>
    <w:p w14:paraId="05BD3009" w14:textId="58315A76" w:rsidR="008E0896" w:rsidRPr="00030FE4" w:rsidRDefault="008E0896" w:rsidP="00C018E2">
      <w:pPr>
        <w:pStyle w:val="ListParagraph"/>
      </w:pPr>
      <w:r w:rsidRPr="00030FE4">
        <w:t>Darbų vykdymo ataskaitos nepateikimas laiku yra pagrindas Užsakovui nepasirašyti atitinkamo Atliktų darbų akto.</w:t>
      </w:r>
    </w:p>
    <w:p w14:paraId="786851B5" w14:textId="77777777" w:rsidR="00C80B1D" w:rsidRPr="00030FE4" w:rsidRDefault="00C80B1D" w:rsidP="008F34AB">
      <w:pPr>
        <w:ind w:left="360" w:firstLine="0"/>
        <w:rPr>
          <w:rFonts w:ascii="Arial" w:hAnsi="Arial" w:cs="Arial"/>
          <w:lang w:val="lt-LT"/>
        </w:rPr>
      </w:pPr>
    </w:p>
    <w:p w14:paraId="45E87DDF" w14:textId="0F5BEFFD" w:rsidR="00835C1D" w:rsidRPr="00030FE4" w:rsidRDefault="00332C99" w:rsidP="007F51D0">
      <w:pPr>
        <w:pStyle w:val="Heading2"/>
      </w:pPr>
      <w:bookmarkStart w:id="214" w:name="_Toc75873538"/>
      <w:bookmarkStart w:id="215" w:name="_Toc106541721"/>
      <w:r w:rsidRPr="00030FE4">
        <w:t>Nurodymai</w:t>
      </w:r>
      <w:bookmarkEnd w:id="214"/>
      <w:bookmarkEnd w:id="215"/>
    </w:p>
    <w:p w14:paraId="0331A69F" w14:textId="77777777" w:rsidR="00BF2C07" w:rsidRPr="00030FE4" w:rsidRDefault="00BF2C07" w:rsidP="00C018E2">
      <w:pPr>
        <w:pStyle w:val="ListParagraph"/>
      </w:pPr>
      <w:r w:rsidRPr="00030FE4">
        <w:t>Rangovas privalo vykdyti Užsakovo (bei jo atstovų), Objekto statybos techninio prižiūrėtojo, Objekto projekto vykdymo prižiūrėtojo, savivaldybių ir kitų institucijų teisėtus reikalavimus, kurie yra susiję su Sutartyje numatytais Darbais. Jei, Rangovo nuomone, nurodyti reikala</w:t>
      </w:r>
      <w:r w:rsidR="00AE205F" w:rsidRPr="00030FE4">
        <w:t>vimai viršija Sutartyje numatytu</w:t>
      </w:r>
      <w:r w:rsidRPr="00030FE4">
        <w:t>s</w:t>
      </w:r>
      <w:r w:rsidR="00AE205F" w:rsidRPr="00030FE4">
        <w:t xml:space="preserve"> Rangovo</w:t>
      </w:r>
      <w:r w:rsidRPr="00030FE4">
        <w:t xml:space="preserve"> </w:t>
      </w:r>
      <w:r w:rsidR="00AE205F" w:rsidRPr="00030FE4">
        <w:t>įsipareigojimus</w:t>
      </w:r>
      <w:r w:rsidRPr="00030FE4">
        <w:t>, Rangovas turi nedelsiant apie tai raštu informuoti Užsakovą.</w:t>
      </w:r>
    </w:p>
    <w:p w14:paraId="22D1C461" w14:textId="435B19FB" w:rsidR="00835C1D" w:rsidRPr="00030FE4" w:rsidRDefault="00BF2C07" w:rsidP="00C018E2">
      <w:pPr>
        <w:pStyle w:val="ListParagraph"/>
      </w:pPr>
      <w:r w:rsidRPr="00030FE4">
        <w:t xml:space="preserve">Kilus ginčui dėl Darbų </w:t>
      </w:r>
      <w:r w:rsidR="0022473C" w:rsidRPr="00030FE4">
        <w:t>atlikimo</w:t>
      </w:r>
      <w:r w:rsidRPr="00030FE4">
        <w:t xml:space="preserve"> ir (arba) kitų </w:t>
      </w:r>
      <w:r w:rsidR="00B55825" w:rsidRPr="00030FE4">
        <w:t xml:space="preserve">sąlygų ir </w:t>
      </w:r>
      <w:r w:rsidR="00B52FA5" w:rsidRPr="00030FE4">
        <w:t>reikalavimų</w:t>
      </w:r>
      <w:r w:rsidRPr="00030FE4">
        <w:t xml:space="preserve">, Užsakovas Rangovui gali išduoti nurodymą dėl tolesnio Darbų atlikimo. Užsakovo nurodymas Rangovui yra privalomas vykdyti. </w:t>
      </w:r>
      <w:r w:rsidR="000730DB" w:rsidRPr="00030FE4">
        <w:t>Kadangi Sutarties Šalys privalo laikytis ne tik Sutarties sąlygų, bet taip pat ir Pirkimo sąlygų, kurios yra neatskiriama Sutarties dalis, todėl Užsakovo nurodymai Rangovui negal</w:t>
      </w:r>
      <w:r w:rsidR="00255BCF" w:rsidRPr="00030FE4">
        <w:t>i</w:t>
      </w:r>
      <w:r w:rsidR="000730DB" w:rsidRPr="00030FE4">
        <w:t xml:space="preserve"> būti tokios apimties, kurie išeitų už Sutarties ir Pirkimo sąlygų ribų. </w:t>
      </w:r>
      <w:r w:rsidRPr="00030FE4">
        <w:t>Rangovas</w:t>
      </w:r>
      <w:r w:rsidR="00192E62" w:rsidRPr="00030FE4">
        <w:t>,</w:t>
      </w:r>
      <w:r w:rsidRPr="00030FE4">
        <w:t xml:space="preserve"> nesutikdamas su Užsakovo nurodyme numatytomis Darbų apimtimis, jų apmokėjimu, terminais ir (arba) </w:t>
      </w:r>
      <w:r w:rsidR="00AC6EFA" w:rsidRPr="00030FE4">
        <w:t>kitomis sąlygomis</w:t>
      </w:r>
      <w:r w:rsidR="00192E62" w:rsidRPr="00030FE4">
        <w:t>,</w:t>
      </w:r>
      <w:r w:rsidRPr="00030FE4">
        <w:t xml:space="preserve"> gali juos ginčyti, tačiau negali stabdyti nurodym</w:t>
      </w:r>
      <w:r w:rsidR="00F172E8" w:rsidRPr="00030FE4">
        <w:t>o</w:t>
      </w:r>
      <w:r w:rsidRPr="00030FE4">
        <w:t xml:space="preserve"> </w:t>
      </w:r>
      <w:r w:rsidR="00F172E8" w:rsidRPr="00030FE4">
        <w:t>vykdymo</w:t>
      </w:r>
      <w:r w:rsidRPr="00030FE4">
        <w:t>.</w:t>
      </w:r>
    </w:p>
    <w:p w14:paraId="13DEACDF" w14:textId="77777777" w:rsidR="00573958" w:rsidRPr="00030FE4" w:rsidRDefault="00573958" w:rsidP="00444099">
      <w:pPr>
        <w:ind w:left="360" w:firstLine="0"/>
        <w:rPr>
          <w:rFonts w:ascii="Arial" w:hAnsi="Arial" w:cs="Arial"/>
          <w:lang w:val="lt-LT"/>
        </w:rPr>
      </w:pPr>
      <w:bookmarkStart w:id="216" w:name="_Toc339801219"/>
      <w:bookmarkStart w:id="217" w:name="_Toc339801562"/>
      <w:bookmarkStart w:id="218" w:name="_Toc339802124"/>
      <w:bookmarkStart w:id="219" w:name="_Toc339802311"/>
      <w:bookmarkStart w:id="220" w:name="_Toc339802532"/>
    </w:p>
    <w:p w14:paraId="646793EE" w14:textId="77777777" w:rsidR="00E54540" w:rsidRPr="00030FE4" w:rsidRDefault="0001394F" w:rsidP="007F51D0">
      <w:pPr>
        <w:pStyle w:val="Heading2"/>
      </w:pPr>
      <w:bookmarkStart w:id="221" w:name="_Toc409085948"/>
      <w:bookmarkStart w:id="222" w:name="_Toc409085949"/>
      <w:bookmarkStart w:id="223" w:name="_Toc409085950"/>
      <w:bookmarkStart w:id="224" w:name="_Toc409085951"/>
      <w:bookmarkStart w:id="225" w:name="_Toc409085952"/>
      <w:bookmarkStart w:id="226" w:name="_Toc409085953"/>
      <w:bookmarkStart w:id="227" w:name="_Toc409085954"/>
      <w:bookmarkStart w:id="228" w:name="_Toc409085955"/>
      <w:bookmarkStart w:id="229" w:name="_Toc409085956"/>
      <w:bookmarkStart w:id="230" w:name="_Toc409085957"/>
      <w:bookmarkStart w:id="231" w:name="_Toc409085958"/>
      <w:bookmarkStart w:id="232" w:name="_Toc350496759"/>
      <w:bookmarkStart w:id="233" w:name="_Toc350496760"/>
      <w:bookmarkStart w:id="234" w:name="_Toc350496761"/>
      <w:bookmarkStart w:id="235" w:name="_Toc350496762"/>
      <w:bookmarkStart w:id="236" w:name="_Toc350496763"/>
      <w:bookmarkStart w:id="237" w:name="_Toc350496764"/>
      <w:bookmarkStart w:id="238" w:name="_Toc350496765"/>
      <w:bookmarkStart w:id="239" w:name="_Toc350496766"/>
      <w:bookmarkStart w:id="240" w:name="_Toc350496767"/>
      <w:bookmarkStart w:id="241" w:name="_Toc350496768"/>
      <w:bookmarkStart w:id="242" w:name="_Toc409085960"/>
      <w:bookmarkStart w:id="243" w:name="_Toc408997453"/>
      <w:bookmarkStart w:id="244" w:name="_Toc409085963"/>
      <w:bookmarkStart w:id="245" w:name="_Toc438139252"/>
      <w:bookmarkStart w:id="246" w:name="_Toc438139253"/>
      <w:bookmarkStart w:id="247" w:name="_Toc438139254"/>
      <w:bookmarkStart w:id="248" w:name="_Toc438139255"/>
      <w:bookmarkStart w:id="249" w:name="_Toc438139256"/>
      <w:bookmarkStart w:id="250" w:name="_Toc75873539"/>
      <w:bookmarkStart w:id="251" w:name="_Toc106541722"/>
      <w:bookmarkStart w:id="252" w:name="_Toc339801233"/>
      <w:bookmarkStart w:id="253" w:name="_Toc339801576"/>
      <w:bookmarkStart w:id="254" w:name="_Toc339802138"/>
      <w:bookmarkStart w:id="255" w:name="_Toc339802325"/>
      <w:bookmarkStart w:id="256" w:name="_Toc339802546"/>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Pr="00030FE4">
        <w:t>Atliktų darbų aktai</w:t>
      </w:r>
      <w:bookmarkEnd w:id="250"/>
      <w:bookmarkEnd w:id="251"/>
    </w:p>
    <w:p w14:paraId="74A3085F" w14:textId="500ACA70" w:rsidR="001609DA" w:rsidRPr="00030FE4" w:rsidRDefault="001609DA" w:rsidP="00C018E2">
      <w:pPr>
        <w:pStyle w:val="ListParagraph"/>
      </w:pPr>
      <w:r w:rsidRPr="00030FE4">
        <w:t xml:space="preserve">Šio </w:t>
      </w:r>
      <w:r w:rsidR="00D23413" w:rsidRPr="00030FE4">
        <w:t xml:space="preserve">Sutarties bendrųjų sąlygų 5.9 punkto </w:t>
      </w:r>
      <w:r w:rsidRPr="00030FE4">
        <w:t>nuostatos taikomos tuo atv</w:t>
      </w:r>
      <w:r w:rsidR="00FB2C7B" w:rsidRPr="00030FE4">
        <w:t>eju, kai Sutart</w:t>
      </w:r>
      <w:r w:rsidR="0058246E" w:rsidRPr="00030FE4">
        <w:t>yje</w:t>
      </w:r>
      <w:r w:rsidR="00FB2C7B" w:rsidRPr="00030FE4">
        <w:t xml:space="preserve"> numatyta, kad</w:t>
      </w:r>
      <w:r w:rsidRPr="00030FE4">
        <w:t xml:space="preserve"> tarpiniai mokėjimai Rangovui atliekami pagal Darbų žiniaraštį</w:t>
      </w:r>
      <w:r w:rsidR="0024125C" w:rsidRPr="00030FE4">
        <w:t xml:space="preserve"> (išskyrus už inžinerinių tyrinėjimų ir </w:t>
      </w:r>
      <w:r w:rsidR="00ED014F">
        <w:t>P</w:t>
      </w:r>
      <w:r w:rsidR="0024125C" w:rsidRPr="00030FE4">
        <w:t>rojekto parengimo Darbus)</w:t>
      </w:r>
      <w:r w:rsidRPr="00030FE4">
        <w:t>.</w:t>
      </w:r>
    </w:p>
    <w:p w14:paraId="2D850878" w14:textId="50DC3589" w:rsidR="00FB2C7B" w:rsidRPr="00030FE4" w:rsidRDefault="00FB2C7B" w:rsidP="00C018E2">
      <w:pPr>
        <w:pStyle w:val="ListParagraph"/>
      </w:pPr>
      <w:r w:rsidRPr="00030FE4">
        <w:t>Rangovo faktiškai atlikti Darbai</w:t>
      </w:r>
      <w:r w:rsidR="00F60463" w:rsidRPr="00030FE4">
        <w:t xml:space="preserve"> </w:t>
      </w:r>
      <w:r w:rsidRPr="00030FE4">
        <w:t xml:space="preserve">fiksuojami Atliktų darbų aktuose, kuriuos pasirašo abi Šalys. </w:t>
      </w:r>
      <w:r w:rsidR="00D96089" w:rsidRPr="00030FE4">
        <w:t xml:space="preserve">Pasirašydamos </w:t>
      </w:r>
      <w:r w:rsidR="00AE7665" w:rsidRPr="00030FE4">
        <w:t>A</w:t>
      </w:r>
      <w:r w:rsidRPr="00030FE4">
        <w:t>tliktų darbų akt</w:t>
      </w:r>
      <w:r w:rsidR="00D96089" w:rsidRPr="00030FE4">
        <w:t>ą</w:t>
      </w:r>
      <w:r w:rsidR="00CC5AD1" w:rsidRPr="00030FE4">
        <w:t>,</w:t>
      </w:r>
      <w:r w:rsidRPr="00030FE4">
        <w:t xml:space="preserve"> Šalys patvirtina jame nurodytų Darbų atlikimo faktą, tačiau šio akto pasirašymas </w:t>
      </w:r>
      <w:r w:rsidR="00C35BDD" w:rsidRPr="00030FE4">
        <w:t xml:space="preserve">nereiškia, kad Darbai atlikti be trūkumų ir </w:t>
      </w:r>
      <w:r w:rsidRPr="00030FE4">
        <w:t>neatleidžia Rangovo nuo atsakomybės dėl vėliau paaiškėjusių priimtų Darbų trūkumų.</w:t>
      </w:r>
    </w:p>
    <w:p w14:paraId="63A2A30E" w14:textId="635FE01F" w:rsidR="00E54540" w:rsidRPr="00957644" w:rsidRDefault="00FB2C7B" w:rsidP="00C018E2">
      <w:pPr>
        <w:pStyle w:val="ListParagraph"/>
      </w:pPr>
      <w:r w:rsidRPr="00957644">
        <w:t xml:space="preserve">Atliktų darbų aktus Šalys pasirašo </w:t>
      </w:r>
      <w:r w:rsidR="00F81111" w:rsidRPr="00957644">
        <w:t xml:space="preserve">ne dažniau kaip </w:t>
      </w:r>
      <w:r w:rsidRPr="00957644">
        <w:t>vieną kartą per mėnesį</w:t>
      </w:r>
      <w:r w:rsidR="00E21222" w:rsidRPr="00957644">
        <w:t>,</w:t>
      </w:r>
      <w:r w:rsidRPr="00957644">
        <w:t xml:space="preserve"> kol atliekami Darbai. </w:t>
      </w:r>
      <w:r w:rsidR="005946C1" w:rsidRPr="00957644">
        <w:t xml:space="preserve">Jei pagal Sutartį Rangovas turi parengti </w:t>
      </w:r>
      <w:r w:rsidR="00ED014F" w:rsidRPr="00957644">
        <w:t>P</w:t>
      </w:r>
      <w:r w:rsidR="005946C1" w:rsidRPr="00957644">
        <w:t>rojektą, p</w:t>
      </w:r>
      <w:r w:rsidR="00E54540" w:rsidRPr="00957644">
        <w:t>irm</w:t>
      </w:r>
      <w:r w:rsidRPr="00957644">
        <w:t>ą</w:t>
      </w:r>
      <w:r w:rsidR="00E54540" w:rsidRPr="00957644">
        <w:t xml:space="preserve"> </w:t>
      </w:r>
      <w:r w:rsidRPr="00957644">
        <w:t>Atliktų darbų aktą Šalys pasirašo</w:t>
      </w:r>
      <w:r w:rsidR="00E54540" w:rsidRPr="00957644">
        <w:t xml:space="preserve"> tik po to, kai parengiamas </w:t>
      </w:r>
      <w:r w:rsidR="00ED014F" w:rsidRPr="00957644">
        <w:t>P</w:t>
      </w:r>
      <w:r w:rsidR="00E54540" w:rsidRPr="00957644">
        <w:t>rojektas</w:t>
      </w:r>
      <w:r w:rsidR="005C1F1B" w:rsidRPr="00957644">
        <w:t xml:space="preserve"> ir </w:t>
      </w:r>
      <w:r w:rsidR="002B4736" w:rsidRPr="00957644">
        <w:t xml:space="preserve">Šalys pasirašo </w:t>
      </w:r>
      <w:r w:rsidR="005C1F1B" w:rsidRPr="00957644">
        <w:t>Darbų žiniaraštį</w:t>
      </w:r>
      <w:r w:rsidR="00E54540" w:rsidRPr="00957644">
        <w:t>.</w:t>
      </w:r>
    </w:p>
    <w:p w14:paraId="71564A84" w14:textId="2DC465D5" w:rsidR="002A07D3" w:rsidRPr="00030FE4" w:rsidRDefault="00E54540" w:rsidP="00C018E2">
      <w:pPr>
        <w:pStyle w:val="ListParagraph"/>
      </w:pPr>
      <w:r w:rsidRPr="00030FE4">
        <w:t>Atliktų darbų aktą parengia</w:t>
      </w:r>
      <w:r w:rsidR="00FB2C7B" w:rsidRPr="00030FE4">
        <w:t xml:space="preserve"> Rangovas</w:t>
      </w:r>
      <w:r w:rsidRPr="00030FE4">
        <w:t xml:space="preserve"> ir pateikia Užsakovui ne vėliau kaip iki </w:t>
      </w:r>
      <w:r w:rsidR="00B73961" w:rsidRPr="00030FE4">
        <w:t xml:space="preserve">kalendorinio mėnesio 25 </w:t>
      </w:r>
      <w:r w:rsidRPr="00030FE4">
        <w:t>dienos.</w:t>
      </w:r>
      <w:r w:rsidR="002A07D3" w:rsidRPr="00030FE4">
        <w:t xml:space="preserve"> Rangovui laiku nepateikus Atliktų darbų akto, Užsakovas turi teisę Atliktų darbų akto pasirašymą nukelti į kito mėnesio </w:t>
      </w:r>
      <w:r w:rsidR="00E21222" w:rsidRPr="00030FE4">
        <w:t xml:space="preserve">atliktų </w:t>
      </w:r>
      <w:r w:rsidR="002A07D3" w:rsidRPr="00030FE4">
        <w:t xml:space="preserve">Darbų priėmimą. </w:t>
      </w:r>
    </w:p>
    <w:p w14:paraId="1675A284" w14:textId="77777777" w:rsidR="006B025E" w:rsidRPr="00030FE4" w:rsidRDefault="006B025E" w:rsidP="00C018E2">
      <w:pPr>
        <w:pStyle w:val="ListParagraph"/>
      </w:pPr>
      <w:r w:rsidRPr="00030FE4">
        <w:t>Atliktų darbų akto pildymas:</w:t>
      </w:r>
    </w:p>
    <w:p w14:paraId="39E85F78" w14:textId="0A942D2A" w:rsidR="00E54540" w:rsidRPr="00030FE4" w:rsidRDefault="00B56ED2"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54540" w:rsidRPr="00030FE4">
        <w:rPr>
          <w:rFonts w:ascii="Arial" w:hAnsi="Arial" w:cs="Arial"/>
          <w:sz w:val="18"/>
          <w:szCs w:val="18"/>
          <w:lang w:val="lt-LT"/>
        </w:rPr>
        <w:t xml:space="preserve">Atliktų darbų akte Rangovo faktiškai atlikti Darbai </w:t>
      </w:r>
      <w:r w:rsidR="00D96089" w:rsidRPr="00030FE4">
        <w:rPr>
          <w:rFonts w:ascii="Arial" w:hAnsi="Arial" w:cs="Arial"/>
          <w:sz w:val="18"/>
          <w:szCs w:val="18"/>
          <w:lang w:val="lt-LT"/>
        </w:rPr>
        <w:t xml:space="preserve">nurodomi </w:t>
      </w:r>
      <w:r w:rsidR="00E54540" w:rsidRPr="00030FE4">
        <w:rPr>
          <w:rFonts w:ascii="Arial" w:hAnsi="Arial" w:cs="Arial"/>
          <w:sz w:val="18"/>
          <w:szCs w:val="18"/>
          <w:lang w:val="lt-LT"/>
        </w:rPr>
        <w:t>pagal kiek</w:t>
      </w:r>
      <w:r w:rsidR="007A759A" w:rsidRPr="00030FE4">
        <w:rPr>
          <w:rFonts w:ascii="Arial" w:hAnsi="Arial" w:cs="Arial"/>
          <w:sz w:val="18"/>
          <w:szCs w:val="18"/>
          <w:lang w:val="lt-LT"/>
        </w:rPr>
        <w:t>vieną Darbų žiniaraščio eilutę ir jame fiksuojami tik tada, kai Rangovas faktiškai atlieka Grafike nurodytus Darbus ta apimtimi (turto vieneto procentine išraiška), kuria ji numatyta atnaujintame Grafike</w:t>
      </w:r>
      <w:r w:rsidR="00E9027C" w:rsidRPr="00030FE4">
        <w:rPr>
          <w:rFonts w:ascii="Arial" w:hAnsi="Arial" w:cs="Arial"/>
          <w:sz w:val="18"/>
          <w:szCs w:val="18"/>
          <w:lang w:val="lt-LT"/>
        </w:rPr>
        <w:t>.</w:t>
      </w:r>
    </w:p>
    <w:p w14:paraId="22A35D4E" w14:textId="4C318074" w:rsidR="00E54540" w:rsidRPr="00030FE4" w:rsidRDefault="00B56ED2"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54540" w:rsidRPr="00030FE4">
        <w:rPr>
          <w:rFonts w:ascii="Arial" w:hAnsi="Arial" w:cs="Arial"/>
          <w:sz w:val="18"/>
          <w:szCs w:val="18"/>
          <w:lang w:val="lt-LT"/>
        </w:rPr>
        <w:t xml:space="preserve">Rangovo </w:t>
      </w:r>
      <w:r w:rsidR="00742F92" w:rsidRPr="00030FE4">
        <w:rPr>
          <w:rFonts w:ascii="Arial" w:hAnsi="Arial" w:cs="Arial"/>
          <w:sz w:val="18"/>
          <w:szCs w:val="18"/>
          <w:lang w:val="lt-LT"/>
        </w:rPr>
        <w:t>teikiami Įrenginiai ir Medžiagos</w:t>
      </w:r>
      <w:r w:rsidR="00CC58CB" w:rsidRPr="00030FE4">
        <w:rPr>
          <w:rFonts w:ascii="Arial" w:hAnsi="Arial" w:cs="Arial"/>
          <w:sz w:val="18"/>
          <w:szCs w:val="18"/>
          <w:lang w:val="lt-LT"/>
        </w:rPr>
        <w:t xml:space="preserve"> į Atliktų darbų aktą įrašomi</w:t>
      </w:r>
      <w:r w:rsidR="00E54540" w:rsidRPr="00030FE4">
        <w:rPr>
          <w:rFonts w:ascii="Arial" w:hAnsi="Arial" w:cs="Arial"/>
          <w:sz w:val="18"/>
          <w:szCs w:val="18"/>
          <w:lang w:val="lt-LT"/>
        </w:rPr>
        <w:t xml:space="preserve"> tik tuomet, kai jie yra tinkamai sumontuoti ir Užsakovui pateikiama visa šių Įrenginių dokumentacija (techniniai aprašymai, kokybės pažymėjimai, techniniai pasai, </w:t>
      </w:r>
      <w:r w:rsidR="00E54540" w:rsidRPr="00030FE4">
        <w:rPr>
          <w:rFonts w:ascii="Arial" w:hAnsi="Arial" w:cs="Arial"/>
          <w:sz w:val="18"/>
          <w:szCs w:val="18"/>
          <w:lang w:val="lt-LT"/>
        </w:rPr>
        <w:lastRenderedPageBreak/>
        <w:t>garantijos galiojimo sąlygos, naudojimo instrukcijos ir vartotojo vadovai).</w:t>
      </w:r>
      <w:r w:rsidR="004E2A47" w:rsidRPr="00030FE4">
        <w:rPr>
          <w:rFonts w:ascii="Arial" w:hAnsi="Arial" w:cs="Arial"/>
          <w:sz w:val="18"/>
          <w:szCs w:val="18"/>
          <w:lang w:val="lt-LT"/>
        </w:rPr>
        <w:t xml:space="preserve"> Nesumontuotos Medžiagos ir Įrenginiai į Atliktų darbų aktą ne</w:t>
      </w:r>
      <w:r w:rsidR="00020F0E">
        <w:rPr>
          <w:rFonts w:ascii="Arial" w:hAnsi="Arial" w:cs="Arial"/>
          <w:sz w:val="18"/>
          <w:szCs w:val="18"/>
          <w:lang w:val="lt-LT"/>
        </w:rPr>
        <w:t>į</w:t>
      </w:r>
      <w:r w:rsidR="004E2A47" w:rsidRPr="00030FE4">
        <w:rPr>
          <w:rFonts w:ascii="Arial" w:hAnsi="Arial" w:cs="Arial"/>
          <w:sz w:val="18"/>
          <w:szCs w:val="18"/>
          <w:lang w:val="lt-LT"/>
        </w:rPr>
        <w:t>rašomi</w:t>
      </w:r>
      <w:r w:rsidR="002172DB" w:rsidRPr="00030FE4">
        <w:rPr>
          <w:rFonts w:ascii="Arial" w:hAnsi="Arial" w:cs="Arial"/>
          <w:sz w:val="18"/>
          <w:szCs w:val="18"/>
          <w:lang w:val="lt-LT"/>
        </w:rPr>
        <w:t xml:space="preserve">, išskyrus šio Sutarties </w:t>
      </w:r>
      <w:r w:rsidR="008E35F9" w:rsidRPr="00030FE4">
        <w:rPr>
          <w:rFonts w:ascii="Arial" w:hAnsi="Arial" w:cs="Arial"/>
          <w:sz w:val="18"/>
          <w:szCs w:val="18"/>
          <w:lang w:val="lt-LT"/>
        </w:rPr>
        <w:t>5</w:t>
      </w:r>
      <w:r w:rsidR="002172DB" w:rsidRPr="00030FE4">
        <w:rPr>
          <w:rFonts w:ascii="Arial" w:hAnsi="Arial" w:cs="Arial"/>
          <w:sz w:val="18"/>
          <w:szCs w:val="18"/>
          <w:lang w:val="lt-LT"/>
        </w:rPr>
        <w:t>.</w:t>
      </w:r>
      <w:r w:rsidR="008E35F9" w:rsidRPr="00030FE4">
        <w:rPr>
          <w:rFonts w:ascii="Arial" w:hAnsi="Arial" w:cs="Arial"/>
          <w:sz w:val="18"/>
          <w:szCs w:val="18"/>
          <w:lang w:val="lt-LT"/>
        </w:rPr>
        <w:t>9</w:t>
      </w:r>
      <w:r w:rsidR="002172DB" w:rsidRPr="00030FE4">
        <w:rPr>
          <w:rFonts w:ascii="Arial" w:hAnsi="Arial" w:cs="Arial"/>
          <w:sz w:val="18"/>
          <w:szCs w:val="18"/>
          <w:lang w:val="lt-LT"/>
        </w:rPr>
        <w:t>.5. punkto c</w:t>
      </w:r>
      <w:r w:rsidR="0097008A">
        <w:rPr>
          <w:rFonts w:ascii="Arial" w:hAnsi="Arial" w:cs="Arial"/>
          <w:sz w:val="18"/>
          <w:szCs w:val="18"/>
          <w:lang w:val="lt-LT"/>
        </w:rPr>
        <w:t xml:space="preserve"> ir d</w:t>
      </w:r>
      <w:r w:rsidR="002172DB" w:rsidRPr="00030FE4">
        <w:rPr>
          <w:rFonts w:ascii="Arial" w:hAnsi="Arial" w:cs="Arial"/>
          <w:sz w:val="18"/>
          <w:szCs w:val="18"/>
          <w:lang w:val="lt-LT"/>
        </w:rPr>
        <w:t xml:space="preserve"> papunkč</w:t>
      </w:r>
      <w:r w:rsidR="0097008A">
        <w:rPr>
          <w:rFonts w:ascii="Arial" w:hAnsi="Arial" w:cs="Arial"/>
          <w:sz w:val="18"/>
          <w:szCs w:val="18"/>
          <w:lang w:val="lt-LT"/>
        </w:rPr>
        <w:t xml:space="preserve">iuose </w:t>
      </w:r>
      <w:r w:rsidR="002172DB" w:rsidRPr="00030FE4">
        <w:rPr>
          <w:rFonts w:ascii="Arial" w:hAnsi="Arial" w:cs="Arial"/>
          <w:sz w:val="18"/>
          <w:szCs w:val="18"/>
          <w:lang w:val="lt-LT"/>
        </w:rPr>
        <w:t>numatytais atvejais</w:t>
      </w:r>
      <w:r w:rsidR="004E2A47" w:rsidRPr="00030FE4">
        <w:rPr>
          <w:rFonts w:ascii="Arial" w:hAnsi="Arial" w:cs="Arial"/>
          <w:sz w:val="18"/>
          <w:szCs w:val="18"/>
          <w:lang w:val="lt-LT"/>
        </w:rPr>
        <w:t>.</w:t>
      </w:r>
    </w:p>
    <w:p w14:paraId="37C9056B" w14:textId="0DD78381" w:rsidR="00414A68" w:rsidRPr="00030FE4" w:rsidRDefault="0084151C" w:rsidP="00414A68">
      <w:pPr>
        <w:ind w:left="567" w:firstLine="0"/>
        <w:jc w:val="both"/>
        <w:rPr>
          <w:rFonts w:ascii="Arial" w:hAnsi="Arial" w:cs="Arial"/>
          <w:sz w:val="18"/>
          <w:szCs w:val="18"/>
          <w:lang w:val="lt-LT"/>
        </w:rPr>
      </w:pPr>
      <w:bookmarkStart w:id="257" w:name="_Hlk135640502"/>
      <w:r w:rsidRPr="00030FE4">
        <w:rPr>
          <w:rFonts w:ascii="Arial" w:hAnsi="Arial" w:cs="Arial"/>
          <w:sz w:val="18"/>
          <w:szCs w:val="18"/>
          <w:lang w:val="lt-LT"/>
        </w:rPr>
        <w:t>c)</w:t>
      </w:r>
      <w:r w:rsidR="00470F76" w:rsidRPr="00030FE4">
        <w:rPr>
          <w:rFonts w:ascii="Arial" w:hAnsi="Arial" w:cs="Arial"/>
          <w:sz w:val="18"/>
          <w:szCs w:val="18"/>
          <w:lang w:val="lt-LT"/>
        </w:rPr>
        <w:t xml:space="preserve"> </w:t>
      </w:r>
      <w:r w:rsidR="002172DB" w:rsidRPr="00030FE4">
        <w:rPr>
          <w:rFonts w:ascii="Arial" w:hAnsi="Arial" w:cs="Arial"/>
          <w:sz w:val="18"/>
          <w:szCs w:val="18"/>
          <w:lang w:val="lt-LT"/>
        </w:rPr>
        <w:t>Rangovo teikiami nesumontuoti</w:t>
      </w:r>
      <w:r w:rsidR="00554288">
        <w:rPr>
          <w:rFonts w:ascii="Arial" w:hAnsi="Arial" w:cs="Arial"/>
          <w:sz w:val="18"/>
          <w:szCs w:val="18"/>
          <w:lang w:val="lt-LT"/>
        </w:rPr>
        <w:t>,</w:t>
      </w:r>
      <w:r w:rsidR="002172DB" w:rsidRPr="00030FE4">
        <w:rPr>
          <w:rFonts w:ascii="Arial" w:hAnsi="Arial" w:cs="Arial"/>
          <w:sz w:val="18"/>
          <w:szCs w:val="18"/>
          <w:lang w:val="lt-LT"/>
        </w:rPr>
        <w:t xml:space="preserve"> Specialiosiose sutarties sąlygose nurodyti Įrenginiai ir jiems įrengti būtinos Medžiagos gali būtų įtraukiami į Atliktų darbų aktą pagal </w:t>
      </w:r>
      <w:r w:rsidR="00474371" w:rsidRPr="00030FE4">
        <w:rPr>
          <w:rFonts w:ascii="Arial" w:hAnsi="Arial" w:cs="Arial"/>
          <w:sz w:val="18"/>
          <w:szCs w:val="18"/>
          <w:lang w:val="lt-LT"/>
        </w:rPr>
        <w:t>Darbų</w:t>
      </w:r>
      <w:r w:rsidR="002172DB" w:rsidRPr="00030FE4">
        <w:rPr>
          <w:rFonts w:ascii="Arial" w:hAnsi="Arial" w:cs="Arial"/>
          <w:sz w:val="18"/>
          <w:szCs w:val="18"/>
          <w:lang w:val="lt-LT"/>
        </w:rPr>
        <w:t xml:space="preserve"> žiniaraštį, tokiu atveju gali būti apmokama iki 70 % nesumontuotų Įrenginių ir Medžiagų, skirtų jiems įrengti, kainos nurodytos </w:t>
      </w:r>
      <w:r w:rsidR="00474371" w:rsidRPr="00030FE4">
        <w:rPr>
          <w:rFonts w:ascii="Arial" w:hAnsi="Arial" w:cs="Arial"/>
          <w:sz w:val="18"/>
          <w:szCs w:val="18"/>
          <w:lang w:val="lt-LT"/>
        </w:rPr>
        <w:t>Darbų</w:t>
      </w:r>
      <w:r w:rsidR="002172DB" w:rsidRPr="00030FE4">
        <w:rPr>
          <w:rFonts w:ascii="Arial" w:hAnsi="Arial" w:cs="Arial"/>
          <w:sz w:val="18"/>
          <w:szCs w:val="18"/>
          <w:lang w:val="lt-LT"/>
        </w:rPr>
        <w:t xml:space="preserve"> žiniaraštyje.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2397539F" w14:textId="77D4E085" w:rsidR="008E35F9" w:rsidRPr="00030FE4" w:rsidRDefault="008E35F9" w:rsidP="00414A68">
      <w:pPr>
        <w:ind w:left="567" w:firstLine="0"/>
        <w:jc w:val="both"/>
        <w:rPr>
          <w:rFonts w:ascii="Arial" w:hAnsi="Arial" w:cs="Arial"/>
          <w:sz w:val="18"/>
          <w:szCs w:val="18"/>
          <w:lang w:val="lt-LT"/>
        </w:rPr>
      </w:pPr>
      <w:r w:rsidRPr="00030FE4">
        <w:rPr>
          <w:rFonts w:ascii="Arial" w:hAnsi="Arial" w:cs="Arial"/>
          <w:sz w:val="18"/>
          <w:szCs w:val="18"/>
          <w:lang w:val="lt-LT"/>
        </w:rPr>
        <w:t>- Suderinti su Užsakovu pristatom</w:t>
      </w:r>
      <w:r w:rsidR="0097008A">
        <w:rPr>
          <w:rFonts w:ascii="Arial" w:hAnsi="Arial" w:cs="Arial"/>
          <w:sz w:val="18"/>
          <w:szCs w:val="18"/>
          <w:lang w:val="lt-LT"/>
        </w:rPr>
        <w:t>ų</w:t>
      </w:r>
      <w:r w:rsidRPr="00030FE4">
        <w:rPr>
          <w:rFonts w:ascii="Arial" w:hAnsi="Arial" w:cs="Arial"/>
          <w:sz w:val="18"/>
          <w:szCs w:val="18"/>
          <w:lang w:val="lt-LT"/>
        </w:rPr>
        <w:t xml:space="preserve"> Įr</w:t>
      </w:r>
      <w:r w:rsidR="0097008A">
        <w:rPr>
          <w:rFonts w:ascii="Arial" w:hAnsi="Arial" w:cs="Arial"/>
          <w:sz w:val="18"/>
          <w:szCs w:val="18"/>
          <w:lang w:val="lt-LT"/>
        </w:rPr>
        <w:t>enginių</w:t>
      </w:r>
      <w:r w:rsidRPr="00030FE4">
        <w:rPr>
          <w:rFonts w:ascii="Arial" w:hAnsi="Arial" w:cs="Arial"/>
          <w:sz w:val="18"/>
          <w:szCs w:val="18"/>
          <w:lang w:val="lt-LT"/>
        </w:rPr>
        <w:t xml:space="preserve"> ir Medžiagų atitikimą Techninio </w:t>
      </w:r>
      <w:r w:rsidR="003E5C93">
        <w:rPr>
          <w:rFonts w:ascii="Arial" w:hAnsi="Arial" w:cs="Arial"/>
          <w:sz w:val="18"/>
          <w:szCs w:val="18"/>
          <w:lang w:val="lt-LT"/>
        </w:rPr>
        <w:t xml:space="preserve">darbo </w:t>
      </w:r>
      <w:r w:rsidRPr="00030FE4">
        <w:rPr>
          <w:rFonts w:ascii="Arial" w:hAnsi="Arial" w:cs="Arial"/>
          <w:sz w:val="18"/>
          <w:szCs w:val="18"/>
          <w:lang w:val="lt-LT"/>
        </w:rPr>
        <w:t>projekto (techninių specifikacijų) reikalavimams bei pateikti Užsakovui visos apimties Įrenginių gamyklinę dokumentaciją (lietuvių ir anglų kalbomis);</w:t>
      </w:r>
    </w:p>
    <w:p w14:paraId="2B020B5F" w14:textId="59937BE1" w:rsidR="00440E4C" w:rsidRPr="00030FE4" w:rsidRDefault="00440E4C" w:rsidP="00414A68">
      <w:pPr>
        <w:ind w:left="567" w:firstLine="0"/>
        <w:jc w:val="both"/>
        <w:rPr>
          <w:rFonts w:ascii="Arial" w:hAnsi="Arial" w:cs="Arial"/>
          <w:sz w:val="18"/>
          <w:szCs w:val="18"/>
          <w:lang w:val="lt-LT"/>
        </w:rPr>
      </w:pPr>
      <w:r w:rsidRPr="00030FE4">
        <w:rPr>
          <w:rFonts w:ascii="Arial" w:hAnsi="Arial" w:cs="Arial"/>
          <w:sz w:val="18"/>
          <w:szCs w:val="18"/>
          <w:lang w:val="lt-LT"/>
        </w:rPr>
        <w:t xml:space="preserve">- pateikti techniniam prižiūrėtojui dokumentus, įrodančius į </w:t>
      </w:r>
      <w:r w:rsidR="00851596" w:rsidRPr="00030FE4">
        <w:rPr>
          <w:rFonts w:ascii="Arial" w:hAnsi="Arial" w:cs="Arial"/>
          <w:sz w:val="18"/>
          <w:szCs w:val="18"/>
          <w:lang w:val="lt-LT"/>
        </w:rPr>
        <w:t>S</w:t>
      </w:r>
      <w:r w:rsidRPr="00030FE4">
        <w:rPr>
          <w:rFonts w:ascii="Arial" w:hAnsi="Arial" w:cs="Arial"/>
          <w:sz w:val="18"/>
          <w:szCs w:val="18"/>
          <w:lang w:val="lt-LT"/>
        </w:rPr>
        <w:t>tatybvietę pristatytų Įrenginių ir Medžiagų atitiktį Sutarties ir teisės norminių aktų reikalavimams, pateikti tai pagrindžiančius dokumentus;</w:t>
      </w:r>
    </w:p>
    <w:p w14:paraId="0F54944A" w14:textId="6F9CE9F8" w:rsidR="00440E4C" w:rsidRPr="00030FE4" w:rsidRDefault="00440E4C" w:rsidP="00414A68">
      <w:pPr>
        <w:ind w:left="567" w:firstLine="0"/>
        <w:jc w:val="both"/>
        <w:rPr>
          <w:rFonts w:ascii="Arial" w:hAnsi="Arial" w:cs="Arial"/>
          <w:sz w:val="18"/>
          <w:szCs w:val="18"/>
          <w:lang w:val="lt-LT"/>
        </w:rPr>
      </w:pPr>
      <w:r w:rsidRPr="00030FE4">
        <w:rPr>
          <w:rFonts w:ascii="Arial" w:hAnsi="Arial" w:cs="Arial"/>
          <w:sz w:val="18"/>
          <w:szCs w:val="18"/>
          <w:lang w:val="lt-LT"/>
        </w:rPr>
        <w:t>- Užsakovo</w:t>
      </w:r>
      <w:r w:rsidR="00554288">
        <w:rPr>
          <w:rFonts w:ascii="Arial" w:hAnsi="Arial" w:cs="Arial"/>
          <w:sz w:val="18"/>
          <w:szCs w:val="18"/>
          <w:lang w:val="lt-LT"/>
        </w:rPr>
        <w:t>,</w:t>
      </w:r>
      <w:r w:rsidRPr="00030FE4">
        <w:rPr>
          <w:rFonts w:ascii="Arial" w:hAnsi="Arial" w:cs="Arial"/>
          <w:sz w:val="18"/>
          <w:szCs w:val="18"/>
          <w:lang w:val="lt-LT"/>
        </w:rPr>
        <w:t xml:space="preserve"> ar jo atstovo rašytiniu nurodymu</w:t>
      </w:r>
      <w:r w:rsidR="00554288">
        <w:rPr>
          <w:rFonts w:ascii="Arial" w:hAnsi="Arial" w:cs="Arial"/>
          <w:sz w:val="18"/>
          <w:szCs w:val="18"/>
          <w:lang w:val="lt-LT"/>
        </w:rPr>
        <w:t>,</w:t>
      </w:r>
      <w:r w:rsidRPr="00030FE4">
        <w:rPr>
          <w:rFonts w:ascii="Arial" w:hAnsi="Arial" w:cs="Arial"/>
          <w:sz w:val="18"/>
          <w:szCs w:val="18"/>
          <w:lang w:val="lt-LT"/>
        </w:rPr>
        <w:t xml:space="preserve"> pateikti techniniam prižiūrėtojui įrodymus, kad į Statybvietę pristatyti </w:t>
      </w:r>
      <w:bookmarkStart w:id="258" w:name="_Hlk149118365"/>
      <w:r w:rsidRPr="00030FE4">
        <w:rPr>
          <w:rFonts w:ascii="Arial" w:hAnsi="Arial" w:cs="Arial"/>
          <w:sz w:val="18"/>
          <w:szCs w:val="18"/>
          <w:lang w:val="lt-LT"/>
        </w:rPr>
        <w:t>Įrenginiai ir Medžiagos yra sandėliuojami ir saugojami pagal jų gamintojų ar tiekėjų nurodymus ir tokiomis sąlygomis, kad nebūtų pakenkta pristatytiems Įrenginiams ir Medžiagoms</w:t>
      </w:r>
      <w:bookmarkEnd w:id="258"/>
      <w:r w:rsidRPr="00030FE4">
        <w:rPr>
          <w:rFonts w:ascii="Arial" w:hAnsi="Arial" w:cs="Arial"/>
          <w:sz w:val="18"/>
          <w:szCs w:val="18"/>
          <w:lang w:val="lt-LT"/>
        </w:rPr>
        <w:t>;</w:t>
      </w:r>
    </w:p>
    <w:p w14:paraId="67D25935" w14:textId="77777777" w:rsidR="00020F0E" w:rsidRDefault="00440E4C" w:rsidP="00020F0E">
      <w:pPr>
        <w:ind w:left="567" w:firstLine="0"/>
        <w:jc w:val="both"/>
        <w:rPr>
          <w:rFonts w:ascii="Arial" w:hAnsi="Arial" w:cs="Arial"/>
          <w:sz w:val="18"/>
          <w:szCs w:val="18"/>
          <w:lang w:val="lt-LT"/>
        </w:rPr>
      </w:pPr>
      <w:r w:rsidRPr="00030FE4">
        <w:rPr>
          <w:rFonts w:ascii="Arial" w:hAnsi="Arial" w:cs="Arial"/>
          <w:sz w:val="18"/>
          <w:szCs w:val="18"/>
          <w:lang w:val="lt-LT"/>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w:t>
      </w:r>
      <w:r w:rsidR="004E2A47" w:rsidRPr="00030FE4">
        <w:rPr>
          <w:rFonts w:ascii="Arial" w:hAnsi="Arial" w:cs="Arial"/>
          <w:sz w:val="18"/>
          <w:szCs w:val="18"/>
          <w:lang w:val="lt-LT"/>
        </w:rPr>
        <w:t>ą</w:t>
      </w:r>
      <w:r w:rsidRPr="00030FE4">
        <w:rPr>
          <w:rFonts w:ascii="Arial" w:hAnsi="Arial" w:cs="Arial"/>
          <w:sz w:val="18"/>
          <w:szCs w:val="18"/>
          <w:lang w:val="lt-LT"/>
        </w:rPr>
        <w:t xml:space="preserve"> mažiausiai prieš 15 dienų iki Įrenginių ir/ar Medžiagų pristatymo į </w:t>
      </w:r>
      <w:r w:rsidR="000F4A43" w:rsidRPr="00030FE4">
        <w:rPr>
          <w:rFonts w:ascii="Arial" w:hAnsi="Arial" w:cs="Arial"/>
          <w:sz w:val="18"/>
          <w:szCs w:val="18"/>
          <w:lang w:val="lt-LT"/>
        </w:rPr>
        <w:t>Statybvietę</w:t>
      </w:r>
      <w:r w:rsidR="002172DB" w:rsidRPr="00030FE4">
        <w:rPr>
          <w:rFonts w:ascii="Arial" w:hAnsi="Arial" w:cs="Arial"/>
          <w:sz w:val="18"/>
          <w:szCs w:val="18"/>
          <w:lang w:val="lt-LT"/>
        </w:rPr>
        <w:t>;</w:t>
      </w:r>
      <w:bookmarkEnd w:id="257"/>
    </w:p>
    <w:p w14:paraId="2C519C01" w14:textId="4F7E672B" w:rsidR="00157C59" w:rsidRPr="00030FE4" w:rsidRDefault="002172DB" w:rsidP="00020F0E">
      <w:pPr>
        <w:ind w:left="567" w:firstLine="0"/>
        <w:jc w:val="both"/>
        <w:rPr>
          <w:rFonts w:ascii="Arial" w:hAnsi="Arial" w:cs="Arial"/>
          <w:sz w:val="18"/>
          <w:szCs w:val="18"/>
          <w:lang w:val="lt-LT"/>
        </w:rPr>
      </w:pPr>
      <w:r w:rsidRPr="00030FE4">
        <w:rPr>
          <w:rFonts w:ascii="Arial" w:hAnsi="Arial" w:cs="Arial"/>
          <w:sz w:val="18"/>
          <w:szCs w:val="18"/>
          <w:lang w:val="lt-LT"/>
        </w:rPr>
        <w:t xml:space="preserve">- Rangovo teikiami nesumontuoti Specialiosiose sutarties sąlygose nurodyti Įrenginiai ir jiems įrengti būtinos Medžiagos negali būti įtraukiami į Atliktų darbų aktą, jei jiems neatlikti </w:t>
      </w:r>
      <w:r w:rsidR="0097008A">
        <w:rPr>
          <w:rFonts w:ascii="Arial" w:hAnsi="Arial" w:cs="Arial"/>
          <w:sz w:val="18"/>
          <w:szCs w:val="18"/>
          <w:lang w:val="lt-LT"/>
        </w:rPr>
        <w:t>S</w:t>
      </w:r>
      <w:r w:rsidRPr="00030FE4">
        <w:rPr>
          <w:rFonts w:ascii="Arial" w:hAnsi="Arial" w:cs="Arial"/>
          <w:sz w:val="18"/>
          <w:szCs w:val="18"/>
          <w:lang w:val="lt-LT"/>
        </w:rPr>
        <w:t>utartyje numatyti Pagrindinių įrenginių gamykliniai bandymai.</w:t>
      </w:r>
    </w:p>
    <w:p w14:paraId="703F4396" w14:textId="37A6650C" w:rsidR="00776067" w:rsidRPr="00957644" w:rsidRDefault="00157C59" w:rsidP="00B56ED2">
      <w:pPr>
        <w:ind w:left="567" w:firstLine="0"/>
        <w:jc w:val="both"/>
        <w:rPr>
          <w:rFonts w:ascii="Arial" w:hAnsi="Arial" w:cs="Arial"/>
          <w:sz w:val="18"/>
          <w:szCs w:val="18"/>
          <w:lang w:val="lt-LT"/>
        </w:rPr>
      </w:pPr>
      <w:r w:rsidRPr="00030FE4">
        <w:rPr>
          <w:rFonts w:ascii="Arial" w:hAnsi="Arial" w:cs="Arial"/>
          <w:sz w:val="18"/>
          <w:szCs w:val="18"/>
          <w:lang w:val="lt-LT"/>
        </w:rPr>
        <w:t>d)</w:t>
      </w:r>
      <w:r w:rsidR="00005134" w:rsidRPr="00030FE4">
        <w:rPr>
          <w:rFonts w:ascii="Arial" w:hAnsi="Arial" w:cs="Arial"/>
          <w:sz w:val="18"/>
          <w:szCs w:val="18"/>
          <w:lang w:val="lt-LT"/>
        </w:rPr>
        <w:t xml:space="preserve"> Šio Sutarties punkto c </w:t>
      </w:r>
      <w:r w:rsidR="008E35F9" w:rsidRPr="00030FE4">
        <w:rPr>
          <w:rFonts w:ascii="Arial" w:hAnsi="Arial" w:cs="Arial"/>
          <w:sz w:val="18"/>
          <w:szCs w:val="18"/>
          <w:lang w:val="lt-LT"/>
        </w:rPr>
        <w:t xml:space="preserve">papunktyje </w:t>
      </w:r>
      <w:r w:rsidR="00005134" w:rsidRPr="00030FE4">
        <w:rPr>
          <w:rFonts w:ascii="Arial" w:hAnsi="Arial" w:cs="Arial"/>
          <w:sz w:val="18"/>
          <w:szCs w:val="18"/>
          <w:lang w:val="lt-LT"/>
        </w:rPr>
        <w:t>nurodytu atveju nesant galimybės Užsakovui perduoti Statybvietės Sutartyje nustatytu laiku dėl trečiųjų asmenų kaltės</w:t>
      </w:r>
      <w:r w:rsidR="008E35F9" w:rsidRPr="00030FE4">
        <w:rPr>
          <w:rFonts w:ascii="Arial" w:hAnsi="Arial" w:cs="Arial"/>
          <w:sz w:val="18"/>
          <w:szCs w:val="18"/>
          <w:lang w:val="lt-LT"/>
        </w:rPr>
        <w:t>, ar nesant galimybės šio Sutarties punkto c papunktyje nurodytų Įrenginių ir Medžiagų sandėliuoti Statybvietėje,</w:t>
      </w:r>
      <w:r w:rsidR="00005134" w:rsidRPr="00030FE4">
        <w:rPr>
          <w:rFonts w:ascii="Arial" w:hAnsi="Arial" w:cs="Arial"/>
          <w:sz w:val="18"/>
          <w:szCs w:val="18"/>
          <w:lang w:val="lt-LT"/>
        </w:rPr>
        <w:t xml:space="preserve"> Rangovas gali nesumontuotus Įrenginius ir Medžiagas pristatyti į kitą su Užsakovu iš anksto raštu suderintą sandėliavimo vietą. Visas išlaidas dėl sandėliavimo, nesumontuotų Įrenginių ir Medžiagų pristatymo, atvežimo, išvežimo į Statybvietę, saugojimo, konservavimo (jei prireiktų) apmok</w:t>
      </w:r>
      <w:r w:rsidR="0087529C" w:rsidRPr="00030FE4">
        <w:rPr>
          <w:rFonts w:ascii="Arial" w:hAnsi="Arial" w:cs="Arial"/>
          <w:sz w:val="18"/>
          <w:szCs w:val="18"/>
          <w:lang w:val="lt-LT"/>
        </w:rPr>
        <w:t>a</w:t>
      </w:r>
      <w:r w:rsidR="00005134" w:rsidRPr="00030FE4">
        <w:rPr>
          <w:rFonts w:ascii="Arial" w:hAnsi="Arial" w:cs="Arial"/>
          <w:sz w:val="18"/>
          <w:szCs w:val="18"/>
          <w:lang w:val="lt-LT"/>
        </w:rPr>
        <w:t xml:space="preserve"> Rangovas, atskirai už tai Rangovui nėra mokama, tai yra įskaičiuota į Sutarties kainą. Rangovas turi iš anksto</w:t>
      </w:r>
      <w:r w:rsidR="0097008A">
        <w:rPr>
          <w:rFonts w:ascii="Arial" w:hAnsi="Arial" w:cs="Arial"/>
          <w:sz w:val="18"/>
          <w:szCs w:val="18"/>
          <w:lang w:val="lt-LT"/>
        </w:rPr>
        <w:t xml:space="preserve"> </w:t>
      </w:r>
      <w:r w:rsidR="00005134" w:rsidRPr="00030FE4">
        <w:rPr>
          <w:rFonts w:ascii="Arial" w:hAnsi="Arial" w:cs="Arial"/>
          <w:sz w:val="18"/>
          <w:szCs w:val="18"/>
          <w:lang w:val="lt-LT"/>
        </w:rPr>
        <w:t>suderinti sandėliavimo vietą su Užsakovu ir gali sandėliuoti nesumontuotus Įrenginius ir Medžiagas tik Užsakovui tinkamoje</w:t>
      </w:r>
      <w:r w:rsidR="00BC39C6" w:rsidRPr="00030FE4">
        <w:rPr>
          <w:rFonts w:ascii="Arial" w:hAnsi="Arial" w:cs="Arial"/>
          <w:sz w:val="18"/>
          <w:szCs w:val="18"/>
          <w:lang w:val="lt-LT"/>
        </w:rPr>
        <w:t xml:space="preserve"> bei</w:t>
      </w:r>
      <w:r w:rsidR="00474371" w:rsidRPr="00030FE4">
        <w:rPr>
          <w:rFonts w:ascii="Arial" w:hAnsi="Arial" w:cs="Arial"/>
          <w:sz w:val="18"/>
          <w:szCs w:val="18"/>
          <w:lang w:val="lt-LT"/>
        </w:rPr>
        <w:t xml:space="preserve"> su Užsakovu</w:t>
      </w:r>
      <w:r w:rsidR="00BC39C6" w:rsidRPr="00030FE4">
        <w:rPr>
          <w:rFonts w:ascii="Arial" w:hAnsi="Arial" w:cs="Arial"/>
          <w:sz w:val="18"/>
          <w:szCs w:val="18"/>
          <w:lang w:val="lt-LT"/>
        </w:rPr>
        <w:t xml:space="preserve"> raštu</w:t>
      </w:r>
      <w:r w:rsidR="00474371" w:rsidRPr="00030FE4">
        <w:rPr>
          <w:rFonts w:ascii="Arial" w:hAnsi="Arial" w:cs="Arial"/>
          <w:sz w:val="18"/>
          <w:szCs w:val="18"/>
          <w:lang w:val="lt-LT"/>
        </w:rPr>
        <w:t xml:space="preserve"> suderintoje</w:t>
      </w:r>
      <w:r w:rsidR="00005134" w:rsidRPr="00030FE4">
        <w:rPr>
          <w:rFonts w:ascii="Arial" w:hAnsi="Arial" w:cs="Arial"/>
          <w:sz w:val="18"/>
          <w:szCs w:val="18"/>
          <w:lang w:val="lt-LT"/>
        </w:rPr>
        <w:t xml:space="preserve"> vietoje. Rangovas privalo užtikrinti, jog sandėliuojami nesumontuoti Įrenginiai ir Medžiagos yra saugojami pagal jų gamintojų ar tiekėjų </w:t>
      </w:r>
      <w:r w:rsidR="00005134" w:rsidRPr="00957644">
        <w:rPr>
          <w:rFonts w:ascii="Arial" w:hAnsi="Arial" w:cs="Arial"/>
          <w:sz w:val="18"/>
          <w:szCs w:val="18"/>
          <w:lang w:val="lt-LT"/>
        </w:rPr>
        <w:t xml:space="preserve">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w:t>
      </w:r>
      <w:r w:rsidR="003676F9" w:rsidRPr="00957644">
        <w:rPr>
          <w:rFonts w:ascii="Arial" w:hAnsi="Arial" w:cs="Arial"/>
          <w:sz w:val="18"/>
          <w:szCs w:val="18"/>
          <w:lang w:val="lt-LT"/>
        </w:rPr>
        <w:t>Sutarties punkto (5.9.5)</w:t>
      </w:r>
      <w:r w:rsidR="00005134" w:rsidRPr="00957644">
        <w:rPr>
          <w:rFonts w:ascii="Arial" w:hAnsi="Arial" w:cs="Arial"/>
          <w:sz w:val="18"/>
          <w:szCs w:val="18"/>
          <w:lang w:val="lt-LT"/>
        </w:rPr>
        <w:t xml:space="preserve"> </w:t>
      </w:r>
      <w:r w:rsidR="003676F9" w:rsidRPr="00957644">
        <w:rPr>
          <w:rFonts w:ascii="Arial" w:hAnsi="Arial" w:cs="Arial"/>
          <w:sz w:val="18"/>
          <w:szCs w:val="18"/>
          <w:lang w:val="lt-LT"/>
        </w:rPr>
        <w:t xml:space="preserve">c </w:t>
      </w:r>
      <w:r w:rsidR="00005134" w:rsidRPr="00957644">
        <w:rPr>
          <w:rFonts w:ascii="Arial" w:hAnsi="Arial" w:cs="Arial"/>
          <w:sz w:val="18"/>
          <w:szCs w:val="18"/>
          <w:lang w:val="lt-LT"/>
        </w:rPr>
        <w:t>p</w:t>
      </w:r>
      <w:r w:rsidR="003676F9" w:rsidRPr="00957644">
        <w:rPr>
          <w:rFonts w:ascii="Arial" w:hAnsi="Arial" w:cs="Arial"/>
          <w:sz w:val="18"/>
          <w:szCs w:val="18"/>
          <w:lang w:val="lt-LT"/>
        </w:rPr>
        <w:t>apunktyje</w:t>
      </w:r>
      <w:r w:rsidR="00005134" w:rsidRPr="00957644">
        <w:rPr>
          <w:rFonts w:ascii="Arial" w:hAnsi="Arial" w:cs="Arial"/>
          <w:sz w:val="18"/>
          <w:szCs w:val="18"/>
          <w:lang w:val="lt-LT"/>
        </w:rPr>
        <w:t xml:space="preserve"> nurodyti reikalavimai bei Rangovui tenkančios pareigos. </w:t>
      </w:r>
    </w:p>
    <w:p w14:paraId="5A2F7AEB" w14:textId="026FDFD3" w:rsidR="00F338EC" w:rsidRPr="00030FE4" w:rsidRDefault="00F338EC" w:rsidP="00B56ED2">
      <w:pPr>
        <w:ind w:left="567" w:firstLine="0"/>
        <w:jc w:val="both"/>
        <w:rPr>
          <w:rFonts w:ascii="Arial" w:hAnsi="Arial" w:cs="Arial"/>
          <w:sz w:val="18"/>
          <w:szCs w:val="18"/>
          <w:lang w:val="lt-LT"/>
        </w:rPr>
      </w:pPr>
      <w:r w:rsidRPr="00957644">
        <w:rPr>
          <w:rFonts w:ascii="Arial" w:hAnsi="Arial" w:cs="Arial"/>
          <w:sz w:val="18"/>
          <w:szCs w:val="18"/>
          <w:lang w:val="lt-LT"/>
        </w:rPr>
        <w:t xml:space="preserve">e) Šio Sutarties </w:t>
      </w:r>
      <w:r w:rsidR="003357B4" w:rsidRPr="00957644">
        <w:rPr>
          <w:rFonts w:ascii="Arial" w:hAnsi="Arial" w:cs="Arial"/>
          <w:sz w:val="18"/>
          <w:szCs w:val="18"/>
          <w:lang w:val="lt-LT"/>
        </w:rPr>
        <w:t>punkto (5.9.5)</w:t>
      </w:r>
      <w:r w:rsidRPr="00957644">
        <w:rPr>
          <w:rFonts w:ascii="Arial" w:hAnsi="Arial" w:cs="Arial"/>
          <w:sz w:val="18"/>
          <w:szCs w:val="18"/>
          <w:lang w:val="lt-LT"/>
        </w:rPr>
        <w:t xml:space="preserve"> c ir d </w:t>
      </w:r>
      <w:r w:rsidR="003357B4" w:rsidRPr="00957644">
        <w:rPr>
          <w:rFonts w:ascii="Arial" w:hAnsi="Arial" w:cs="Arial"/>
          <w:sz w:val="18"/>
          <w:szCs w:val="18"/>
          <w:lang w:val="lt-LT"/>
        </w:rPr>
        <w:t>papunkčiuose</w:t>
      </w:r>
      <w:r w:rsidRPr="00957644">
        <w:rPr>
          <w:rFonts w:ascii="Arial" w:hAnsi="Arial" w:cs="Arial"/>
          <w:sz w:val="18"/>
          <w:szCs w:val="18"/>
          <w:lang w:val="lt-LT"/>
        </w:rPr>
        <w:t xml:space="preserv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5983B767" w14:textId="6241AADA" w:rsidR="008E35F9" w:rsidRPr="00030FE4" w:rsidRDefault="008E35F9"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970ADA" w:rsidRPr="00030FE4">
        <w:rPr>
          <w:rFonts w:ascii="Arial" w:hAnsi="Arial" w:cs="Arial"/>
          <w:sz w:val="18"/>
          <w:szCs w:val="18"/>
          <w:lang w:val="lt-LT"/>
        </w:rPr>
        <w:t xml:space="preserve">Šio Sutarties </w:t>
      </w:r>
      <w:r w:rsidR="003357B4" w:rsidRPr="00030FE4">
        <w:rPr>
          <w:rFonts w:ascii="Arial" w:hAnsi="Arial" w:cs="Arial"/>
          <w:sz w:val="18"/>
          <w:szCs w:val="18"/>
          <w:lang w:val="lt-LT"/>
        </w:rPr>
        <w:t>punkto (5.9.5)</w:t>
      </w:r>
      <w:r w:rsidR="00970ADA" w:rsidRPr="00030FE4">
        <w:rPr>
          <w:rFonts w:ascii="Arial" w:hAnsi="Arial" w:cs="Arial"/>
          <w:sz w:val="18"/>
          <w:szCs w:val="18"/>
          <w:lang w:val="lt-LT"/>
        </w:rPr>
        <w:t xml:space="preserve"> c ir d </w:t>
      </w:r>
      <w:r w:rsidR="003357B4" w:rsidRPr="00030FE4">
        <w:rPr>
          <w:rFonts w:ascii="Arial" w:hAnsi="Arial" w:cs="Arial"/>
          <w:sz w:val="18"/>
          <w:szCs w:val="18"/>
          <w:lang w:val="lt-LT"/>
        </w:rPr>
        <w:t xml:space="preserve">papunkčiuose </w:t>
      </w:r>
      <w:r w:rsidR="00970ADA" w:rsidRPr="00030FE4">
        <w:rPr>
          <w:rFonts w:ascii="Arial" w:hAnsi="Arial" w:cs="Arial"/>
          <w:sz w:val="18"/>
          <w:szCs w:val="18"/>
          <w:lang w:val="lt-LT"/>
        </w:rPr>
        <w:t>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w:t>
      </w:r>
      <w:r w:rsidR="00356BB8" w:rsidRPr="00030FE4">
        <w:rPr>
          <w:rFonts w:ascii="Arial" w:hAnsi="Arial" w:cs="Arial"/>
          <w:sz w:val="18"/>
          <w:szCs w:val="18"/>
          <w:lang w:val="lt-LT"/>
        </w:rPr>
        <w:t xml:space="preserve"> savo </w:t>
      </w:r>
      <w:r w:rsidR="00020F0E">
        <w:rPr>
          <w:rFonts w:ascii="Arial" w:hAnsi="Arial" w:cs="Arial"/>
          <w:sz w:val="18"/>
          <w:szCs w:val="18"/>
          <w:lang w:val="lt-LT"/>
        </w:rPr>
        <w:t>ir/</w:t>
      </w:r>
      <w:r w:rsidR="00356BB8" w:rsidRPr="00030FE4">
        <w:rPr>
          <w:rFonts w:ascii="Arial" w:hAnsi="Arial" w:cs="Arial"/>
          <w:sz w:val="18"/>
          <w:szCs w:val="18"/>
          <w:lang w:val="lt-LT"/>
        </w:rPr>
        <w:t>ar trečiųjų asmenų reikmėms</w:t>
      </w:r>
      <w:r w:rsidR="00970ADA" w:rsidRPr="00030FE4">
        <w:rPr>
          <w:rFonts w:ascii="Arial" w:hAnsi="Arial" w:cs="Arial"/>
          <w:sz w:val="18"/>
          <w:szCs w:val="18"/>
          <w:lang w:val="lt-LT"/>
        </w:rPr>
        <w:t xml:space="preserve">, ar kitaip suvaržyti šių </w:t>
      </w:r>
      <w:r w:rsidR="00356BB8" w:rsidRPr="00030FE4">
        <w:rPr>
          <w:rFonts w:ascii="Arial" w:hAnsi="Arial" w:cs="Arial"/>
          <w:sz w:val="18"/>
          <w:szCs w:val="18"/>
          <w:lang w:val="lt-LT"/>
        </w:rPr>
        <w:t>Į</w:t>
      </w:r>
      <w:r w:rsidR="00970ADA" w:rsidRPr="00030FE4">
        <w:rPr>
          <w:rFonts w:ascii="Arial" w:hAnsi="Arial" w:cs="Arial"/>
          <w:sz w:val="18"/>
          <w:szCs w:val="18"/>
          <w:lang w:val="lt-LT"/>
        </w:rPr>
        <w:t xml:space="preserve">renginių </w:t>
      </w:r>
      <w:r w:rsidR="00356BB8" w:rsidRPr="00030FE4">
        <w:rPr>
          <w:rFonts w:ascii="Arial" w:hAnsi="Arial" w:cs="Arial"/>
          <w:sz w:val="18"/>
          <w:szCs w:val="18"/>
          <w:lang w:val="lt-LT"/>
        </w:rPr>
        <w:t xml:space="preserve">ir Medžiagų </w:t>
      </w:r>
      <w:r w:rsidR="00970ADA" w:rsidRPr="00030FE4">
        <w:rPr>
          <w:rFonts w:ascii="Arial" w:hAnsi="Arial" w:cs="Arial"/>
          <w:sz w:val="18"/>
          <w:szCs w:val="18"/>
          <w:lang w:val="lt-LT"/>
        </w:rPr>
        <w:t>valdymo, naudojimo, disponavimo teis</w:t>
      </w:r>
      <w:r w:rsidR="00356BB8" w:rsidRPr="00030FE4">
        <w:rPr>
          <w:rFonts w:ascii="Arial" w:hAnsi="Arial" w:cs="Arial"/>
          <w:sz w:val="18"/>
          <w:szCs w:val="18"/>
          <w:lang w:val="lt-LT"/>
        </w:rPr>
        <w:t>ių</w:t>
      </w:r>
      <w:r w:rsidR="00970ADA" w:rsidRPr="00030FE4">
        <w:rPr>
          <w:rFonts w:ascii="Arial" w:hAnsi="Arial" w:cs="Arial"/>
          <w:sz w:val="18"/>
          <w:szCs w:val="18"/>
          <w:lang w:val="lt-LT"/>
        </w:rPr>
        <w:t>, ši Sutarties sąlyga laikoma esmine.</w:t>
      </w:r>
    </w:p>
    <w:p w14:paraId="1DA882AB" w14:textId="16A12A4A" w:rsidR="00160420" w:rsidRPr="00030FE4" w:rsidRDefault="00160420" w:rsidP="00350300">
      <w:pPr>
        <w:ind w:left="567" w:firstLine="0"/>
        <w:jc w:val="both"/>
        <w:rPr>
          <w:rFonts w:ascii="Arial" w:hAnsi="Arial" w:cs="Arial"/>
          <w:sz w:val="18"/>
          <w:szCs w:val="18"/>
          <w:lang w:val="lt-LT"/>
        </w:rPr>
      </w:pPr>
      <w:r w:rsidRPr="00030FE4">
        <w:rPr>
          <w:rFonts w:ascii="Arial" w:hAnsi="Arial" w:cs="Arial"/>
          <w:sz w:val="18"/>
          <w:szCs w:val="18"/>
          <w:lang w:val="lt-LT"/>
        </w:rPr>
        <w:t xml:space="preserve">g) Rangovas patvirtina, jog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w:t>
      </w:r>
      <w:r w:rsidR="00554288">
        <w:rPr>
          <w:rFonts w:ascii="Arial" w:hAnsi="Arial" w:cs="Arial"/>
          <w:sz w:val="18"/>
          <w:szCs w:val="18"/>
          <w:lang w:val="lt-LT"/>
        </w:rPr>
        <w:t xml:space="preserve"> nėra</w:t>
      </w:r>
      <w:r w:rsidRPr="00030FE4">
        <w:rPr>
          <w:rFonts w:ascii="Arial" w:hAnsi="Arial" w:cs="Arial"/>
          <w:sz w:val="18"/>
          <w:szCs w:val="18"/>
          <w:lang w:val="lt-LT"/>
        </w:rPr>
        <w:t xml:space="preserve"> niekam įkeist</w:t>
      </w:r>
      <w:r w:rsidR="00350300" w:rsidRPr="00030FE4">
        <w:rPr>
          <w:rFonts w:ascii="Arial" w:hAnsi="Arial" w:cs="Arial"/>
          <w:sz w:val="18"/>
          <w:szCs w:val="18"/>
          <w:lang w:val="lt-LT"/>
        </w:rPr>
        <w:t>i(-</w:t>
      </w:r>
      <w:proofErr w:type="spellStart"/>
      <w:r w:rsidR="00350300" w:rsidRPr="00030FE4">
        <w:rPr>
          <w:rFonts w:ascii="Arial" w:hAnsi="Arial" w:cs="Arial"/>
          <w:sz w:val="18"/>
          <w:szCs w:val="18"/>
          <w:lang w:val="lt-LT"/>
        </w:rPr>
        <w:t>os</w:t>
      </w:r>
      <w:proofErr w:type="spellEnd"/>
      <w:r w:rsidR="00350300" w:rsidRPr="00030FE4">
        <w:rPr>
          <w:rFonts w:ascii="Arial" w:hAnsi="Arial" w:cs="Arial"/>
          <w:sz w:val="18"/>
          <w:szCs w:val="18"/>
          <w:lang w:val="lt-LT"/>
        </w:rPr>
        <w:t>)</w:t>
      </w:r>
      <w:r w:rsidRPr="00030FE4">
        <w:rPr>
          <w:rFonts w:ascii="Arial" w:hAnsi="Arial" w:cs="Arial"/>
          <w:sz w:val="18"/>
          <w:szCs w:val="18"/>
          <w:lang w:val="lt-LT"/>
        </w:rPr>
        <w:t>, perleist</w:t>
      </w:r>
      <w:r w:rsidR="00350300" w:rsidRPr="00030FE4">
        <w:rPr>
          <w:rFonts w:ascii="Arial" w:hAnsi="Arial" w:cs="Arial"/>
          <w:sz w:val="18"/>
          <w:szCs w:val="18"/>
          <w:lang w:val="lt-LT"/>
        </w:rPr>
        <w:t>i(-</w:t>
      </w:r>
      <w:proofErr w:type="spellStart"/>
      <w:r w:rsidR="00350300" w:rsidRPr="00030FE4">
        <w:rPr>
          <w:rFonts w:ascii="Arial" w:hAnsi="Arial" w:cs="Arial"/>
          <w:sz w:val="18"/>
          <w:szCs w:val="18"/>
          <w:lang w:val="lt-LT"/>
        </w:rPr>
        <w:t>os</w:t>
      </w:r>
      <w:proofErr w:type="spellEnd"/>
      <w:r w:rsidR="00350300" w:rsidRPr="00030FE4">
        <w:rPr>
          <w:rFonts w:ascii="Arial" w:hAnsi="Arial" w:cs="Arial"/>
          <w:sz w:val="18"/>
          <w:szCs w:val="18"/>
          <w:lang w:val="lt-LT"/>
        </w:rPr>
        <w:t>)</w:t>
      </w:r>
      <w:r w:rsidRPr="00030FE4">
        <w:rPr>
          <w:rFonts w:ascii="Arial" w:hAnsi="Arial" w:cs="Arial"/>
          <w:sz w:val="18"/>
          <w:szCs w:val="18"/>
          <w:lang w:val="lt-LT"/>
        </w:rPr>
        <w:t xml:space="preserve"> ar kitaip suvaržyt</w:t>
      </w:r>
      <w:r w:rsidR="00350300" w:rsidRPr="00030FE4">
        <w:rPr>
          <w:rFonts w:ascii="Arial" w:hAnsi="Arial" w:cs="Arial"/>
          <w:sz w:val="18"/>
          <w:szCs w:val="18"/>
          <w:lang w:val="lt-LT"/>
        </w:rPr>
        <w:t>i(-</w:t>
      </w:r>
      <w:proofErr w:type="spellStart"/>
      <w:r w:rsidR="00350300" w:rsidRPr="00030FE4">
        <w:rPr>
          <w:rFonts w:ascii="Arial" w:hAnsi="Arial" w:cs="Arial"/>
          <w:sz w:val="18"/>
          <w:szCs w:val="18"/>
          <w:lang w:val="lt-LT"/>
        </w:rPr>
        <w:t>os</w:t>
      </w:r>
      <w:proofErr w:type="spellEnd"/>
      <w:r w:rsidR="00350300" w:rsidRPr="00030FE4">
        <w:rPr>
          <w:rFonts w:ascii="Arial" w:hAnsi="Arial" w:cs="Arial"/>
          <w:sz w:val="18"/>
          <w:szCs w:val="18"/>
          <w:lang w:val="lt-LT"/>
        </w:rPr>
        <w:t>)</w:t>
      </w:r>
      <w:r w:rsidRPr="00030FE4">
        <w:rPr>
          <w:rFonts w:ascii="Arial" w:hAnsi="Arial" w:cs="Arial"/>
          <w:sz w:val="18"/>
          <w:szCs w:val="18"/>
          <w:lang w:val="lt-LT"/>
        </w:rPr>
        <w:t xml:space="preserve">, jokių areštų, ginčų, draudimų </w:t>
      </w:r>
      <w:r w:rsidR="00350300" w:rsidRPr="00030FE4">
        <w:rPr>
          <w:rFonts w:ascii="Arial" w:hAnsi="Arial" w:cs="Arial"/>
          <w:sz w:val="18"/>
          <w:szCs w:val="18"/>
          <w:lang w:val="lt-LT"/>
        </w:rPr>
        <w:t>dėl minėtų Įrenginių ir Medžiagų nėra, jokie tretieji asmenis į minėt</w:t>
      </w:r>
      <w:r w:rsidR="0097008A">
        <w:rPr>
          <w:rFonts w:ascii="Arial" w:hAnsi="Arial" w:cs="Arial"/>
          <w:sz w:val="18"/>
          <w:szCs w:val="18"/>
          <w:lang w:val="lt-LT"/>
        </w:rPr>
        <w:t>us</w:t>
      </w:r>
      <w:r w:rsidR="00350300" w:rsidRPr="00030FE4">
        <w:rPr>
          <w:rFonts w:ascii="Arial" w:hAnsi="Arial" w:cs="Arial"/>
          <w:sz w:val="18"/>
          <w:szCs w:val="18"/>
          <w:lang w:val="lt-LT"/>
        </w:rPr>
        <w:t xml:space="preserve"> </w:t>
      </w:r>
      <w:r w:rsidR="0097008A" w:rsidRPr="00030FE4">
        <w:rPr>
          <w:rFonts w:ascii="Arial" w:hAnsi="Arial" w:cs="Arial"/>
          <w:sz w:val="18"/>
          <w:szCs w:val="18"/>
          <w:lang w:val="lt-LT"/>
        </w:rPr>
        <w:t>Įreng</w:t>
      </w:r>
      <w:r w:rsidR="0097008A">
        <w:rPr>
          <w:rFonts w:ascii="Arial" w:hAnsi="Arial" w:cs="Arial"/>
          <w:sz w:val="18"/>
          <w:szCs w:val="18"/>
          <w:lang w:val="lt-LT"/>
        </w:rPr>
        <w:t>inius</w:t>
      </w:r>
      <w:r w:rsidR="00350300" w:rsidRPr="00030FE4">
        <w:rPr>
          <w:rFonts w:ascii="Arial" w:hAnsi="Arial" w:cs="Arial"/>
          <w:sz w:val="18"/>
          <w:szCs w:val="18"/>
          <w:lang w:val="lt-LT"/>
        </w:rPr>
        <w:t xml:space="preserve"> ir Medžiagas teisių neturi ir negali turėti, jokių pretenzijų nėra.</w:t>
      </w:r>
    </w:p>
    <w:p w14:paraId="06092AEC" w14:textId="7D97FB5B" w:rsidR="00160420" w:rsidRPr="00030FE4" w:rsidRDefault="00090667" w:rsidP="00160420">
      <w:pPr>
        <w:ind w:left="567" w:firstLine="0"/>
        <w:jc w:val="both"/>
        <w:rPr>
          <w:rFonts w:ascii="Arial" w:hAnsi="Arial" w:cs="Arial"/>
          <w:sz w:val="18"/>
          <w:szCs w:val="18"/>
          <w:lang w:val="lt-LT"/>
        </w:rPr>
      </w:pPr>
      <w:r w:rsidRPr="00030FE4">
        <w:rPr>
          <w:rFonts w:ascii="Arial" w:hAnsi="Arial" w:cs="Arial"/>
          <w:sz w:val="18"/>
          <w:szCs w:val="18"/>
          <w:lang w:val="lt-LT"/>
        </w:rPr>
        <w:t xml:space="preserve">h) Sutarties Šalys susitaria, jog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 teisės aktų nustatyta tvarka nuosavybės teis</w:t>
      </w:r>
      <w:r w:rsidR="003749B5" w:rsidRPr="00030FE4">
        <w:rPr>
          <w:rFonts w:ascii="Arial" w:hAnsi="Arial" w:cs="Arial"/>
          <w:sz w:val="18"/>
          <w:szCs w:val="18"/>
          <w:lang w:val="lt-LT"/>
        </w:rPr>
        <w:t>e</w:t>
      </w:r>
      <w:r w:rsidRPr="00030FE4">
        <w:rPr>
          <w:rFonts w:ascii="Arial" w:hAnsi="Arial" w:cs="Arial"/>
          <w:sz w:val="18"/>
          <w:szCs w:val="18"/>
          <w:lang w:val="lt-LT"/>
        </w:rPr>
        <w:t xml:space="preserve"> pereina </w:t>
      </w:r>
      <w:r w:rsidR="003749B5" w:rsidRPr="00030FE4">
        <w:rPr>
          <w:rFonts w:ascii="Arial" w:hAnsi="Arial" w:cs="Arial"/>
          <w:sz w:val="18"/>
          <w:szCs w:val="18"/>
          <w:lang w:val="lt-LT"/>
        </w:rPr>
        <w:t>Užsakovui</w:t>
      </w:r>
      <w:r w:rsidR="0097008A">
        <w:rPr>
          <w:rFonts w:ascii="Arial" w:hAnsi="Arial" w:cs="Arial"/>
          <w:sz w:val="18"/>
          <w:szCs w:val="18"/>
          <w:lang w:val="lt-LT"/>
        </w:rPr>
        <w:t>.</w:t>
      </w:r>
    </w:p>
    <w:p w14:paraId="150B9AB6" w14:textId="1B79F66D" w:rsidR="003749B5" w:rsidRPr="00030FE4" w:rsidRDefault="003749B5" w:rsidP="00160420">
      <w:pPr>
        <w:ind w:left="567" w:firstLine="0"/>
        <w:jc w:val="both"/>
        <w:rPr>
          <w:rFonts w:ascii="Arial" w:hAnsi="Arial" w:cs="Arial"/>
          <w:sz w:val="18"/>
          <w:szCs w:val="18"/>
          <w:lang w:val="lt-LT"/>
        </w:rPr>
      </w:pPr>
      <w:r w:rsidRPr="00030FE4">
        <w:rPr>
          <w:rFonts w:ascii="Arial" w:hAnsi="Arial" w:cs="Arial"/>
          <w:sz w:val="18"/>
          <w:szCs w:val="18"/>
          <w:lang w:val="lt-LT"/>
        </w:rPr>
        <w:t>i)</w:t>
      </w:r>
      <w:r w:rsidRPr="00030FE4">
        <w:rPr>
          <w:rFonts w:ascii="Arial" w:hAnsi="Arial" w:cs="Arial"/>
          <w:lang w:val="lt-LT"/>
        </w:rPr>
        <w:t xml:space="preserve"> </w:t>
      </w:r>
      <w:r w:rsidRPr="00030FE4">
        <w:rPr>
          <w:rFonts w:ascii="Arial" w:hAnsi="Arial" w:cs="Arial"/>
          <w:sz w:val="18"/>
          <w:szCs w:val="18"/>
          <w:lang w:val="lt-LT"/>
        </w:rPr>
        <w:t xml:space="preserve">Rangovas patvirtina, kad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 yra nauji, nenaudoti, kokybiški bei tinkami naudoti pagal jų paskirt</w:t>
      </w:r>
      <w:r w:rsidR="00356BB8" w:rsidRPr="00030FE4">
        <w:rPr>
          <w:rFonts w:ascii="Arial" w:hAnsi="Arial" w:cs="Arial"/>
          <w:sz w:val="18"/>
          <w:szCs w:val="18"/>
          <w:lang w:val="lt-LT"/>
        </w:rPr>
        <w:t>į</w:t>
      </w:r>
      <w:r w:rsidRPr="00030FE4">
        <w:rPr>
          <w:rFonts w:ascii="Arial" w:hAnsi="Arial" w:cs="Arial"/>
          <w:sz w:val="18"/>
          <w:szCs w:val="18"/>
          <w:lang w:val="lt-LT"/>
        </w:rPr>
        <w:t xml:space="preserve">, neturi jokių paslėptų trūkumų, defektų atitinka visus teisės norminių aktų ir Sutartimi keliamus reikalavimus, už visus nustatytus minėtų Įrenginių ir Medžiagų trūkumus yra atsakingas Rangovas, kuris netinkamos kokybės </w:t>
      </w:r>
      <w:r w:rsidR="0097008A">
        <w:rPr>
          <w:rFonts w:ascii="Arial" w:hAnsi="Arial" w:cs="Arial"/>
          <w:sz w:val="18"/>
          <w:szCs w:val="18"/>
          <w:lang w:val="lt-LT"/>
        </w:rPr>
        <w:t>Įrenginius</w:t>
      </w:r>
      <w:r w:rsidRPr="00030FE4">
        <w:rPr>
          <w:rFonts w:ascii="Arial" w:hAnsi="Arial" w:cs="Arial"/>
          <w:sz w:val="18"/>
          <w:szCs w:val="18"/>
          <w:lang w:val="lt-LT"/>
        </w:rPr>
        <w:t xml:space="preserve"> ir Medžiagas turi nedelsiant pakeisti tinkamomis, o nesant galimybės pakeisti grąžinti Užsakovo už Įr</w:t>
      </w:r>
      <w:r w:rsidR="0097008A">
        <w:rPr>
          <w:rFonts w:ascii="Arial" w:hAnsi="Arial" w:cs="Arial"/>
          <w:sz w:val="18"/>
          <w:szCs w:val="18"/>
          <w:lang w:val="lt-LT"/>
        </w:rPr>
        <w:t>enginius</w:t>
      </w:r>
      <w:r w:rsidRPr="00030FE4">
        <w:rPr>
          <w:rFonts w:ascii="Arial" w:hAnsi="Arial" w:cs="Arial"/>
          <w:sz w:val="18"/>
          <w:szCs w:val="18"/>
          <w:lang w:val="lt-LT"/>
        </w:rPr>
        <w:t xml:space="preserve"> ir Medžiagas sumokėtas lėšas, Užsakovas už netinkamos kokybės ir nedelsiant nepakeist</w:t>
      </w:r>
      <w:r w:rsidR="0097008A">
        <w:rPr>
          <w:rFonts w:ascii="Arial" w:hAnsi="Arial" w:cs="Arial"/>
          <w:sz w:val="18"/>
          <w:szCs w:val="18"/>
          <w:lang w:val="lt-LT"/>
        </w:rPr>
        <w:t>us</w:t>
      </w:r>
      <w:r w:rsidRPr="00030FE4">
        <w:rPr>
          <w:rFonts w:ascii="Arial" w:hAnsi="Arial" w:cs="Arial"/>
          <w:sz w:val="18"/>
          <w:szCs w:val="18"/>
          <w:lang w:val="lt-LT"/>
        </w:rPr>
        <w:t xml:space="preserve"> </w:t>
      </w:r>
      <w:r w:rsidR="0097008A" w:rsidRPr="00030FE4">
        <w:rPr>
          <w:rFonts w:ascii="Arial" w:hAnsi="Arial" w:cs="Arial"/>
          <w:sz w:val="18"/>
          <w:szCs w:val="18"/>
          <w:lang w:val="lt-LT"/>
        </w:rPr>
        <w:t>Įr</w:t>
      </w:r>
      <w:r w:rsidR="0097008A">
        <w:rPr>
          <w:rFonts w:ascii="Arial" w:hAnsi="Arial" w:cs="Arial"/>
          <w:sz w:val="18"/>
          <w:szCs w:val="18"/>
          <w:lang w:val="lt-LT"/>
        </w:rPr>
        <w:t>enginius</w:t>
      </w:r>
      <w:r w:rsidRPr="00030FE4">
        <w:rPr>
          <w:rFonts w:ascii="Arial" w:hAnsi="Arial" w:cs="Arial"/>
          <w:sz w:val="18"/>
          <w:szCs w:val="18"/>
          <w:lang w:val="lt-LT"/>
        </w:rPr>
        <w:t xml:space="preserve"> ir Medžiagas turi teisę pasinaudoti Sutarties </w:t>
      </w:r>
      <w:r w:rsidR="00356BB8" w:rsidRPr="00030FE4">
        <w:rPr>
          <w:rFonts w:ascii="Arial" w:hAnsi="Arial" w:cs="Arial"/>
          <w:sz w:val="18"/>
          <w:szCs w:val="18"/>
          <w:lang w:val="lt-LT"/>
        </w:rPr>
        <w:t>vykdymo u</w:t>
      </w:r>
      <w:r w:rsidRPr="00030FE4">
        <w:rPr>
          <w:rFonts w:ascii="Arial" w:hAnsi="Arial" w:cs="Arial"/>
          <w:sz w:val="18"/>
          <w:szCs w:val="18"/>
          <w:lang w:val="lt-LT"/>
        </w:rPr>
        <w:t xml:space="preserve">žtikrinimu ir(ar) išskaityti šias sumas iš Rangovui pagal šią Sutartį mokėtinų sumų. </w:t>
      </w:r>
    </w:p>
    <w:p w14:paraId="4610D1EB" w14:textId="5D9D4A00" w:rsidR="006B025E" w:rsidRPr="00030FE4" w:rsidRDefault="006B025E" w:rsidP="00C018E2">
      <w:pPr>
        <w:pStyle w:val="ListParagraph"/>
      </w:pPr>
      <w:r w:rsidRPr="00030FE4">
        <w:t xml:space="preserve">Užsakovas per 5 darbo dienas nuo Atliktų darbų akto gavimo jį patikrina ir pasirašo arba atmeta ir pateikia motyvuotas pastabas. Jeigu Užsakovas per nurodytą terminą </w:t>
      </w:r>
      <w:r w:rsidR="00110535" w:rsidRPr="00030FE4">
        <w:t xml:space="preserve">ir per 5 darbo dienas po pakartotinio Rangovo raštiško kreipimosi </w:t>
      </w:r>
      <w:r w:rsidRPr="00030FE4">
        <w:t>nepateikia atsakymo</w:t>
      </w:r>
      <w:r w:rsidR="00110535" w:rsidRPr="00030FE4">
        <w:t>, bus laikoma, kad Užsakovas Atliktų darbų aktą patvirtino</w:t>
      </w:r>
      <w:r w:rsidRPr="00030FE4">
        <w:t>.</w:t>
      </w:r>
    </w:p>
    <w:p w14:paraId="4E2D2647" w14:textId="094506D7" w:rsidR="00782A9F" w:rsidRPr="00030FE4" w:rsidRDefault="00782A9F" w:rsidP="00C018E2">
      <w:pPr>
        <w:pStyle w:val="ListParagraph"/>
      </w:pPr>
      <w:r w:rsidRPr="00030FE4">
        <w:lastRenderedPageBreak/>
        <w:t>Darbų žiniaraštyje nurodyti Darbai ir jų vertės skirtos tik tarpinių mokėjimų dydžiui nustatyti</w:t>
      </w:r>
      <w:r w:rsidR="002D2A55" w:rsidRPr="00030FE4">
        <w:t>.</w:t>
      </w:r>
      <w:r w:rsidRPr="00030FE4">
        <w:t xml:space="preserve"> Jei Sutarčiai įvykdyti reikalingų Darbų kiekiai nesutaptų </w:t>
      </w:r>
      <w:r w:rsidR="002D2A55" w:rsidRPr="00030FE4">
        <w:t>Darbų</w:t>
      </w:r>
      <w:r w:rsidRPr="00030FE4">
        <w:t xml:space="preserve"> žiniaraštyje nurodytais kiekiais, arba Sutarčiai įvykdyti reikalingi Darbai nebūtų numatyti šiame žiniaraštyje, arba Darbų žiniaraštyje nurodytų Darbų nereikėtų Sutarčiai įvykdyti, Rangovas Darbus turi atlikti taip</w:t>
      </w:r>
      <w:r w:rsidR="002D2A55" w:rsidRPr="00030FE4">
        <w:t>,</w:t>
      </w:r>
      <w:r w:rsidRPr="00030FE4">
        <w:t xml:space="preserve"> kaip numatyta kituose Sutarties dokumentuose ir tai nebus laikoma Sutarties, Darbų apimčių ir Sutarties kainos pakeitimu, jei Sutartyje nenurodyta kitaip.</w:t>
      </w:r>
    </w:p>
    <w:p w14:paraId="38240E1E" w14:textId="77777777" w:rsidR="00FA52CA" w:rsidRPr="00030FE4" w:rsidRDefault="00FA52CA" w:rsidP="00C520FF">
      <w:pPr>
        <w:ind w:left="360" w:firstLine="0"/>
        <w:rPr>
          <w:rFonts w:ascii="Arial" w:hAnsi="Arial" w:cs="Arial"/>
          <w:lang w:val="lt-LT"/>
        </w:rPr>
      </w:pPr>
    </w:p>
    <w:p w14:paraId="6FFBF948" w14:textId="63EFC843" w:rsidR="000730DB" w:rsidRPr="00030FE4" w:rsidRDefault="000730DB" w:rsidP="007F51D0">
      <w:pPr>
        <w:pStyle w:val="Heading2"/>
      </w:pPr>
      <w:bookmarkStart w:id="259" w:name="_Toc75873540"/>
      <w:bookmarkStart w:id="260" w:name="_Toc106541723"/>
      <w:bookmarkStart w:id="261" w:name="_Hlk75711566"/>
      <w:r w:rsidRPr="00030FE4">
        <w:t>DOKUMENTACIJOS APSIKEITIMAS</w:t>
      </w:r>
      <w:bookmarkEnd w:id="259"/>
      <w:bookmarkEnd w:id="260"/>
    </w:p>
    <w:p w14:paraId="1D89026B" w14:textId="58ED6EC6" w:rsidR="000730DB" w:rsidRPr="00030FE4" w:rsidRDefault="000730DB" w:rsidP="00C018E2">
      <w:pPr>
        <w:pStyle w:val="ListParagraph"/>
      </w:pPr>
      <w:r w:rsidRPr="00030FE4">
        <w:t>Rangovas sutinka, kad apsikeitimas Sutarties vykdymui reikalinga informacija/dokumentais, išskyrus atvejus, kai informacija/dokumentai</w:t>
      </w:r>
      <w:r w:rsidR="00DC6DEE" w:rsidRPr="00030FE4">
        <w:t xml:space="preserve"> Sutartyje nurodytais atvejais ar </w:t>
      </w:r>
      <w:r w:rsidRPr="00030FE4">
        <w:t xml:space="preserve">suderinus su Užsakovu yra perduodami fiziškai, bus vykdomas naudojantis Microsoft SharePoint </w:t>
      </w:r>
      <w:r w:rsidR="00DC6DEE" w:rsidRPr="00030FE4">
        <w:t xml:space="preserve">arba lygiaverte </w:t>
      </w:r>
      <w:r w:rsidRPr="00030FE4">
        <w:t>platforma</w:t>
      </w:r>
      <w:r w:rsidR="008B6EC9" w:rsidRPr="00030FE4">
        <w:t>,</w:t>
      </w:r>
      <w:r w:rsidRPr="00030FE4">
        <w:t xml:space="preserve"> ir įsipareigoja susikurti paskyrą Microsoft SharePoint </w:t>
      </w:r>
      <w:r w:rsidR="00DC6DEE" w:rsidRPr="00030FE4">
        <w:t xml:space="preserve">arba lygiavertėje </w:t>
      </w:r>
      <w:r w:rsidRPr="00030FE4">
        <w:t>platformoje pagal Užsakovo suteiktas instrukcijas</w:t>
      </w:r>
      <w:bookmarkEnd w:id="261"/>
      <w:r w:rsidRPr="00030FE4">
        <w:t>.</w:t>
      </w:r>
    </w:p>
    <w:p w14:paraId="2C4B48CD" w14:textId="77777777" w:rsidR="00E57A4A" w:rsidRPr="00030FE4" w:rsidRDefault="00E57A4A" w:rsidP="008B6EC9">
      <w:pPr>
        <w:ind w:left="360" w:firstLine="0"/>
        <w:rPr>
          <w:rFonts w:ascii="Arial" w:hAnsi="Arial" w:cs="Arial"/>
          <w:lang w:val="lt-LT"/>
        </w:rPr>
      </w:pPr>
    </w:p>
    <w:p w14:paraId="654E9E8A" w14:textId="16443E0C" w:rsidR="00E57A4A" w:rsidRPr="00030FE4" w:rsidRDefault="00205FB1" w:rsidP="00030FE4">
      <w:pPr>
        <w:pStyle w:val="Heading1"/>
        <w:rPr>
          <w:rFonts w:cs="Arial"/>
        </w:rPr>
      </w:pPr>
      <w:bookmarkStart w:id="262" w:name="_Toc446069262"/>
      <w:bookmarkStart w:id="263" w:name="_Toc75873541"/>
      <w:bookmarkStart w:id="264" w:name="_Toc106541724"/>
      <w:bookmarkEnd w:id="262"/>
      <w:r w:rsidRPr="00030FE4">
        <w:rPr>
          <w:rFonts w:cs="Arial"/>
        </w:rPr>
        <w:t xml:space="preserve">VERTINIMAS IR </w:t>
      </w:r>
      <w:r w:rsidR="00AD47F0" w:rsidRPr="00030FE4">
        <w:rPr>
          <w:rFonts w:cs="Arial"/>
        </w:rPr>
        <w:t>EKSPLOATACIJA</w:t>
      </w:r>
      <w:bookmarkEnd w:id="263"/>
      <w:bookmarkEnd w:id="264"/>
    </w:p>
    <w:p w14:paraId="7229459A" w14:textId="77777777" w:rsidR="00C0532C" w:rsidRPr="00030FE4" w:rsidRDefault="00C0532C" w:rsidP="007F51D0">
      <w:pPr>
        <w:pStyle w:val="Heading2"/>
      </w:pPr>
      <w:bookmarkStart w:id="265" w:name="_Toc75873542"/>
      <w:bookmarkStart w:id="266" w:name="_Toc106541725"/>
      <w:r w:rsidRPr="00030FE4">
        <w:t>Techninis vertinimas</w:t>
      </w:r>
      <w:bookmarkEnd w:id="265"/>
      <w:bookmarkEnd w:id="266"/>
    </w:p>
    <w:p w14:paraId="34602633" w14:textId="530D0EE7" w:rsidR="00C06AF0" w:rsidRPr="00030FE4" w:rsidRDefault="00C06AF0" w:rsidP="00C018E2">
      <w:pPr>
        <w:pStyle w:val="ListParagraph"/>
      </w:pPr>
      <w:r w:rsidRPr="00030FE4">
        <w:t>Rangovas</w:t>
      </w:r>
      <w:r w:rsidR="00504575" w:rsidRPr="00030FE4">
        <w:t>,</w:t>
      </w:r>
      <w:r w:rsidRPr="00030FE4">
        <w:t xml:space="preserve"> atlikęs Darbus arba jų dalį ir parengęs </w:t>
      </w:r>
      <w:r w:rsidR="00F54468" w:rsidRPr="00030FE4">
        <w:t>Įrenginį (-</w:t>
      </w:r>
      <w:proofErr w:type="spellStart"/>
      <w:r w:rsidR="00C32DC2" w:rsidRPr="00030FE4">
        <w:t>i</w:t>
      </w:r>
      <w:r w:rsidR="00F54468" w:rsidRPr="00030FE4">
        <w:t>us</w:t>
      </w:r>
      <w:proofErr w:type="spellEnd"/>
      <w:r w:rsidR="00F54468" w:rsidRPr="00030FE4">
        <w:t>)</w:t>
      </w:r>
      <w:r w:rsidR="00C32DC2" w:rsidRPr="00030FE4">
        <w:t xml:space="preserve"> arba Objektą</w:t>
      </w:r>
      <w:r w:rsidR="00975751" w:rsidRPr="00030FE4">
        <w:t xml:space="preserve"> (ar Objekto dalį) </w:t>
      </w:r>
      <w:r w:rsidR="00504575" w:rsidRPr="00030FE4">
        <w:t>eksploatacijai</w:t>
      </w:r>
      <w:r w:rsidR="00372A6B" w:rsidRPr="00030FE4">
        <w:t xml:space="preserve"> (</w:t>
      </w:r>
      <w:r w:rsidR="000160EC" w:rsidRPr="00030FE4">
        <w:t xml:space="preserve">saugiam </w:t>
      </w:r>
      <w:r w:rsidR="00372A6B" w:rsidRPr="00030FE4">
        <w:t xml:space="preserve">naudojimui pagal paskirtį </w:t>
      </w:r>
      <w:r w:rsidR="002D442C" w:rsidRPr="00030FE4">
        <w:t xml:space="preserve">Sutartyje ir </w:t>
      </w:r>
      <w:r w:rsidR="00372A6B" w:rsidRPr="00030FE4">
        <w:t>teisės aktų nustatyta tvarka)</w:t>
      </w:r>
      <w:r w:rsidR="00504575" w:rsidRPr="00030FE4">
        <w:t>,</w:t>
      </w:r>
      <w:r w:rsidRPr="00030FE4">
        <w:t xml:space="preserve"> Užsakovui pateikia raštišką prašymą atlikti</w:t>
      </w:r>
      <w:r w:rsidR="000819A5" w:rsidRPr="00030FE4">
        <w:t xml:space="preserve"> atitinkamų</w:t>
      </w:r>
      <w:r w:rsidRPr="00030FE4">
        <w:t xml:space="preserve"> </w:t>
      </w:r>
      <w:r w:rsidR="0036450C" w:rsidRPr="00030FE4">
        <w:t>Darbų t</w:t>
      </w:r>
      <w:r w:rsidRPr="00030FE4">
        <w:t>echninį vertinimą.</w:t>
      </w:r>
    </w:p>
    <w:p w14:paraId="415DE1FA" w14:textId="3E445C00" w:rsidR="00FE1C26" w:rsidRPr="00030FE4" w:rsidRDefault="00FE03F4" w:rsidP="00C018E2">
      <w:pPr>
        <w:pStyle w:val="ListParagraph"/>
      </w:pPr>
      <w:r w:rsidRPr="00030FE4">
        <w:t>Kartu su prašymu atlikti techninį vertinimą, Rangovas Užsakovui pateikia visą vertinimui teikiamų Darbų išpildomąją techninę dokumentaciją, atitinkančią Perdavimo tinklo objekto statybos/rekonstravimo dokumentacijos aprašo reikalavimus (jei ji turi būti rengiama ir nebuvo pateikta iki prašymo pateikimo)</w:t>
      </w:r>
      <w:r w:rsidR="004A1EA2" w:rsidRPr="00030FE4">
        <w:t>.</w:t>
      </w:r>
    </w:p>
    <w:p w14:paraId="4E51C7F0" w14:textId="3D27DB51" w:rsidR="00C0532C" w:rsidRPr="00030FE4" w:rsidRDefault="00E03ED3" w:rsidP="00C018E2">
      <w:pPr>
        <w:pStyle w:val="ListParagraph"/>
      </w:pPr>
      <w:r w:rsidRPr="00030FE4">
        <w:t>Jei Darbų atlikimą prižiūri Užsakovo paskirta</w:t>
      </w:r>
      <w:r w:rsidR="00E83B92" w:rsidRPr="00030FE4">
        <w:t>s</w:t>
      </w:r>
      <w:r w:rsidRPr="00030FE4">
        <w:t xml:space="preserve"> statinio statybos technin</w:t>
      </w:r>
      <w:r w:rsidR="00E83B92" w:rsidRPr="00030FE4">
        <w:t>is</w:t>
      </w:r>
      <w:r w:rsidRPr="00030FE4">
        <w:t xml:space="preserve"> prižiūr</w:t>
      </w:r>
      <w:r w:rsidR="00E83B92" w:rsidRPr="00030FE4">
        <w:t>ėtojas</w:t>
      </w:r>
      <w:r w:rsidRPr="00030FE4">
        <w:t>, k</w:t>
      </w:r>
      <w:r w:rsidR="00C0532C" w:rsidRPr="00030FE4">
        <w:t xml:space="preserve">artu su </w:t>
      </w:r>
      <w:r w:rsidR="00FA09F0" w:rsidRPr="00030FE4">
        <w:t xml:space="preserve">prašymu </w:t>
      </w:r>
      <w:r w:rsidR="0052771F" w:rsidRPr="00030FE4">
        <w:t xml:space="preserve">taip pat </w:t>
      </w:r>
      <w:r w:rsidR="00FA09F0" w:rsidRPr="00030FE4">
        <w:t xml:space="preserve">turi būti pateikiamas statinio statybos techninio prižiūrėtojo </w:t>
      </w:r>
      <w:r w:rsidR="00C0532C" w:rsidRPr="00030FE4">
        <w:t xml:space="preserve">raštiškas pritarimas atlikti </w:t>
      </w:r>
      <w:r w:rsidR="000349DF" w:rsidRPr="00030FE4">
        <w:t>t</w:t>
      </w:r>
      <w:r w:rsidR="00C0532C" w:rsidRPr="00030FE4">
        <w:t>echninį vertinimą.</w:t>
      </w:r>
    </w:p>
    <w:p w14:paraId="327024DF" w14:textId="77777777" w:rsidR="003D2F99" w:rsidRPr="00030FE4" w:rsidRDefault="00A817C3" w:rsidP="00C018E2">
      <w:pPr>
        <w:pStyle w:val="ListParagraph"/>
      </w:pPr>
      <w:r w:rsidRPr="00030FE4">
        <w:t>Užsakovas per 7 darbo dienas nuo Rangovo prašymo gavimo dienos arba per kitą Šalių suderintą terminą</w:t>
      </w:r>
      <w:r w:rsidR="00E83B92" w:rsidRPr="00030FE4">
        <w:t xml:space="preserve"> atlieka techninį vertinimą</w:t>
      </w:r>
      <w:r w:rsidR="003D2F99" w:rsidRPr="00030FE4">
        <w:t xml:space="preserve"> arba prašymą </w:t>
      </w:r>
      <w:r w:rsidR="00FA3B4B" w:rsidRPr="00030FE4">
        <w:t>atmet</w:t>
      </w:r>
      <w:r w:rsidR="00E83B92" w:rsidRPr="00030FE4">
        <w:t>a</w:t>
      </w:r>
      <w:r w:rsidR="00461AA6" w:rsidRPr="00030FE4">
        <w:t>,</w:t>
      </w:r>
      <w:r w:rsidR="003D2F99" w:rsidRPr="00030FE4">
        <w:t xml:space="preserve"> apie tai raštu informuodamas Rangovą</w:t>
      </w:r>
      <w:r w:rsidR="00461AA6" w:rsidRPr="00030FE4">
        <w:t>,</w:t>
      </w:r>
      <w:r w:rsidR="003D2F99" w:rsidRPr="00030FE4">
        <w:t xml:space="preserve"> jei:</w:t>
      </w:r>
    </w:p>
    <w:p w14:paraId="13433AF5" w14:textId="3EF379AC"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3D2F99" w:rsidRPr="00030FE4">
        <w:rPr>
          <w:rFonts w:ascii="Arial" w:hAnsi="Arial" w:cs="Arial"/>
          <w:sz w:val="18"/>
          <w:szCs w:val="18"/>
          <w:lang w:val="lt-LT"/>
        </w:rPr>
        <w:t>Darbai nėra pabaigti</w:t>
      </w:r>
      <w:r w:rsidR="00E83B92" w:rsidRPr="00030FE4">
        <w:rPr>
          <w:rFonts w:ascii="Arial" w:hAnsi="Arial" w:cs="Arial"/>
          <w:sz w:val="18"/>
          <w:szCs w:val="18"/>
          <w:lang w:val="lt-LT"/>
        </w:rPr>
        <w:t>,</w:t>
      </w:r>
      <w:r w:rsidR="009F7439" w:rsidRPr="00030FE4">
        <w:rPr>
          <w:rFonts w:ascii="Arial" w:hAnsi="Arial" w:cs="Arial"/>
          <w:sz w:val="18"/>
          <w:szCs w:val="18"/>
          <w:lang w:val="lt-LT"/>
        </w:rPr>
        <w:t xml:space="preserve"> </w:t>
      </w:r>
      <w:r w:rsidR="00FC6299" w:rsidRPr="00030FE4">
        <w:rPr>
          <w:rFonts w:ascii="Arial" w:hAnsi="Arial" w:cs="Arial"/>
          <w:sz w:val="18"/>
          <w:szCs w:val="18"/>
          <w:lang w:val="lt-LT"/>
        </w:rPr>
        <w:t>Įrenginys (-</w:t>
      </w:r>
      <w:proofErr w:type="spellStart"/>
      <w:r w:rsidR="00FC6299" w:rsidRPr="00030FE4">
        <w:rPr>
          <w:rFonts w:ascii="Arial" w:hAnsi="Arial" w:cs="Arial"/>
          <w:sz w:val="18"/>
          <w:szCs w:val="18"/>
          <w:lang w:val="lt-LT"/>
        </w:rPr>
        <w:t>iai</w:t>
      </w:r>
      <w:proofErr w:type="spellEnd"/>
      <w:r w:rsidR="00FC6299" w:rsidRPr="00030FE4">
        <w:rPr>
          <w:rFonts w:ascii="Arial" w:hAnsi="Arial" w:cs="Arial"/>
          <w:sz w:val="18"/>
          <w:szCs w:val="18"/>
          <w:lang w:val="lt-LT"/>
        </w:rPr>
        <w:t xml:space="preserve">) </w:t>
      </w:r>
      <w:r w:rsidR="005720B8" w:rsidRPr="00030FE4">
        <w:rPr>
          <w:rFonts w:ascii="Arial" w:hAnsi="Arial" w:cs="Arial"/>
          <w:sz w:val="18"/>
          <w:szCs w:val="18"/>
          <w:lang w:val="lt-LT"/>
        </w:rPr>
        <w:t>arba Objektas</w:t>
      </w:r>
      <w:r w:rsidR="004A1EA2" w:rsidRPr="00030FE4">
        <w:rPr>
          <w:rFonts w:ascii="Arial" w:hAnsi="Arial" w:cs="Arial"/>
          <w:sz w:val="18"/>
          <w:szCs w:val="18"/>
          <w:lang w:val="lt-LT"/>
        </w:rPr>
        <w:t xml:space="preserve"> (ar Objekto dalis)</w:t>
      </w:r>
      <w:r w:rsidR="005720B8" w:rsidRPr="00030FE4">
        <w:rPr>
          <w:rFonts w:ascii="Arial" w:hAnsi="Arial" w:cs="Arial"/>
          <w:sz w:val="18"/>
          <w:szCs w:val="18"/>
          <w:lang w:val="lt-LT"/>
        </w:rPr>
        <w:t xml:space="preserve"> </w:t>
      </w:r>
      <w:r w:rsidR="00FC6299" w:rsidRPr="00030FE4">
        <w:rPr>
          <w:rFonts w:ascii="Arial" w:hAnsi="Arial" w:cs="Arial"/>
          <w:sz w:val="18"/>
          <w:szCs w:val="18"/>
          <w:lang w:val="lt-LT"/>
        </w:rPr>
        <w:t xml:space="preserve">nėra </w:t>
      </w:r>
      <w:r w:rsidR="009F7439" w:rsidRPr="00030FE4">
        <w:rPr>
          <w:rFonts w:ascii="Arial" w:hAnsi="Arial" w:cs="Arial"/>
          <w:sz w:val="18"/>
          <w:szCs w:val="18"/>
          <w:lang w:val="lt-LT"/>
        </w:rPr>
        <w:t>parengt</w:t>
      </w:r>
      <w:r w:rsidR="00613CFA" w:rsidRPr="00030FE4">
        <w:rPr>
          <w:rFonts w:ascii="Arial" w:hAnsi="Arial" w:cs="Arial"/>
          <w:sz w:val="18"/>
          <w:szCs w:val="18"/>
          <w:lang w:val="lt-LT"/>
        </w:rPr>
        <w:t>as (-</w:t>
      </w:r>
      <w:r w:rsidR="009F7439" w:rsidRPr="00030FE4">
        <w:rPr>
          <w:rFonts w:ascii="Arial" w:hAnsi="Arial" w:cs="Arial"/>
          <w:sz w:val="18"/>
          <w:szCs w:val="18"/>
          <w:lang w:val="lt-LT"/>
        </w:rPr>
        <w:t>i</w:t>
      </w:r>
      <w:r w:rsidR="00613CFA" w:rsidRPr="00030FE4">
        <w:rPr>
          <w:rFonts w:ascii="Arial" w:hAnsi="Arial" w:cs="Arial"/>
          <w:sz w:val="18"/>
          <w:szCs w:val="18"/>
          <w:lang w:val="lt-LT"/>
        </w:rPr>
        <w:t>)</w:t>
      </w:r>
      <w:r w:rsidR="009F7439" w:rsidRPr="00030FE4">
        <w:rPr>
          <w:rFonts w:ascii="Arial" w:hAnsi="Arial" w:cs="Arial"/>
          <w:sz w:val="18"/>
          <w:szCs w:val="18"/>
          <w:lang w:val="lt-LT"/>
        </w:rPr>
        <w:t xml:space="preserve"> eksploatacijai ir t</w:t>
      </w:r>
      <w:r w:rsidR="003D2F99" w:rsidRPr="00030FE4">
        <w:rPr>
          <w:rFonts w:ascii="Arial" w:hAnsi="Arial" w:cs="Arial"/>
          <w:sz w:val="18"/>
          <w:szCs w:val="18"/>
          <w:lang w:val="lt-LT"/>
        </w:rPr>
        <w:t>echniniam vertinimui;</w:t>
      </w:r>
    </w:p>
    <w:p w14:paraId="15398879" w14:textId="469F43AF"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83B92" w:rsidRPr="00030FE4">
        <w:rPr>
          <w:rFonts w:ascii="Arial" w:hAnsi="Arial" w:cs="Arial"/>
          <w:sz w:val="18"/>
          <w:szCs w:val="18"/>
          <w:lang w:val="lt-LT"/>
        </w:rPr>
        <w:t>n</w:t>
      </w:r>
      <w:r w:rsidR="003D2F99" w:rsidRPr="00030FE4">
        <w:rPr>
          <w:rFonts w:ascii="Arial" w:hAnsi="Arial" w:cs="Arial"/>
          <w:sz w:val="18"/>
          <w:szCs w:val="18"/>
          <w:lang w:val="lt-LT"/>
        </w:rPr>
        <w:t>epateikta visa reikiama atliktų Darbų dokumentacija;</w:t>
      </w:r>
    </w:p>
    <w:p w14:paraId="5B3537A9" w14:textId="791ACF76"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3D2F99" w:rsidRPr="00030FE4">
        <w:rPr>
          <w:rFonts w:ascii="Arial" w:hAnsi="Arial" w:cs="Arial"/>
          <w:sz w:val="18"/>
          <w:szCs w:val="18"/>
          <w:lang w:val="lt-LT"/>
        </w:rPr>
        <w:t>Sutartyje ir (arba) Grafike nebuvo numatyta</w:t>
      </w:r>
      <w:r w:rsidR="008844B3" w:rsidRPr="00030FE4">
        <w:rPr>
          <w:rFonts w:ascii="Arial" w:hAnsi="Arial" w:cs="Arial"/>
          <w:sz w:val="18"/>
          <w:szCs w:val="18"/>
          <w:lang w:val="lt-LT"/>
        </w:rPr>
        <w:t>s</w:t>
      </w:r>
      <w:r w:rsidR="00FC6299" w:rsidRPr="00030FE4">
        <w:rPr>
          <w:rFonts w:ascii="Arial" w:hAnsi="Arial" w:cs="Arial"/>
          <w:sz w:val="18"/>
          <w:szCs w:val="18"/>
          <w:lang w:val="lt-LT"/>
        </w:rPr>
        <w:t xml:space="preserve"> </w:t>
      </w:r>
      <w:r w:rsidR="003D2F99" w:rsidRPr="00030FE4">
        <w:rPr>
          <w:rFonts w:ascii="Arial" w:hAnsi="Arial" w:cs="Arial"/>
          <w:sz w:val="18"/>
          <w:szCs w:val="18"/>
          <w:lang w:val="lt-LT"/>
        </w:rPr>
        <w:t>atitinkam</w:t>
      </w:r>
      <w:r w:rsidR="00613CFA" w:rsidRPr="00030FE4">
        <w:rPr>
          <w:rFonts w:ascii="Arial" w:hAnsi="Arial" w:cs="Arial"/>
          <w:sz w:val="18"/>
          <w:szCs w:val="18"/>
          <w:lang w:val="lt-LT"/>
        </w:rPr>
        <w:t>o (-</w:t>
      </w:r>
      <w:r w:rsidR="003D2F99" w:rsidRPr="00030FE4">
        <w:rPr>
          <w:rFonts w:ascii="Arial" w:hAnsi="Arial" w:cs="Arial"/>
          <w:sz w:val="18"/>
          <w:szCs w:val="18"/>
          <w:lang w:val="lt-LT"/>
        </w:rPr>
        <w:t>ų</w:t>
      </w:r>
      <w:r w:rsidR="00613CFA" w:rsidRPr="00030FE4">
        <w:rPr>
          <w:rFonts w:ascii="Arial" w:hAnsi="Arial" w:cs="Arial"/>
          <w:sz w:val="18"/>
          <w:szCs w:val="18"/>
          <w:lang w:val="lt-LT"/>
        </w:rPr>
        <w:t>)</w:t>
      </w:r>
      <w:r w:rsidR="003D2F99" w:rsidRPr="00030FE4">
        <w:rPr>
          <w:rFonts w:ascii="Arial" w:hAnsi="Arial" w:cs="Arial"/>
          <w:sz w:val="18"/>
          <w:szCs w:val="18"/>
          <w:lang w:val="lt-LT"/>
        </w:rPr>
        <w:t xml:space="preserve"> </w:t>
      </w:r>
      <w:r w:rsidR="00FC6299" w:rsidRPr="00030FE4">
        <w:rPr>
          <w:rFonts w:ascii="Arial" w:hAnsi="Arial" w:cs="Arial"/>
          <w:sz w:val="18"/>
          <w:szCs w:val="18"/>
          <w:lang w:val="lt-LT"/>
        </w:rPr>
        <w:t>Įrengini</w:t>
      </w:r>
      <w:r w:rsidR="00613CFA" w:rsidRPr="00030FE4">
        <w:rPr>
          <w:rFonts w:ascii="Arial" w:hAnsi="Arial" w:cs="Arial"/>
          <w:sz w:val="18"/>
          <w:szCs w:val="18"/>
          <w:lang w:val="lt-LT"/>
        </w:rPr>
        <w:t>o (-</w:t>
      </w:r>
      <w:proofErr w:type="spellStart"/>
      <w:r w:rsidR="00613CFA" w:rsidRPr="00030FE4">
        <w:rPr>
          <w:rFonts w:ascii="Arial" w:hAnsi="Arial" w:cs="Arial"/>
          <w:sz w:val="18"/>
          <w:szCs w:val="18"/>
          <w:lang w:val="lt-LT"/>
        </w:rPr>
        <w:t>ių</w:t>
      </w:r>
      <w:proofErr w:type="spellEnd"/>
      <w:r w:rsidR="00613CFA" w:rsidRPr="00030FE4">
        <w:rPr>
          <w:rFonts w:ascii="Arial" w:hAnsi="Arial" w:cs="Arial"/>
          <w:sz w:val="18"/>
          <w:szCs w:val="18"/>
          <w:lang w:val="lt-LT"/>
        </w:rPr>
        <w:t>)</w:t>
      </w:r>
      <w:r w:rsidR="00FC6299" w:rsidRPr="00030FE4">
        <w:rPr>
          <w:rFonts w:ascii="Arial" w:hAnsi="Arial" w:cs="Arial"/>
          <w:sz w:val="18"/>
          <w:szCs w:val="18"/>
          <w:lang w:val="lt-LT"/>
        </w:rPr>
        <w:t xml:space="preserve"> perdavimas Užsakovo eksploatacijai</w:t>
      </w:r>
      <w:r w:rsidR="008844B3" w:rsidRPr="00030FE4">
        <w:rPr>
          <w:rFonts w:ascii="Arial" w:hAnsi="Arial" w:cs="Arial"/>
          <w:sz w:val="18"/>
          <w:szCs w:val="18"/>
          <w:lang w:val="lt-LT"/>
        </w:rPr>
        <w:t>;</w:t>
      </w:r>
    </w:p>
    <w:p w14:paraId="23A546F5" w14:textId="7A6C9901"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E83B92" w:rsidRPr="00030FE4">
        <w:rPr>
          <w:rFonts w:ascii="Arial" w:hAnsi="Arial" w:cs="Arial"/>
          <w:sz w:val="18"/>
          <w:szCs w:val="18"/>
          <w:lang w:val="lt-LT"/>
        </w:rPr>
        <w:t>n</w:t>
      </w:r>
      <w:r w:rsidR="003D2F99" w:rsidRPr="00030FE4">
        <w:rPr>
          <w:rFonts w:ascii="Arial" w:hAnsi="Arial" w:cs="Arial"/>
          <w:sz w:val="18"/>
          <w:szCs w:val="18"/>
          <w:lang w:val="lt-LT"/>
        </w:rPr>
        <w:t xml:space="preserve">ėra statinio statybos techninio prižiūrėtojo raštiško pritarimo atlikti </w:t>
      </w:r>
      <w:r w:rsidR="008844B3" w:rsidRPr="00030FE4">
        <w:rPr>
          <w:rFonts w:ascii="Arial" w:hAnsi="Arial" w:cs="Arial"/>
          <w:sz w:val="18"/>
          <w:szCs w:val="18"/>
          <w:lang w:val="lt-LT"/>
        </w:rPr>
        <w:t>t</w:t>
      </w:r>
      <w:r w:rsidR="003D2F99" w:rsidRPr="00030FE4">
        <w:rPr>
          <w:rFonts w:ascii="Arial" w:hAnsi="Arial" w:cs="Arial"/>
          <w:sz w:val="18"/>
          <w:szCs w:val="18"/>
          <w:lang w:val="lt-LT"/>
        </w:rPr>
        <w:t>echninį vertinimą (kai jis turi būti);</w:t>
      </w:r>
    </w:p>
    <w:p w14:paraId="169FE273" w14:textId="4A100E10"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E83B92" w:rsidRPr="00030FE4">
        <w:rPr>
          <w:rFonts w:ascii="Arial" w:hAnsi="Arial" w:cs="Arial"/>
          <w:sz w:val="18"/>
          <w:szCs w:val="18"/>
          <w:lang w:val="lt-LT"/>
        </w:rPr>
        <w:t>k</w:t>
      </w:r>
      <w:r w:rsidR="003D2F99" w:rsidRPr="00030FE4">
        <w:rPr>
          <w:rFonts w:ascii="Arial" w:hAnsi="Arial" w:cs="Arial"/>
          <w:sz w:val="18"/>
          <w:szCs w:val="18"/>
          <w:lang w:val="lt-LT"/>
        </w:rPr>
        <w:t>itais Sutartyje nurodytais atvejais.</w:t>
      </w:r>
    </w:p>
    <w:p w14:paraId="0EBF0729" w14:textId="77777777" w:rsidR="00C0532C" w:rsidRPr="00030FE4" w:rsidRDefault="00E83B92" w:rsidP="00C018E2">
      <w:pPr>
        <w:pStyle w:val="ListParagraph"/>
      </w:pPr>
      <w:r w:rsidRPr="00030FE4">
        <w:t xml:space="preserve">Atlikęs </w:t>
      </w:r>
      <w:r w:rsidR="00461AA6" w:rsidRPr="00030FE4">
        <w:t>t</w:t>
      </w:r>
      <w:r w:rsidRPr="00030FE4">
        <w:t>echninį vertinimą</w:t>
      </w:r>
      <w:r w:rsidR="00461AA6" w:rsidRPr="00030FE4">
        <w:t>,</w:t>
      </w:r>
      <w:r w:rsidRPr="00030FE4">
        <w:t xml:space="preserve"> </w:t>
      </w:r>
      <w:r w:rsidR="005A5C58" w:rsidRPr="00030FE4">
        <w:t>Užsakovas</w:t>
      </w:r>
      <w:r w:rsidR="00C0532C" w:rsidRPr="00030FE4">
        <w:t xml:space="preserve"> surašo </w:t>
      </w:r>
      <w:r w:rsidR="00461AA6" w:rsidRPr="00030FE4">
        <w:t>t</w:t>
      </w:r>
      <w:r w:rsidRPr="00030FE4">
        <w:t xml:space="preserve">echninio vertinimo aktą </w:t>
      </w:r>
      <w:r w:rsidR="00C0532C" w:rsidRPr="00030FE4">
        <w:t xml:space="preserve">2 vienodą teisinę galią turinčiais egzemplioriais, po vieną egzempliorių – Rangovui ir Užsakovui. </w:t>
      </w:r>
    </w:p>
    <w:p w14:paraId="518257E8" w14:textId="394CD531" w:rsidR="00C0532C" w:rsidRPr="00030FE4" w:rsidRDefault="00C0532C" w:rsidP="00C018E2">
      <w:pPr>
        <w:pStyle w:val="ListParagraph"/>
      </w:pPr>
      <w:r w:rsidRPr="00030FE4">
        <w:t>Techninio vertinimo akte nurodytus atliktų Darbų trūkumus Rangovas privalo pašalinti per akte nurodytus terminus. Ištaisytus trūkumus Užsakovas patikrina ne vėliau kaip per 5 darbo dienas nuo atitinkamo Rangovo pranešimo gavimo.</w:t>
      </w:r>
    </w:p>
    <w:p w14:paraId="539B8EF8" w14:textId="77777777" w:rsidR="003B4A07" w:rsidRPr="00030FE4" w:rsidRDefault="003B4A07" w:rsidP="004849AA">
      <w:pPr>
        <w:ind w:left="360" w:firstLine="0"/>
        <w:rPr>
          <w:rFonts w:ascii="Arial" w:hAnsi="Arial" w:cs="Arial"/>
          <w:lang w:val="lt-LT"/>
        </w:rPr>
      </w:pPr>
    </w:p>
    <w:p w14:paraId="107338F9" w14:textId="77777777" w:rsidR="00D6623B" w:rsidRPr="00030FE4" w:rsidRDefault="00D6623B" w:rsidP="007F51D0">
      <w:pPr>
        <w:pStyle w:val="Heading2"/>
      </w:pPr>
      <w:bookmarkStart w:id="267" w:name="_Toc445993021"/>
      <w:bookmarkStart w:id="268" w:name="_Toc445998160"/>
      <w:bookmarkStart w:id="269" w:name="_Toc446069265"/>
      <w:bookmarkStart w:id="270" w:name="_Toc75873543"/>
      <w:bookmarkStart w:id="271" w:name="_Toc106541726"/>
      <w:bookmarkEnd w:id="267"/>
      <w:bookmarkEnd w:id="268"/>
      <w:bookmarkEnd w:id="269"/>
      <w:r w:rsidRPr="00030FE4">
        <w:t>Bandomoji eksploatacija</w:t>
      </w:r>
      <w:bookmarkEnd w:id="270"/>
      <w:bookmarkEnd w:id="271"/>
    </w:p>
    <w:p w14:paraId="2F5D6C32" w14:textId="77777777" w:rsidR="00911377" w:rsidRPr="00030FE4" w:rsidRDefault="002B4DED" w:rsidP="00C018E2">
      <w:pPr>
        <w:pStyle w:val="ListParagraph"/>
      </w:pPr>
      <w:r w:rsidRPr="00030FE4">
        <w:t>Darbų ar jų dalies</w:t>
      </w:r>
      <w:r w:rsidR="001B0D4F" w:rsidRPr="00030FE4">
        <w:t xml:space="preserve"> </w:t>
      </w:r>
      <w:r w:rsidR="000D77E5" w:rsidRPr="00030FE4">
        <w:t>(</w:t>
      </w:r>
      <w:r w:rsidR="00DA6A41" w:rsidRPr="00030FE4">
        <w:t>Įrenginio (-</w:t>
      </w:r>
      <w:proofErr w:type="spellStart"/>
      <w:r w:rsidR="00DA6A41" w:rsidRPr="00030FE4">
        <w:t>ių</w:t>
      </w:r>
      <w:proofErr w:type="spellEnd"/>
      <w:r w:rsidR="00DA6A41" w:rsidRPr="00030FE4">
        <w:t xml:space="preserve">) </w:t>
      </w:r>
      <w:r w:rsidR="005720B8" w:rsidRPr="00030FE4">
        <w:t>ar Objekto</w:t>
      </w:r>
      <w:r w:rsidR="000D77E5" w:rsidRPr="00030FE4">
        <w:t>)</w:t>
      </w:r>
      <w:r w:rsidR="005720B8" w:rsidRPr="00030FE4">
        <w:t xml:space="preserve"> </w:t>
      </w:r>
      <w:r w:rsidR="00911377" w:rsidRPr="00030FE4">
        <w:t>bandomoji eksploatacija atliekama tais atvejais</w:t>
      </w:r>
      <w:r w:rsidR="00D83DA5" w:rsidRPr="00030FE4">
        <w:t>,</w:t>
      </w:r>
      <w:r w:rsidR="00911377" w:rsidRPr="00030FE4">
        <w:t xml:space="preserve"> kai tai numatyta Sutartyje, Grafike </w:t>
      </w:r>
      <w:r w:rsidR="009F1BCE" w:rsidRPr="00030FE4">
        <w:t>ir (</w:t>
      </w:r>
      <w:r w:rsidR="00911377" w:rsidRPr="00030FE4">
        <w:t>arba</w:t>
      </w:r>
      <w:r w:rsidR="009F1BCE" w:rsidRPr="00030FE4">
        <w:t>)</w:t>
      </w:r>
      <w:r w:rsidR="00911377" w:rsidRPr="00030FE4">
        <w:t xml:space="preserve"> teisės aktuose.</w:t>
      </w:r>
    </w:p>
    <w:p w14:paraId="2E0C756F" w14:textId="6B7C0B0D" w:rsidR="00911377" w:rsidRPr="00030FE4" w:rsidRDefault="00B032F6" w:rsidP="00C018E2">
      <w:pPr>
        <w:pStyle w:val="ListParagraph"/>
      </w:pPr>
      <w:r w:rsidRPr="00030FE4">
        <w:t>Bandomąją</w:t>
      </w:r>
      <w:r w:rsidR="00911377" w:rsidRPr="00030FE4">
        <w:t xml:space="preserve"> eks</w:t>
      </w:r>
      <w:r w:rsidR="006F75ED" w:rsidRPr="00030FE4">
        <w:t>ploatac</w:t>
      </w:r>
      <w:r w:rsidRPr="00030FE4">
        <w:t>iją atlieka</w:t>
      </w:r>
      <w:r w:rsidR="009150F5" w:rsidRPr="00030FE4">
        <w:t xml:space="preserve"> </w:t>
      </w:r>
      <w:r w:rsidR="00D83DA5" w:rsidRPr="00030FE4">
        <w:t xml:space="preserve">Užsakovas </w:t>
      </w:r>
      <w:r w:rsidR="009150F5" w:rsidRPr="00030FE4">
        <w:t>po to, kai</w:t>
      </w:r>
      <w:r w:rsidR="00100E3C" w:rsidRPr="00030FE4">
        <w:t xml:space="preserve"> įvykdomos visos </w:t>
      </w:r>
      <w:r w:rsidR="002B4DED" w:rsidRPr="00030FE4">
        <w:t>Darbų</w:t>
      </w:r>
      <w:r w:rsidR="001B0D4F" w:rsidRPr="00030FE4">
        <w:t xml:space="preserve"> per</w:t>
      </w:r>
      <w:r w:rsidR="00F75AF7" w:rsidRPr="00030FE4">
        <w:t>davimo</w:t>
      </w:r>
      <w:r w:rsidR="00E065F3" w:rsidRPr="00030FE4">
        <w:t xml:space="preserve"> sąlygos</w:t>
      </w:r>
      <w:r w:rsidR="00917611" w:rsidRPr="00030FE4">
        <w:t>,</w:t>
      </w:r>
      <w:r w:rsidR="00E065F3" w:rsidRPr="00030FE4">
        <w:t xml:space="preserve"> nurodytos </w:t>
      </w:r>
      <w:r w:rsidR="00F4027D" w:rsidRPr="00030FE4">
        <w:t>Sutarties ben</w:t>
      </w:r>
      <w:r w:rsidR="00A015B7" w:rsidRPr="00030FE4">
        <w:t>d</w:t>
      </w:r>
      <w:r w:rsidR="00F4027D" w:rsidRPr="00030FE4">
        <w:t>rųjų s</w:t>
      </w:r>
      <w:r w:rsidR="00E065F3" w:rsidRPr="00030FE4">
        <w:t xml:space="preserve">ąlygų </w:t>
      </w:r>
      <w:r w:rsidR="00F4027D" w:rsidRPr="00030FE4">
        <w:t>6</w:t>
      </w:r>
      <w:r w:rsidR="00D031D5" w:rsidRPr="00030FE4">
        <w:t>.3.</w:t>
      </w:r>
      <w:r w:rsidR="00100E3C" w:rsidRPr="00030FE4">
        <w:t>1 punkte (be pačios bandomosios eksploatacijos)</w:t>
      </w:r>
      <w:r w:rsidR="00101B62" w:rsidRPr="00030FE4">
        <w:t xml:space="preserve"> ir Rangovas pateikia raštišką prašymą atlikti bandomąją eksploataciją</w:t>
      </w:r>
      <w:r w:rsidR="00911377" w:rsidRPr="00030FE4">
        <w:t>.</w:t>
      </w:r>
    </w:p>
    <w:p w14:paraId="2F01F0CD" w14:textId="77777777" w:rsidR="00983560" w:rsidRPr="00030FE4" w:rsidRDefault="00D6623B" w:rsidP="00C018E2">
      <w:pPr>
        <w:pStyle w:val="ListParagraph"/>
      </w:pPr>
      <w:r w:rsidRPr="00030FE4">
        <w:t xml:space="preserve">Bandomoji eksploatacija laikoma baigta, kai </w:t>
      </w:r>
      <w:r w:rsidR="001B0D4F" w:rsidRPr="00030FE4">
        <w:t>atlikti Darbai (</w:t>
      </w:r>
      <w:r w:rsidR="00613CFA" w:rsidRPr="00030FE4">
        <w:t>Įrenginys (-</w:t>
      </w:r>
      <w:proofErr w:type="spellStart"/>
      <w:r w:rsidR="00613CFA" w:rsidRPr="00030FE4">
        <w:t>iai</w:t>
      </w:r>
      <w:proofErr w:type="spellEnd"/>
      <w:r w:rsidR="00613CFA" w:rsidRPr="00030FE4">
        <w:t>)</w:t>
      </w:r>
      <w:r w:rsidRPr="00030FE4">
        <w:t xml:space="preserve"> </w:t>
      </w:r>
      <w:r w:rsidR="005720B8" w:rsidRPr="00030FE4">
        <w:t>ar Objektas</w:t>
      </w:r>
      <w:r w:rsidR="001B0D4F" w:rsidRPr="00030FE4">
        <w:t>)</w:t>
      </w:r>
      <w:r w:rsidR="005720B8" w:rsidRPr="00030FE4">
        <w:t xml:space="preserve"> </w:t>
      </w:r>
      <w:r w:rsidRPr="00030FE4">
        <w:t>be pertr</w:t>
      </w:r>
      <w:r w:rsidR="00B2669F" w:rsidRPr="00030FE4">
        <w:t>ūkių</w:t>
      </w:r>
      <w:r w:rsidRPr="00030FE4">
        <w:t xml:space="preserve"> </w:t>
      </w:r>
      <w:r w:rsidR="00861A2D" w:rsidRPr="00030FE4">
        <w:t>eksploatuojam</w:t>
      </w:r>
      <w:r w:rsidR="006259F1" w:rsidRPr="00030FE4">
        <w:t>i</w:t>
      </w:r>
      <w:r w:rsidR="00613CFA" w:rsidRPr="00030FE4">
        <w:t xml:space="preserve"> </w:t>
      </w:r>
      <w:r w:rsidRPr="00030FE4">
        <w:t>teisės aktuose arba Grafike nustatytą terminą (priklausomai nuo to</w:t>
      </w:r>
      <w:r w:rsidR="00663DE2" w:rsidRPr="00030FE4">
        <w:t>,</w:t>
      </w:r>
      <w:r w:rsidRPr="00030FE4">
        <w:t xml:space="preserve"> kuris terminas ilgesnis).</w:t>
      </w:r>
    </w:p>
    <w:p w14:paraId="787FBB44" w14:textId="591606EE" w:rsidR="00D048C0" w:rsidRPr="00030FE4" w:rsidRDefault="00100E3C" w:rsidP="00C018E2">
      <w:pPr>
        <w:pStyle w:val="ListParagraph"/>
      </w:pPr>
      <w:r w:rsidRPr="00030FE4">
        <w:t xml:space="preserve">Pasibaigus </w:t>
      </w:r>
      <w:r w:rsidR="00D048C0" w:rsidRPr="00030FE4">
        <w:t>bandom</w:t>
      </w:r>
      <w:r w:rsidRPr="00030FE4">
        <w:t>a</w:t>
      </w:r>
      <w:r w:rsidR="00D048C0" w:rsidRPr="00030FE4">
        <w:t>j</w:t>
      </w:r>
      <w:r w:rsidRPr="00030FE4">
        <w:t>ai</w:t>
      </w:r>
      <w:r w:rsidR="00D048C0" w:rsidRPr="00030FE4">
        <w:t xml:space="preserve"> eksploatacij</w:t>
      </w:r>
      <w:r w:rsidRPr="00030FE4">
        <w:t>ai</w:t>
      </w:r>
      <w:r w:rsidR="00D048C0" w:rsidRPr="00030FE4">
        <w:t xml:space="preserve">, </w:t>
      </w:r>
      <w:r w:rsidR="00B1493F" w:rsidRPr="00030FE4">
        <w:t>atliktus Darbus (</w:t>
      </w:r>
      <w:r w:rsidR="006C11DE" w:rsidRPr="00030FE4">
        <w:t>išbandytą (-</w:t>
      </w:r>
      <w:proofErr w:type="spellStart"/>
      <w:r w:rsidR="006C11DE" w:rsidRPr="00030FE4">
        <w:t>us</w:t>
      </w:r>
      <w:proofErr w:type="spellEnd"/>
      <w:r w:rsidR="006C11DE" w:rsidRPr="00030FE4">
        <w:t>) Įrenginį (-</w:t>
      </w:r>
      <w:proofErr w:type="spellStart"/>
      <w:r w:rsidR="006C11DE" w:rsidRPr="00030FE4">
        <w:t>ius</w:t>
      </w:r>
      <w:proofErr w:type="spellEnd"/>
      <w:r w:rsidR="006C11DE" w:rsidRPr="00030FE4">
        <w:t xml:space="preserve">) </w:t>
      </w:r>
      <w:r w:rsidR="005720B8" w:rsidRPr="00030FE4">
        <w:t>ar Objektą</w:t>
      </w:r>
      <w:r w:rsidR="00B1493F" w:rsidRPr="00030FE4">
        <w:t>)</w:t>
      </w:r>
      <w:r w:rsidR="005720B8" w:rsidRPr="00030FE4">
        <w:t xml:space="preserve"> </w:t>
      </w:r>
      <w:r w:rsidR="00D048C0" w:rsidRPr="00030FE4">
        <w:t xml:space="preserve">Užsakovas turi teisę eksploatuoti </w:t>
      </w:r>
      <w:r w:rsidR="00ED52CF" w:rsidRPr="00030FE4">
        <w:t xml:space="preserve">toliau </w:t>
      </w:r>
      <w:r w:rsidR="00DD4E29" w:rsidRPr="00030FE4">
        <w:t>(nuolatinė eksploatacija)</w:t>
      </w:r>
      <w:r w:rsidR="00C62E87" w:rsidRPr="00030FE4">
        <w:t>.</w:t>
      </w:r>
    </w:p>
    <w:p w14:paraId="3D14BE70" w14:textId="77777777" w:rsidR="00854CF2" w:rsidRPr="00030FE4" w:rsidRDefault="00854CF2" w:rsidP="00A015B7">
      <w:pPr>
        <w:ind w:left="360" w:firstLine="0"/>
        <w:rPr>
          <w:rFonts w:ascii="Arial" w:hAnsi="Arial" w:cs="Arial"/>
          <w:lang w:val="lt-LT"/>
        </w:rPr>
      </w:pPr>
    </w:p>
    <w:p w14:paraId="574014E4" w14:textId="08717151" w:rsidR="00CD66D6" w:rsidRPr="00030FE4" w:rsidRDefault="00CD66D6" w:rsidP="007F51D0">
      <w:pPr>
        <w:pStyle w:val="Heading2"/>
      </w:pPr>
      <w:bookmarkStart w:id="272" w:name="_Toc75873544"/>
      <w:bookmarkStart w:id="273" w:name="_Toc106541727"/>
      <w:r w:rsidRPr="00030FE4">
        <w:t xml:space="preserve">Darbų </w:t>
      </w:r>
      <w:r w:rsidR="00022F80" w:rsidRPr="00030FE4">
        <w:t>perdavimas</w:t>
      </w:r>
      <w:r w:rsidR="008C26CE" w:rsidRPr="00030FE4">
        <w:t xml:space="preserve"> </w:t>
      </w:r>
      <w:bookmarkEnd w:id="272"/>
      <w:bookmarkEnd w:id="273"/>
    </w:p>
    <w:p w14:paraId="506E4BF7" w14:textId="77777777" w:rsidR="00CD66D6" w:rsidRPr="00030FE4" w:rsidRDefault="00CD66D6" w:rsidP="00C018E2">
      <w:pPr>
        <w:pStyle w:val="ListParagraph"/>
      </w:pPr>
      <w:r w:rsidRPr="00030FE4">
        <w:t>Rangovo atlikti Darbai arba jų dalis</w:t>
      </w:r>
      <w:r w:rsidR="004D7F99" w:rsidRPr="00030FE4">
        <w:t xml:space="preserve"> (</w:t>
      </w:r>
      <w:r w:rsidR="006C11DE" w:rsidRPr="00030FE4">
        <w:t>Įrenginys (-</w:t>
      </w:r>
      <w:proofErr w:type="spellStart"/>
      <w:r w:rsidR="006C11DE" w:rsidRPr="00030FE4">
        <w:t>iai</w:t>
      </w:r>
      <w:proofErr w:type="spellEnd"/>
      <w:r w:rsidR="006C11DE" w:rsidRPr="00030FE4">
        <w:t>)</w:t>
      </w:r>
      <w:r w:rsidRPr="00030FE4">
        <w:t xml:space="preserve"> </w:t>
      </w:r>
      <w:r w:rsidR="005720B8" w:rsidRPr="00030FE4">
        <w:t>arba Objektas</w:t>
      </w:r>
      <w:r w:rsidR="004D7F99" w:rsidRPr="00030FE4">
        <w:t>)</w:t>
      </w:r>
      <w:r w:rsidR="005720B8" w:rsidRPr="00030FE4">
        <w:t xml:space="preserve"> </w:t>
      </w:r>
      <w:r w:rsidRPr="00030FE4">
        <w:t>laikom</w:t>
      </w:r>
      <w:r w:rsidR="009A7DDA" w:rsidRPr="00030FE4">
        <w:t>i</w:t>
      </w:r>
      <w:r w:rsidRPr="00030FE4">
        <w:t xml:space="preserve"> perduota</w:t>
      </w:r>
      <w:r w:rsidR="009A7DDA" w:rsidRPr="00030FE4">
        <w:t>is</w:t>
      </w:r>
      <w:r w:rsidRPr="00030FE4">
        <w:t xml:space="preserve"> Užsakovo eksploatacijai, kai:</w:t>
      </w:r>
    </w:p>
    <w:p w14:paraId="3265141B" w14:textId="2EBFA994" w:rsidR="00D031D5"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103C33" w:rsidRPr="00030FE4">
        <w:rPr>
          <w:rFonts w:ascii="Arial" w:hAnsi="Arial" w:cs="Arial"/>
          <w:sz w:val="18"/>
          <w:szCs w:val="18"/>
          <w:lang w:val="lt-LT"/>
        </w:rPr>
        <w:t>a</w:t>
      </w:r>
      <w:r w:rsidR="00CD66D6" w:rsidRPr="00030FE4">
        <w:rPr>
          <w:rFonts w:ascii="Arial" w:hAnsi="Arial" w:cs="Arial"/>
          <w:sz w:val="18"/>
          <w:szCs w:val="18"/>
          <w:lang w:val="lt-LT"/>
        </w:rPr>
        <w:t>tl</w:t>
      </w:r>
      <w:r w:rsidR="009F7439" w:rsidRPr="00030FE4">
        <w:rPr>
          <w:rFonts w:ascii="Arial" w:hAnsi="Arial" w:cs="Arial"/>
          <w:sz w:val="18"/>
          <w:szCs w:val="18"/>
          <w:lang w:val="lt-LT"/>
        </w:rPr>
        <w:t>ik</w:t>
      </w:r>
      <w:r w:rsidR="009A7DDA" w:rsidRPr="00030FE4">
        <w:rPr>
          <w:rFonts w:ascii="Arial" w:hAnsi="Arial" w:cs="Arial"/>
          <w:sz w:val="18"/>
          <w:szCs w:val="18"/>
          <w:lang w:val="lt-LT"/>
        </w:rPr>
        <w:t>t</w:t>
      </w:r>
      <w:r w:rsidR="009F7439" w:rsidRPr="00030FE4">
        <w:rPr>
          <w:rFonts w:ascii="Arial" w:hAnsi="Arial" w:cs="Arial"/>
          <w:sz w:val="18"/>
          <w:szCs w:val="18"/>
          <w:lang w:val="lt-LT"/>
        </w:rPr>
        <w:t>as</w:t>
      </w:r>
      <w:r w:rsidR="00103C33" w:rsidRPr="00030FE4">
        <w:rPr>
          <w:rFonts w:ascii="Arial" w:hAnsi="Arial" w:cs="Arial"/>
          <w:sz w:val="18"/>
          <w:szCs w:val="18"/>
          <w:lang w:val="lt-LT"/>
        </w:rPr>
        <w:t xml:space="preserve"> </w:t>
      </w:r>
      <w:r w:rsidR="00A0709E" w:rsidRPr="00030FE4">
        <w:rPr>
          <w:rFonts w:ascii="Arial" w:hAnsi="Arial" w:cs="Arial"/>
          <w:sz w:val="18"/>
          <w:szCs w:val="18"/>
          <w:lang w:val="lt-LT"/>
        </w:rPr>
        <w:t>perduodamų</w:t>
      </w:r>
      <w:r w:rsidR="00103C33" w:rsidRPr="00030FE4">
        <w:rPr>
          <w:rFonts w:ascii="Arial" w:hAnsi="Arial" w:cs="Arial"/>
          <w:sz w:val="18"/>
          <w:szCs w:val="18"/>
          <w:lang w:val="lt-LT"/>
        </w:rPr>
        <w:t xml:space="preserve"> Darbų</w:t>
      </w:r>
      <w:r w:rsidR="009F7439" w:rsidRPr="00030FE4">
        <w:rPr>
          <w:rFonts w:ascii="Arial" w:hAnsi="Arial" w:cs="Arial"/>
          <w:sz w:val="18"/>
          <w:szCs w:val="18"/>
          <w:lang w:val="lt-LT"/>
        </w:rPr>
        <w:t xml:space="preserve"> t</w:t>
      </w:r>
      <w:r w:rsidR="00D031D5" w:rsidRPr="00030FE4">
        <w:rPr>
          <w:rFonts w:ascii="Arial" w:hAnsi="Arial" w:cs="Arial"/>
          <w:sz w:val="18"/>
          <w:szCs w:val="18"/>
          <w:lang w:val="lt-LT"/>
        </w:rPr>
        <w:t>echninis vertinimas</w:t>
      </w:r>
      <w:r w:rsidR="00E065F3" w:rsidRPr="00030FE4">
        <w:rPr>
          <w:rFonts w:ascii="Arial" w:hAnsi="Arial" w:cs="Arial"/>
          <w:sz w:val="18"/>
          <w:szCs w:val="18"/>
          <w:lang w:val="lt-LT"/>
        </w:rPr>
        <w:t xml:space="preserve"> (</w:t>
      </w:r>
      <w:r w:rsidR="00A56AC4" w:rsidRPr="00030FE4">
        <w:rPr>
          <w:rFonts w:ascii="Arial" w:hAnsi="Arial" w:cs="Arial"/>
          <w:sz w:val="18"/>
          <w:szCs w:val="18"/>
          <w:lang w:val="lt-LT"/>
        </w:rPr>
        <w:t>Sutarties bendrųjų s</w:t>
      </w:r>
      <w:r w:rsidR="00E065F3" w:rsidRPr="00030FE4">
        <w:rPr>
          <w:rFonts w:ascii="Arial" w:hAnsi="Arial" w:cs="Arial"/>
          <w:sz w:val="18"/>
          <w:szCs w:val="18"/>
          <w:lang w:val="lt-LT"/>
        </w:rPr>
        <w:t xml:space="preserve">ąlygų </w:t>
      </w:r>
      <w:r w:rsidR="00A56AC4" w:rsidRPr="00030FE4">
        <w:rPr>
          <w:rFonts w:ascii="Arial" w:hAnsi="Arial" w:cs="Arial"/>
          <w:sz w:val="18"/>
          <w:szCs w:val="18"/>
          <w:lang w:val="lt-LT"/>
        </w:rPr>
        <w:t>6</w:t>
      </w:r>
      <w:r w:rsidR="00D031D5" w:rsidRPr="00030FE4">
        <w:rPr>
          <w:rFonts w:ascii="Arial" w:hAnsi="Arial" w:cs="Arial"/>
          <w:sz w:val="18"/>
          <w:szCs w:val="18"/>
          <w:lang w:val="lt-LT"/>
        </w:rPr>
        <w:t xml:space="preserve">.1 </w:t>
      </w:r>
      <w:r w:rsidR="00A56AC4" w:rsidRPr="00030FE4">
        <w:rPr>
          <w:rFonts w:ascii="Arial" w:hAnsi="Arial" w:cs="Arial"/>
          <w:sz w:val="18"/>
          <w:szCs w:val="18"/>
          <w:lang w:val="lt-LT"/>
        </w:rPr>
        <w:t>punktas</w:t>
      </w:r>
      <w:r w:rsidR="00D031D5" w:rsidRPr="00030FE4">
        <w:rPr>
          <w:rFonts w:ascii="Arial" w:hAnsi="Arial" w:cs="Arial"/>
          <w:sz w:val="18"/>
          <w:szCs w:val="18"/>
          <w:lang w:val="lt-LT"/>
        </w:rPr>
        <w:t>);</w:t>
      </w:r>
    </w:p>
    <w:p w14:paraId="6AC10D53" w14:textId="264D9C6B"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D66D6" w:rsidRPr="00030FE4">
        <w:rPr>
          <w:rFonts w:ascii="Arial" w:hAnsi="Arial" w:cs="Arial"/>
          <w:sz w:val="18"/>
          <w:szCs w:val="18"/>
          <w:lang w:val="lt-LT"/>
        </w:rPr>
        <w:t>Rangovas ištaiso visus Darbų trūkumus, kurie turi būti ištaisyti iki Darbų eksploatacijos pradžios;</w:t>
      </w:r>
    </w:p>
    <w:p w14:paraId="0B2907DE" w14:textId="2A7ECED6"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c) </w:t>
      </w:r>
      <w:r w:rsidR="00CD66D6" w:rsidRPr="00030FE4">
        <w:rPr>
          <w:rFonts w:ascii="Arial" w:hAnsi="Arial" w:cs="Arial"/>
          <w:sz w:val="18"/>
          <w:szCs w:val="18"/>
          <w:lang w:val="lt-LT"/>
        </w:rPr>
        <w:t>Rangovas sutvarko ir atlaisvina Statybvietės ir patalpų dalį, kurioje buvo atliekami perduodami Darbai (išveda žmones, išveža techniką, įrankius, medžiagas ir kitus jam priklausančius daiktus) ir sudaro sąlygas saugiai Darbų eksploatacijai;</w:t>
      </w:r>
    </w:p>
    <w:p w14:paraId="401F738A" w14:textId="3EB5066F"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CD66D6" w:rsidRPr="00030FE4">
        <w:rPr>
          <w:rFonts w:ascii="Arial" w:hAnsi="Arial" w:cs="Arial"/>
          <w:sz w:val="18"/>
          <w:szCs w:val="18"/>
          <w:lang w:val="lt-LT"/>
        </w:rPr>
        <w:t>Rangovas gauna visus reikiamus valstybės institucijų leidimus, sutikimus ir pritarimus, reikalingus Darbų eksploatavimui;</w:t>
      </w:r>
    </w:p>
    <w:p w14:paraId="11A04F33" w14:textId="2854BB0B"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D66D6" w:rsidRPr="00030FE4">
        <w:rPr>
          <w:rFonts w:ascii="Arial" w:hAnsi="Arial" w:cs="Arial"/>
          <w:sz w:val="18"/>
          <w:szCs w:val="18"/>
          <w:lang w:val="lt-LT"/>
        </w:rPr>
        <w:t xml:space="preserve">Sėkmingai užbaigiama </w:t>
      </w:r>
      <w:r w:rsidR="007D16C3" w:rsidRPr="00030FE4">
        <w:rPr>
          <w:rFonts w:ascii="Arial" w:hAnsi="Arial" w:cs="Arial"/>
          <w:sz w:val="18"/>
          <w:szCs w:val="18"/>
          <w:lang w:val="lt-LT"/>
        </w:rPr>
        <w:t>Įrenginio (-</w:t>
      </w:r>
      <w:proofErr w:type="spellStart"/>
      <w:r w:rsidR="007D16C3" w:rsidRPr="00030FE4">
        <w:rPr>
          <w:rFonts w:ascii="Arial" w:hAnsi="Arial" w:cs="Arial"/>
          <w:sz w:val="18"/>
          <w:szCs w:val="18"/>
          <w:lang w:val="lt-LT"/>
        </w:rPr>
        <w:t>ių</w:t>
      </w:r>
      <w:proofErr w:type="spellEnd"/>
      <w:r w:rsidR="007D16C3" w:rsidRPr="00030FE4">
        <w:rPr>
          <w:rFonts w:ascii="Arial" w:hAnsi="Arial" w:cs="Arial"/>
          <w:sz w:val="18"/>
          <w:szCs w:val="18"/>
          <w:lang w:val="lt-LT"/>
        </w:rPr>
        <w:t xml:space="preserve">) ar </w:t>
      </w:r>
      <w:r w:rsidR="00E065F3" w:rsidRPr="00030FE4">
        <w:rPr>
          <w:rFonts w:ascii="Arial" w:hAnsi="Arial" w:cs="Arial"/>
          <w:sz w:val="18"/>
          <w:szCs w:val="18"/>
          <w:lang w:val="lt-LT"/>
        </w:rPr>
        <w:t xml:space="preserve">Objekto </w:t>
      </w:r>
      <w:r w:rsidR="00CD66D6" w:rsidRPr="00030FE4">
        <w:rPr>
          <w:rFonts w:ascii="Arial" w:hAnsi="Arial" w:cs="Arial"/>
          <w:sz w:val="18"/>
          <w:szCs w:val="18"/>
          <w:lang w:val="lt-LT"/>
        </w:rPr>
        <w:t>bandomoji eksploatacija (jei turi būti atliekama</w:t>
      </w:r>
      <w:r w:rsidR="00E065F3" w:rsidRPr="00030FE4">
        <w:rPr>
          <w:rFonts w:ascii="Arial" w:hAnsi="Arial" w:cs="Arial"/>
          <w:sz w:val="18"/>
          <w:szCs w:val="18"/>
          <w:lang w:val="lt-LT"/>
        </w:rPr>
        <w:t xml:space="preserve"> pagal </w:t>
      </w:r>
      <w:r w:rsidR="00A56AC4" w:rsidRPr="00030FE4">
        <w:rPr>
          <w:rFonts w:ascii="Arial" w:hAnsi="Arial" w:cs="Arial"/>
          <w:sz w:val="18"/>
          <w:szCs w:val="18"/>
          <w:lang w:val="lt-LT"/>
        </w:rPr>
        <w:t>Sutarties bendrųjų s</w:t>
      </w:r>
      <w:r w:rsidR="00E065F3" w:rsidRPr="00030FE4">
        <w:rPr>
          <w:rFonts w:ascii="Arial" w:hAnsi="Arial" w:cs="Arial"/>
          <w:sz w:val="18"/>
          <w:szCs w:val="18"/>
          <w:lang w:val="lt-LT"/>
        </w:rPr>
        <w:t xml:space="preserve">ąlygų </w:t>
      </w:r>
      <w:r w:rsidR="00A56AC4" w:rsidRPr="00030FE4">
        <w:rPr>
          <w:rFonts w:ascii="Arial" w:hAnsi="Arial" w:cs="Arial"/>
          <w:sz w:val="18"/>
          <w:szCs w:val="18"/>
          <w:lang w:val="lt-LT"/>
        </w:rPr>
        <w:t>6</w:t>
      </w:r>
      <w:r w:rsidR="001C18F9" w:rsidRPr="00030FE4">
        <w:rPr>
          <w:rFonts w:ascii="Arial" w:hAnsi="Arial" w:cs="Arial"/>
          <w:sz w:val="18"/>
          <w:szCs w:val="18"/>
          <w:lang w:val="lt-LT"/>
        </w:rPr>
        <w:t xml:space="preserve">.2 </w:t>
      </w:r>
      <w:r w:rsidR="00A56AC4" w:rsidRPr="00030FE4">
        <w:rPr>
          <w:rFonts w:ascii="Arial" w:hAnsi="Arial" w:cs="Arial"/>
          <w:sz w:val="18"/>
          <w:szCs w:val="18"/>
          <w:lang w:val="lt-LT"/>
        </w:rPr>
        <w:t>punktą</w:t>
      </w:r>
      <w:r w:rsidR="00CD66D6" w:rsidRPr="00030FE4">
        <w:rPr>
          <w:rFonts w:ascii="Arial" w:hAnsi="Arial" w:cs="Arial"/>
          <w:sz w:val="18"/>
          <w:szCs w:val="18"/>
          <w:lang w:val="lt-LT"/>
        </w:rPr>
        <w:t>).</w:t>
      </w:r>
    </w:p>
    <w:p w14:paraId="4E0B17BE" w14:textId="6EABD9EF" w:rsidR="00CD66D6" w:rsidRPr="00030FE4" w:rsidRDefault="00CD66D6" w:rsidP="00C018E2">
      <w:pPr>
        <w:pStyle w:val="ListParagraph"/>
      </w:pPr>
      <w:r w:rsidRPr="00030FE4">
        <w:t xml:space="preserve">Užsakovas per 5 darbo dienas nuo visų </w:t>
      </w:r>
      <w:r w:rsidR="004A1EA2" w:rsidRPr="00030FE4">
        <w:t xml:space="preserve">Sutarties bendrųjų sąlygų </w:t>
      </w:r>
      <w:r w:rsidR="006013B9" w:rsidRPr="00030FE4">
        <w:t>6</w:t>
      </w:r>
      <w:r w:rsidR="00D031D5" w:rsidRPr="00030FE4">
        <w:t>.3</w:t>
      </w:r>
      <w:r w:rsidRPr="00030FE4">
        <w:t xml:space="preserve">.1 punkte nurodytų sąlygų įvykdymo Rangovui išduoda Darbų </w:t>
      </w:r>
      <w:r w:rsidR="002D1267" w:rsidRPr="00030FE4">
        <w:t xml:space="preserve">ar jų dalies </w:t>
      </w:r>
      <w:r w:rsidRPr="00030FE4">
        <w:t>perėmimo pažymą, patvirtinančią Darbų perdavimą Užsakovui.</w:t>
      </w:r>
    </w:p>
    <w:p w14:paraId="1A9AA10D" w14:textId="77777777" w:rsidR="00CD66D6" w:rsidRPr="00030FE4" w:rsidRDefault="00CD66D6" w:rsidP="00C018E2">
      <w:pPr>
        <w:pStyle w:val="ListParagraph"/>
      </w:pPr>
      <w:r w:rsidRPr="00030FE4">
        <w:t xml:space="preserve">Jei Darbus ar jų dalį Užsakovas pradeda naudoti iki jų perdavimo (naudojimas </w:t>
      </w:r>
      <w:r w:rsidR="00F62119" w:rsidRPr="00030FE4">
        <w:t xml:space="preserve">pagal šį punktą </w:t>
      </w:r>
      <w:r w:rsidRPr="00030FE4">
        <w:t>suprantamas kaip Darbų nuolatinė eksploatacija, t.</w:t>
      </w:r>
      <w:r w:rsidR="00096C7A" w:rsidRPr="00030FE4">
        <w:t> </w:t>
      </w:r>
      <w:r w:rsidRPr="00030FE4">
        <w:t>y. naudojimu nelaikoma bandomoji eksploatacija), bus laikoma, kad atitinkami Darbai ar jų dalis</w:t>
      </w:r>
      <w:r w:rsidR="000D6E24" w:rsidRPr="00030FE4">
        <w:t xml:space="preserve"> (</w:t>
      </w:r>
      <w:r w:rsidR="00281E03" w:rsidRPr="00030FE4">
        <w:t>Įrenginys (-</w:t>
      </w:r>
      <w:proofErr w:type="spellStart"/>
      <w:r w:rsidR="00281E03" w:rsidRPr="00030FE4">
        <w:t>iai</w:t>
      </w:r>
      <w:proofErr w:type="spellEnd"/>
      <w:r w:rsidR="00281E03" w:rsidRPr="00030FE4">
        <w:t>)</w:t>
      </w:r>
      <w:r w:rsidRPr="00030FE4">
        <w:t xml:space="preserve"> </w:t>
      </w:r>
      <w:r w:rsidR="007923A1" w:rsidRPr="00030FE4">
        <w:t>ar Objektas</w:t>
      </w:r>
      <w:r w:rsidR="000D6E24" w:rsidRPr="00030FE4">
        <w:t>)</w:t>
      </w:r>
      <w:r w:rsidR="007923A1" w:rsidRPr="00030FE4">
        <w:t xml:space="preserve"> </w:t>
      </w:r>
      <w:r w:rsidRPr="00030FE4">
        <w:t xml:space="preserve">Užsakovui yra perduoti nuo Darbų </w:t>
      </w:r>
      <w:r w:rsidR="000D6E24" w:rsidRPr="00030FE4">
        <w:t>ar jų dalies (</w:t>
      </w:r>
      <w:r w:rsidR="00281E03" w:rsidRPr="00030FE4">
        <w:t>Įrenginio (-</w:t>
      </w:r>
      <w:proofErr w:type="spellStart"/>
      <w:r w:rsidR="00281E03" w:rsidRPr="00030FE4">
        <w:t>ių</w:t>
      </w:r>
      <w:proofErr w:type="spellEnd"/>
      <w:r w:rsidR="00281E03" w:rsidRPr="00030FE4">
        <w:t xml:space="preserve">) </w:t>
      </w:r>
      <w:r w:rsidR="007923A1" w:rsidRPr="00030FE4">
        <w:t>ar Objekto</w:t>
      </w:r>
      <w:r w:rsidR="000D6E24" w:rsidRPr="00030FE4">
        <w:t>)</w:t>
      </w:r>
      <w:r w:rsidR="007923A1" w:rsidRPr="00030FE4">
        <w:t xml:space="preserve"> </w:t>
      </w:r>
      <w:r w:rsidR="00281E03" w:rsidRPr="00030FE4">
        <w:t>nuolatin</w:t>
      </w:r>
      <w:r w:rsidR="000D6E24" w:rsidRPr="00030FE4">
        <w:t>io naudojimo (</w:t>
      </w:r>
      <w:r w:rsidR="00281E03" w:rsidRPr="00030FE4">
        <w:t>eksploata</w:t>
      </w:r>
      <w:r w:rsidR="000D6E24" w:rsidRPr="00030FE4">
        <w:t>vimo)</w:t>
      </w:r>
      <w:r w:rsidRPr="00030FE4">
        <w:t xml:space="preserve"> pradžios.</w:t>
      </w:r>
    </w:p>
    <w:p w14:paraId="39213F13" w14:textId="59ACFA44" w:rsidR="00CD66D6" w:rsidRPr="00030FE4" w:rsidRDefault="00CD66D6" w:rsidP="00C018E2">
      <w:pPr>
        <w:pStyle w:val="ListParagraph"/>
      </w:pPr>
      <w:r w:rsidRPr="00030FE4">
        <w:t>Jei iki Darbų perdavimo nustatomi neesminiai Darbų trūkumai (t.</w:t>
      </w:r>
      <w:r w:rsidR="00964887" w:rsidRPr="00030FE4">
        <w:t> </w:t>
      </w:r>
      <w:r w:rsidRPr="00030FE4">
        <w:t>y. Darbų trūkumai netrukdo saugiai naudoti Darbų</w:t>
      </w:r>
      <w:r w:rsidR="00F149E2" w:rsidRPr="00030FE4">
        <w:t xml:space="preserve"> (</w:t>
      </w:r>
      <w:r w:rsidR="0085165D" w:rsidRPr="00030FE4">
        <w:t>Įrenginio (-</w:t>
      </w:r>
      <w:proofErr w:type="spellStart"/>
      <w:r w:rsidR="0085165D" w:rsidRPr="00030FE4">
        <w:t>ių</w:t>
      </w:r>
      <w:proofErr w:type="spellEnd"/>
      <w:r w:rsidR="0085165D" w:rsidRPr="00030FE4">
        <w:t xml:space="preserve">) ar </w:t>
      </w:r>
      <w:r w:rsidR="00A41580" w:rsidRPr="00030FE4">
        <w:t>Objekto</w:t>
      </w:r>
      <w:r w:rsidR="00F149E2" w:rsidRPr="00030FE4">
        <w:t>)</w:t>
      </w:r>
      <w:r w:rsidR="00A41580" w:rsidRPr="00030FE4">
        <w:t xml:space="preserve"> </w:t>
      </w:r>
      <w:r w:rsidRPr="00030FE4">
        <w:t>pagal paskirtį teisės aktų nustatyta tvarka), Užsakovas gali p</w:t>
      </w:r>
      <w:r w:rsidR="00A41580" w:rsidRPr="00030FE4">
        <w:t>erimti</w:t>
      </w:r>
      <w:r w:rsidRPr="00030FE4">
        <w:t xml:space="preserve"> </w:t>
      </w:r>
      <w:r w:rsidR="00F149E2" w:rsidRPr="00030FE4">
        <w:t xml:space="preserve">Darbus </w:t>
      </w:r>
      <w:r w:rsidR="0007132B" w:rsidRPr="00030FE4">
        <w:t xml:space="preserve">su nustatytais </w:t>
      </w:r>
      <w:r w:rsidRPr="00030FE4">
        <w:t>trūkumais, tokiu atveju Rangovas šiuos trūkumus turi pašalinti per Šalių raštiškai suderintus terminus</w:t>
      </w:r>
      <w:r w:rsidR="00C45DA0" w:rsidRPr="00030FE4">
        <w:t xml:space="preserve"> ir su Užsakovo atstovo suderintu laiku</w:t>
      </w:r>
      <w:r w:rsidRPr="00030FE4">
        <w:t>.</w:t>
      </w:r>
    </w:p>
    <w:p w14:paraId="5C09E9A7" w14:textId="77777777" w:rsidR="008638C7" w:rsidRPr="00030FE4" w:rsidRDefault="008638C7" w:rsidP="0012426D">
      <w:pPr>
        <w:ind w:left="360" w:firstLine="0"/>
        <w:rPr>
          <w:rFonts w:ascii="Arial" w:hAnsi="Arial" w:cs="Arial"/>
          <w:lang w:val="lt-LT"/>
        </w:rPr>
      </w:pPr>
    </w:p>
    <w:p w14:paraId="4B7D7D17" w14:textId="77777777" w:rsidR="004B0961" w:rsidRPr="00030FE4" w:rsidRDefault="00A64C2E" w:rsidP="007F51D0">
      <w:pPr>
        <w:pStyle w:val="Heading2"/>
      </w:pPr>
      <w:bookmarkStart w:id="274" w:name="_Toc75873545"/>
      <w:bookmarkStart w:id="275" w:name="_Toc106541728"/>
      <w:r w:rsidRPr="00030FE4">
        <w:t>Darbų u</w:t>
      </w:r>
      <w:r w:rsidR="00CD66D6" w:rsidRPr="00030FE4">
        <w:t>žbaigimas</w:t>
      </w:r>
      <w:bookmarkEnd w:id="274"/>
      <w:bookmarkEnd w:id="275"/>
    </w:p>
    <w:p w14:paraId="26CDD50D" w14:textId="75635AA5" w:rsidR="00C64A50" w:rsidRPr="00030FE4" w:rsidRDefault="00975751" w:rsidP="00C018E2">
      <w:pPr>
        <w:pStyle w:val="ListParagraph"/>
      </w:pPr>
      <w:r w:rsidRPr="00030FE4">
        <w:t>Rangovas bus laikomas užbaigęs visus Darbus ir įvykdęs savo sutartinius įsipareigojimus, kai teisės aktų nustatyta tvarka ir savo lėšomis parengs ir suderins visus statybos užbaigimui reikalingus dokumentus bei organizuos ir atliks statybos užbaigimo procedūras (jei turi būti atliekamos pagal Sutartį), gaus statybos užbaigimo dokumentus (aktą (-</w:t>
      </w:r>
      <w:proofErr w:type="spellStart"/>
      <w:r w:rsidRPr="00030FE4">
        <w:t>us</w:t>
      </w:r>
      <w:proofErr w:type="spellEnd"/>
      <w:r w:rsidRPr="00030FE4">
        <w:t>), deklaraciją (-</w:t>
      </w:r>
      <w:proofErr w:type="spellStart"/>
      <w:r w:rsidRPr="00030FE4">
        <w:t>as</w:t>
      </w:r>
      <w:proofErr w:type="spellEnd"/>
      <w:r w:rsidRPr="00030FE4">
        <w:t>) bei kitus teisės aktuose nustatytus dokumentus ar atliks reikalingus veiksmus</w:t>
      </w:r>
      <w:r w:rsidR="00C94242" w:rsidRPr="00030FE4">
        <w:t>,</w:t>
      </w:r>
      <w:r w:rsidRPr="00030FE4">
        <w:t xml:space="preserve"> su</w:t>
      </w:r>
      <w:r w:rsidR="00C94242" w:rsidRPr="00030FE4">
        <w:t>siju</w:t>
      </w:r>
      <w:r w:rsidRPr="00030FE4">
        <w:t>sius su šių dokumentų gavimu ir patvirtinimu)</w:t>
      </w:r>
      <w:r w:rsidR="004322DF" w:rsidRPr="00030FE4">
        <w:t>,</w:t>
      </w:r>
      <w:r w:rsidRPr="00030FE4">
        <w:t xml:space="preserve"> </w:t>
      </w:r>
      <w:r w:rsidR="00047D7E" w:rsidRPr="00030FE4">
        <w:t xml:space="preserve">ir </w:t>
      </w:r>
      <w:r w:rsidR="004B0961" w:rsidRPr="00030FE4">
        <w:t xml:space="preserve">perduos </w:t>
      </w:r>
      <w:r w:rsidR="00C94242" w:rsidRPr="00030FE4">
        <w:t xml:space="preserve">visą </w:t>
      </w:r>
      <w:r w:rsidR="00FD5F43" w:rsidRPr="00030FE4">
        <w:t>Objektą</w:t>
      </w:r>
      <w:r w:rsidR="001C2102" w:rsidRPr="00030FE4">
        <w:t xml:space="preserve"> Užsakov</w:t>
      </w:r>
      <w:r w:rsidR="00CD66D6" w:rsidRPr="00030FE4">
        <w:t>o</w:t>
      </w:r>
      <w:r w:rsidR="001C2102" w:rsidRPr="00030FE4">
        <w:t xml:space="preserve"> </w:t>
      </w:r>
      <w:r w:rsidR="00FD5F43" w:rsidRPr="00030FE4">
        <w:t xml:space="preserve">nuolatinei </w:t>
      </w:r>
      <w:r w:rsidR="001C2102" w:rsidRPr="00030FE4">
        <w:t>eksploatacijai</w:t>
      </w:r>
      <w:r w:rsidR="003868C0" w:rsidRPr="00030FE4">
        <w:t xml:space="preserve"> (išskyrus trūkumų pašalinimo Darbus, jei Darbai buvo priimti su trūkumais)</w:t>
      </w:r>
      <w:r w:rsidR="004B0961" w:rsidRPr="00030FE4">
        <w:t>.</w:t>
      </w:r>
    </w:p>
    <w:p w14:paraId="2834B63F" w14:textId="1E0E5489" w:rsidR="004B0961" w:rsidRPr="00030FE4" w:rsidRDefault="005E4AF0" w:rsidP="0012426D">
      <w:pPr>
        <w:ind w:left="360" w:firstLine="0"/>
        <w:rPr>
          <w:rFonts w:ascii="Arial" w:hAnsi="Arial" w:cs="Arial"/>
          <w:lang w:val="lt-LT"/>
        </w:rPr>
      </w:pPr>
      <w:r w:rsidRPr="00030FE4">
        <w:rPr>
          <w:rFonts w:ascii="Arial" w:hAnsi="Arial" w:cs="Arial"/>
          <w:lang w:val="lt-LT"/>
        </w:rPr>
        <w:t xml:space="preserve"> </w:t>
      </w:r>
    </w:p>
    <w:p w14:paraId="6D9072CF" w14:textId="7F9954D6" w:rsidR="00C64A50" w:rsidRPr="00030FE4" w:rsidRDefault="00B414D4" w:rsidP="00030FE4">
      <w:pPr>
        <w:pStyle w:val="Heading1"/>
        <w:rPr>
          <w:rFonts w:cs="Arial"/>
        </w:rPr>
      </w:pPr>
      <w:bookmarkStart w:id="276" w:name="_Toc446069270"/>
      <w:bookmarkStart w:id="277" w:name="_Toc438139261"/>
      <w:bookmarkStart w:id="278" w:name="_Toc438139262"/>
      <w:bookmarkStart w:id="279" w:name="_Toc438139264"/>
      <w:bookmarkStart w:id="280" w:name="_Toc438139266"/>
      <w:bookmarkStart w:id="281" w:name="_Toc75873546"/>
      <w:bookmarkStart w:id="282" w:name="_Toc106541729"/>
      <w:bookmarkEnd w:id="276"/>
      <w:bookmarkEnd w:id="277"/>
      <w:bookmarkEnd w:id="278"/>
      <w:bookmarkEnd w:id="279"/>
      <w:bookmarkEnd w:id="280"/>
      <w:r w:rsidRPr="00030FE4">
        <w:rPr>
          <w:rFonts w:cs="Arial"/>
        </w:rPr>
        <w:t>KAINA IR APMOKĖJIMAS</w:t>
      </w:r>
      <w:bookmarkEnd w:id="281"/>
      <w:bookmarkEnd w:id="282"/>
    </w:p>
    <w:p w14:paraId="0324859B" w14:textId="77777777" w:rsidR="00B414D4" w:rsidRPr="00030FE4" w:rsidRDefault="00332C99" w:rsidP="007F51D0">
      <w:pPr>
        <w:pStyle w:val="Heading2"/>
      </w:pPr>
      <w:bookmarkStart w:id="283" w:name="_Toc339801220"/>
      <w:bookmarkStart w:id="284" w:name="_Toc339801563"/>
      <w:bookmarkStart w:id="285" w:name="_Toc339802125"/>
      <w:bookmarkStart w:id="286" w:name="_Toc339802312"/>
      <w:bookmarkStart w:id="287" w:name="_Toc339802533"/>
      <w:bookmarkStart w:id="288" w:name="_Toc75873547"/>
      <w:bookmarkStart w:id="289" w:name="_Toc106541730"/>
      <w:bookmarkStart w:id="290" w:name="_Toc350180076"/>
      <w:bookmarkStart w:id="291" w:name="_Toc339801221"/>
      <w:bookmarkStart w:id="292" w:name="_Toc339801564"/>
      <w:bookmarkStart w:id="293" w:name="_Toc339802126"/>
      <w:bookmarkStart w:id="294" w:name="_Toc339802313"/>
      <w:bookmarkStart w:id="295" w:name="_Toc339802534"/>
      <w:r w:rsidRPr="00030FE4">
        <w:t>Sutarties kaina</w:t>
      </w:r>
      <w:bookmarkEnd w:id="283"/>
      <w:bookmarkEnd w:id="284"/>
      <w:bookmarkEnd w:id="285"/>
      <w:bookmarkEnd w:id="286"/>
      <w:bookmarkEnd w:id="287"/>
      <w:bookmarkEnd w:id="288"/>
      <w:bookmarkEnd w:id="289"/>
    </w:p>
    <w:p w14:paraId="2B26386B" w14:textId="77777777" w:rsidR="00B414D4" w:rsidRPr="00030FE4" w:rsidRDefault="00B414D4" w:rsidP="00C018E2">
      <w:pPr>
        <w:pStyle w:val="ListParagraph"/>
      </w:pPr>
      <w:r w:rsidRPr="00030FE4">
        <w:t>Už visų Sutartyje nurodytų Darbų atlikimą ir užbaigimą Užsakovas Rangovui įsipareigoja sumokėti Sutarties kainą Sutartyje nurodyta tvarka ir terminais</w:t>
      </w:r>
      <w:r w:rsidR="009C1997" w:rsidRPr="00030FE4">
        <w:t xml:space="preserve"> (išskyrus PVM, jei pagal teisės aktų reikalavimus PVM </w:t>
      </w:r>
      <w:r w:rsidR="002E304E" w:rsidRPr="00030FE4">
        <w:t xml:space="preserve">į biudžetą </w:t>
      </w:r>
      <w:r w:rsidR="009C1997" w:rsidRPr="00030FE4">
        <w:t>turi sumokėti Užsakovas)</w:t>
      </w:r>
      <w:r w:rsidRPr="00030FE4">
        <w:t>.</w:t>
      </w:r>
    </w:p>
    <w:p w14:paraId="744F21AF" w14:textId="602BEDCD" w:rsidR="00B414D4" w:rsidRPr="00030FE4" w:rsidRDefault="00B414D4" w:rsidP="00C018E2">
      <w:pPr>
        <w:pStyle w:val="ListParagraph"/>
      </w:pPr>
      <w:r w:rsidRPr="00030FE4">
        <w:t>Sutarties kaina yra fiksuota ir galutinė,</w:t>
      </w:r>
      <w:r w:rsidR="0029236B" w:rsidRPr="00030FE4">
        <w:t xml:space="preserve"> nebent kitaip nurodyta </w:t>
      </w:r>
      <w:r w:rsidR="0097008A">
        <w:t>S</w:t>
      </w:r>
      <w:r w:rsidR="0029236B" w:rsidRPr="00030FE4">
        <w:t>pecialiojoje sutarties dalyje,</w:t>
      </w:r>
      <w:r w:rsidRPr="00030FE4">
        <w:t xml:space="preserve"> į ją įskaičiuotos visos su Darbų atlikimu susijusios tiesioginės bei netiesioginės išlaidos, mokesčiai ir rinkliavos</w:t>
      </w:r>
      <w:r w:rsidR="00B958D6" w:rsidRPr="00030FE4">
        <w:t>,</w:t>
      </w:r>
      <w:r w:rsidRPr="00030FE4">
        <w:t xml:space="preserve"> išskyrus atvejus, kai Sutart</w:t>
      </w:r>
      <w:r w:rsidR="00DC19CC" w:rsidRPr="00030FE4">
        <w:t>yje</w:t>
      </w:r>
      <w:r w:rsidRPr="00030FE4">
        <w:t xml:space="preserve"> aiškiai nurodyta kitaip.</w:t>
      </w:r>
    </w:p>
    <w:p w14:paraId="1ACC2BFD" w14:textId="77777777" w:rsidR="00B414D4" w:rsidRPr="00030FE4" w:rsidRDefault="00B414D4" w:rsidP="00C018E2">
      <w:pPr>
        <w:pStyle w:val="ListParagraph"/>
      </w:pPr>
      <w:r w:rsidRPr="00030FE4">
        <w:t xml:space="preserve">Sutarties kaina gali būti </w:t>
      </w:r>
      <w:r w:rsidR="007F52F3" w:rsidRPr="00030FE4">
        <w:t xml:space="preserve">peržiūrima </w:t>
      </w:r>
      <w:r w:rsidRPr="00030FE4">
        <w:t>ir perskaičiuojama tik Sutartyje numatytais atvejais ir tvarka. Rangovas neturi teisės reikalauti padidinti Sutarties kainą, o Užsakovas neturi teisės reikalauti ją sumažinti, išskyrus atvejus, numatytus Sutartyje.</w:t>
      </w:r>
    </w:p>
    <w:p w14:paraId="25C054AA" w14:textId="28F62A5C" w:rsidR="00B414D4" w:rsidRPr="00030FE4" w:rsidRDefault="00B414D4" w:rsidP="00C018E2">
      <w:pPr>
        <w:pStyle w:val="ListParagraph"/>
      </w:pPr>
      <w:r w:rsidRPr="00030FE4">
        <w:t xml:space="preserve">Už darbus, kuriuos Rangovas atlieka </w:t>
      </w:r>
      <w:r w:rsidR="00136C21" w:rsidRPr="00030FE4">
        <w:t xml:space="preserve">savavališkai </w:t>
      </w:r>
      <w:r w:rsidRPr="00030FE4">
        <w:t>nukrypdamas nuo Sutarties sąlygų, neapmokama.</w:t>
      </w:r>
    </w:p>
    <w:p w14:paraId="06C3E1AB" w14:textId="77777777" w:rsidR="00BD1A71" w:rsidRPr="00032369" w:rsidRDefault="00BD1A71" w:rsidP="0055177D">
      <w:pPr>
        <w:ind w:left="360" w:firstLine="0"/>
        <w:rPr>
          <w:rFonts w:ascii="Arial" w:hAnsi="Arial" w:cs="Arial"/>
          <w:lang w:val="lt-LT"/>
        </w:rPr>
      </w:pPr>
    </w:p>
    <w:p w14:paraId="5E7CC9BC" w14:textId="77777777" w:rsidR="007C5466" w:rsidRPr="00030FE4" w:rsidRDefault="007908C6" w:rsidP="007F51D0">
      <w:pPr>
        <w:pStyle w:val="Heading2"/>
      </w:pPr>
      <w:bookmarkStart w:id="296" w:name="_Toc413760962"/>
      <w:bookmarkStart w:id="297" w:name="_Toc415502776"/>
      <w:bookmarkStart w:id="298" w:name="_Toc413760963"/>
      <w:bookmarkStart w:id="299" w:name="_Toc415502777"/>
      <w:bookmarkStart w:id="300" w:name="_Toc413760964"/>
      <w:bookmarkStart w:id="301" w:name="_Toc415502778"/>
      <w:bookmarkStart w:id="302" w:name="_Toc413760965"/>
      <w:bookmarkStart w:id="303" w:name="_Toc415502779"/>
      <w:bookmarkStart w:id="304" w:name="_Toc413760966"/>
      <w:bookmarkStart w:id="305" w:name="_Toc415502780"/>
      <w:bookmarkStart w:id="306" w:name="_Toc413760967"/>
      <w:bookmarkStart w:id="307" w:name="_Toc415502781"/>
      <w:bookmarkStart w:id="308" w:name="_Toc350872304"/>
      <w:bookmarkStart w:id="309" w:name="_Toc75873548"/>
      <w:bookmarkStart w:id="310" w:name="_Toc106541731"/>
      <w:bookmarkEnd w:id="296"/>
      <w:bookmarkEnd w:id="297"/>
      <w:bookmarkEnd w:id="298"/>
      <w:bookmarkEnd w:id="299"/>
      <w:bookmarkEnd w:id="300"/>
      <w:bookmarkEnd w:id="301"/>
      <w:bookmarkEnd w:id="302"/>
      <w:bookmarkEnd w:id="303"/>
      <w:bookmarkEnd w:id="304"/>
      <w:bookmarkEnd w:id="305"/>
      <w:bookmarkEnd w:id="306"/>
      <w:bookmarkEnd w:id="307"/>
      <w:r w:rsidRPr="00030FE4">
        <w:t xml:space="preserve">Išankstinis </w:t>
      </w:r>
      <w:r w:rsidR="00332C99" w:rsidRPr="00030FE4">
        <w:t>mokėjimas</w:t>
      </w:r>
      <w:bookmarkEnd w:id="308"/>
      <w:bookmarkEnd w:id="309"/>
      <w:bookmarkEnd w:id="310"/>
    </w:p>
    <w:p w14:paraId="7454122D" w14:textId="5E5CC7A7" w:rsidR="00F46822" w:rsidRPr="00030FE4" w:rsidRDefault="001851C2" w:rsidP="00C018E2">
      <w:pPr>
        <w:pStyle w:val="ListParagraph"/>
      </w:pPr>
      <w:r w:rsidRPr="00030FE4">
        <w:t>Rangov</w:t>
      </w:r>
      <w:r w:rsidR="00C9133B" w:rsidRPr="00030FE4">
        <w:t xml:space="preserve">as turi teisę </w:t>
      </w:r>
      <w:r w:rsidR="00005723" w:rsidRPr="00030FE4">
        <w:t>į</w:t>
      </w:r>
      <w:r w:rsidRPr="00030FE4">
        <w:t xml:space="preserve"> </w:t>
      </w:r>
      <w:r w:rsidR="00C9133B" w:rsidRPr="00030FE4">
        <w:t>5</w:t>
      </w:r>
      <w:r w:rsidRPr="00030FE4">
        <w:t xml:space="preserve"> </w:t>
      </w:r>
      <w:r w:rsidR="007C5466" w:rsidRPr="00030FE4">
        <w:t xml:space="preserve">% </w:t>
      </w:r>
      <w:r w:rsidR="008D3E87" w:rsidRPr="00030FE4">
        <w:t xml:space="preserve">pradinės </w:t>
      </w:r>
      <w:r w:rsidR="007C5466" w:rsidRPr="00030FE4">
        <w:t xml:space="preserve">Sutarties kainos </w:t>
      </w:r>
      <w:r w:rsidR="000730DB" w:rsidRPr="00030FE4">
        <w:t xml:space="preserve">(be PVM) </w:t>
      </w:r>
      <w:r w:rsidR="007C5466" w:rsidRPr="00030FE4">
        <w:t>dydžio išankstin</w:t>
      </w:r>
      <w:r w:rsidR="00005723" w:rsidRPr="00030FE4">
        <w:t>į</w:t>
      </w:r>
      <w:r w:rsidR="007C5466" w:rsidRPr="00030FE4">
        <w:t xml:space="preserve"> mokėjim</w:t>
      </w:r>
      <w:r w:rsidR="00005723" w:rsidRPr="00030FE4">
        <w:t>ą</w:t>
      </w:r>
      <w:r w:rsidR="00F46822" w:rsidRPr="00030FE4">
        <w:t>.</w:t>
      </w:r>
      <w:r w:rsidR="00016E5C" w:rsidRPr="00030FE4">
        <w:t xml:space="preserve"> </w:t>
      </w:r>
      <w:r w:rsidR="0088313F" w:rsidRPr="00030FE4">
        <w:t>Išankstinio mokėjimo</w:t>
      </w:r>
      <w:r w:rsidR="00C9133B" w:rsidRPr="00030FE4">
        <w:t xml:space="preserve"> </w:t>
      </w:r>
      <w:r w:rsidR="00016E5C" w:rsidRPr="00030FE4">
        <w:t xml:space="preserve">dydis negali būti keičiamas dėl Sutarties kainos peržiūros ar </w:t>
      </w:r>
      <w:r w:rsidR="00C9133B" w:rsidRPr="00030FE4">
        <w:t>perskaičiavimo</w:t>
      </w:r>
      <w:r w:rsidR="00016E5C" w:rsidRPr="00030FE4">
        <w:t>.</w:t>
      </w:r>
    </w:p>
    <w:p w14:paraId="584A433B" w14:textId="372B2AD6" w:rsidR="007C5466" w:rsidRPr="00030FE4" w:rsidRDefault="0088313F" w:rsidP="00C018E2">
      <w:pPr>
        <w:pStyle w:val="ListParagraph"/>
      </w:pPr>
      <w:r w:rsidRPr="00030FE4">
        <w:t>Išankstinį mokėjimą</w:t>
      </w:r>
      <w:r w:rsidR="007C5466" w:rsidRPr="00030FE4">
        <w:t xml:space="preserve"> Užsakovas </w:t>
      </w:r>
      <w:r w:rsidR="001851C2" w:rsidRPr="00030FE4">
        <w:t xml:space="preserve">sumoka </w:t>
      </w:r>
      <w:r w:rsidR="007C5466" w:rsidRPr="00030FE4">
        <w:t xml:space="preserve">pavedimu į Rangovo banko sąskaitą per 30 dienų nuo </w:t>
      </w:r>
      <w:r w:rsidRPr="00030FE4">
        <w:t>Išankstinio mokėjimo</w:t>
      </w:r>
      <w:r w:rsidR="007C5466" w:rsidRPr="00030FE4">
        <w:t xml:space="preserve"> sąskaitos gavimo.</w:t>
      </w:r>
    </w:p>
    <w:p w14:paraId="34020414" w14:textId="0E5E9451" w:rsidR="007C5466" w:rsidRPr="00030FE4" w:rsidRDefault="007C5466" w:rsidP="00C018E2">
      <w:pPr>
        <w:pStyle w:val="ListParagraph"/>
      </w:pPr>
      <w:r w:rsidRPr="00030FE4">
        <w:t xml:space="preserve">Rangovas </w:t>
      </w:r>
      <w:r w:rsidR="0088313F" w:rsidRPr="00030FE4">
        <w:t>Išankstinio mokėjimo</w:t>
      </w:r>
      <w:r w:rsidR="00005723" w:rsidRPr="00030FE4">
        <w:t xml:space="preserve"> sąskaitą</w:t>
      </w:r>
      <w:r w:rsidR="00016E5C" w:rsidRPr="00030FE4">
        <w:t xml:space="preserve"> </w:t>
      </w:r>
      <w:r w:rsidRPr="00030FE4">
        <w:t>turi pateikti per 30 dienų nuo Sutarties sudarymo dienos</w:t>
      </w:r>
      <w:r w:rsidR="00005723" w:rsidRPr="00030FE4">
        <w:t>.</w:t>
      </w:r>
      <w:r w:rsidRPr="00030FE4">
        <w:t xml:space="preserve"> </w:t>
      </w:r>
      <w:r w:rsidR="00005723" w:rsidRPr="00030FE4">
        <w:t>L</w:t>
      </w:r>
      <w:r w:rsidRPr="00030FE4">
        <w:t xml:space="preserve">aiku nepateikus </w:t>
      </w:r>
      <w:r w:rsidR="0088313F" w:rsidRPr="00030FE4">
        <w:t xml:space="preserve">išankstinio mokėjimo </w:t>
      </w:r>
      <w:r w:rsidRPr="00030FE4">
        <w:t>sąskaitos</w:t>
      </w:r>
      <w:r w:rsidR="00D47397" w:rsidRPr="00030FE4">
        <w:t>,</w:t>
      </w:r>
      <w:r w:rsidRPr="00030FE4">
        <w:t xml:space="preserve"> išankstinis mokėjimas </w:t>
      </w:r>
      <w:r w:rsidR="0088313F" w:rsidRPr="00030FE4">
        <w:t>nemokamas</w:t>
      </w:r>
      <w:r w:rsidRPr="00030FE4">
        <w:t>.</w:t>
      </w:r>
    </w:p>
    <w:p w14:paraId="4C633E58" w14:textId="2E03301D" w:rsidR="007C5466" w:rsidRPr="00030FE4" w:rsidRDefault="0088313F" w:rsidP="00C018E2">
      <w:pPr>
        <w:pStyle w:val="ListParagraph"/>
      </w:pPr>
      <w:r w:rsidRPr="00030FE4">
        <w:t>Išankstiniu mokėjimu</w:t>
      </w:r>
      <w:r w:rsidR="007C5466" w:rsidRPr="00030FE4">
        <w:t xml:space="preserve"> padengiamos pirmosios Rangovui mokėtinos sumos, pagal Rangovo tinkamai išrašytas PVM sąskaitas faktūras. </w:t>
      </w:r>
    </w:p>
    <w:p w14:paraId="3FB8F401" w14:textId="77777777" w:rsidR="00420C74" w:rsidRPr="00030FE4" w:rsidRDefault="00420C74" w:rsidP="00512EBB">
      <w:pPr>
        <w:ind w:left="360" w:firstLine="0"/>
        <w:rPr>
          <w:rFonts w:ascii="Arial" w:hAnsi="Arial" w:cs="Arial"/>
          <w:lang w:val="lt-LT"/>
        </w:rPr>
      </w:pPr>
    </w:p>
    <w:p w14:paraId="165B8FF6" w14:textId="77777777" w:rsidR="00B414D4" w:rsidRPr="00030FE4" w:rsidRDefault="0056063C" w:rsidP="007F51D0">
      <w:pPr>
        <w:pStyle w:val="Heading2"/>
      </w:pPr>
      <w:bookmarkStart w:id="311" w:name="_Toc75873549"/>
      <w:bookmarkStart w:id="312" w:name="_Toc106541732"/>
      <w:bookmarkEnd w:id="290"/>
      <w:r w:rsidRPr="00030FE4">
        <w:t>Apmokėjimas</w:t>
      </w:r>
      <w:bookmarkEnd w:id="311"/>
      <w:bookmarkEnd w:id="312"/>
    </w:p>
    <w:p w14:paraId="2FE21D2F" w14:textId="1A9785A6" w:rsidR="009D2A52" w:rsidRPr="00030FE4" w:rsidRDefault="00D31E44" w:rsidP="00C018E2">
      <w:pPr>
        <w:pStyle w:val="ListParagraph"/>
      </w:pPr>
      <w:r w:rsidRPr="00030FE4">
        <w:t xml:space="preserve">Sutarties kaina bus mokama dalimis pagal </w:t>
      </w:r>
      <w:r w:rsidR="00F653D0" w:rsidRPr="00030FE4">
        <w:t>Darbų</w:t>
      </w:r>
      <w:r w:rsidR="009D0E39" w:rsidRPr="00030FE4">
        <w:t xml:space="preserve"> žiniaraštį</w:t>
      </w:r>
      <w:r w:rsidR="00891111" w:rsidRPr="00030FE4">
        <w:t xml:space="preserve"> po tinkamai pateiktos PVM sąskaitos faktūros</w:t>
      </w:r>
      <w:r w:rsidR="009D0E39" w:rsidRPr="00030FE4">
        <w:t xml:space="preserve"> </w:t>
      </w:r>
      <w:r w:rsidR="00891111" w:rsidRPr="00030FE4">
        <w:t xml:space="preserve">abiem Šalim pasirašius Atliktų darbų aktą, pažymą apie atliktų Darbų vertę (tipinė pažymos forma pridedama kaip Sutarties specialiųjų sąlygų priedas) ir mėnesio ataskaitą (tipinė mėnesinės </w:t>
      </w:r>
      <w:r w:rsidR="00AD7125" w:rsidRPr="00030FE4">
        <w:t>D</w:t>
      </w:r>
      <w:r w:rsidR="00891111" w:rsidRPr="00030FE4">
        <w:t>arbų ataskaitos forma pridedama kaip Sutarties specialiųjų sąlygų priedas). P</w:t>
      </w:r>
      <w:r w:rsidR="009D0E39" w:rsidRPr="00030FE4">
        <w:t xml:space="preserve">agrindas PVM sąskaitai faktūrai išrašyti yra </w:t>
      </w:r>
      <w:r w:rsidR="00E11E32" w:rsidRPr="00030FE4">
        <w:t xml:space="preserve">Šalių pasirašytas </w:t>
      </w:r>
      <w:r w:rsidR="009D0E39" w:rsidRPr="00030FE4">
        <w:t xml:space="preserve">Atliktų darbų aktas </w:t>
      </w:r>
      <w:r w:rsidR="00F653D0" w:rsidRPr="00030FE4">
        <w:t>(</w:t>
      </w:r>
      <w:r w:rsidR="004B07AD" w:rsidRPr="00030FE4">
        <w:t>Sutarties bendrųjų s</w:t>
      </w:r>
      <w:r w:rsidR="00572436" w:rsidRPr="00030FE4">
        <w:t xml:space="preserve">ąlygų </w:t>
      </w:r>
      <w:r w:rsidR="004B07AD" w:rsidRPr="00030FE4">
        <w:t>5</w:t>
      </w:r>
      <w:r w:rsidR="00572436" w:rsidRPr="00030FE4">
        <w:t>.</w:t>
      </w:r>
      <w:r w:rsidR="00F04907" w:rsidRPr="00030FE4">
        <w:t>9</w:t>
      </w:r>
      <w:r w:rsidR="00F653D0" w:rsidRPr="00030FE4">
        <w:t xml:space="preserve"> </w:t>
      </w:r>
      <w:r w:rsidR="004B07AD" w:rsidRPr="00030FE4">
        <w:t>punktas</w:t>
      </w:r>
      <w:r w:rsidR="009D0E39" w:rsidRPr="00030FE4">
        <w:t>), o PVM sąskaitoje faktūroje nurodyta suma turi būti proporc</w:t>
      </w:r>
      <w:r w:rsidR="009D2A52" w:rsidRPr="00030FE4">
        <w:t xml:space="preserve">inga Atliktų darbų </w:t>
      </w:r>
      <w:r w:rsidR="009D2A52" w:rsidRPr="00030FE4">
        <w:lastRenderedPageBreak/>
        <w:t xml:space="preserve">akte </w:t>
      </w:r>
      <w:r w:rsidR="00652E4A" w:rsidRPr="00030FE4">
        <w:t>užfiksuotiems D</w:t>
      </w:r>
      <w:r w:rsidR="00915A6C" w:rsidRPr="00030FE4">
        <w:t>arbų kiekiams</w:t>
      </w:r>
      <w:r w:rsidR="00912021" w:rsidRPr="00030FE4">
        <w:t xml:space="preserve">, išskyrus už faktiškai atliktus inžinerinių tyrinėjimų ir </w:t>
      </w:r>
      <w:r w:rsidR="003E5C93">
        <w:t>P</w:t>
      </w:r>
      <w:r w:rsidR="00912021" w:rsidRPr="00030FE4">
        <w:t xml:space="preserve">rojekto parengimo </w:t>
      </w:r>
      <w:r w:rsidR="004B07AD" w:rsidRPr="00030FE4">
        <w:t>D</w:t>
      </w:r>
      <w:r w:rsidR="00912021" w:rsidRPr="00030FE4">
        <w:t>arbus</w:t>
      </w:r>
      <w:r w:rsidR="00C93B7D" w:rsidRPr="00030FE4">
        <w:t>, už kuriuos apmokama</w:t>
      </w:r>
      <w:r w:rsidR="00AD7125" w:rsidRPr="00030FE4">
        <w:t xml:space="preserve"> Sutarties bendrųjų sąlygų 7.3.</w:t>
      </w:r>
      <w:r w:rsidR="0097008A">
        <w:t>7</w:t>
      </w:r>
      <w:r w:rsidR="00AD7125" w:rsidRPr="00030FE4">
        <w:t xml:space="preserve"> punkte nustatyta tvarka.</w:t>
      </w:r>
    </w:p>
    <w:p w14:paraId="0DC00A9C" w14:textId="52F4F2B6" w:rsidR="000A1E56" w:rsidRPr="00030FE4" w:rsidRDefault="00A4633E" w:rsidP="00C018E2">
      <w:pPr>
        <w:pStyle w:val="ListParagraph"/>
      </w:pPr>
      <w:r w:rsidRPr="00030FE4">
        <w:t xml:space="preserve">Rangovas PVM sąskaitą faktūrą išrašo ir pateikia tik elektroniniu būdu ne vėliau kaip per 2 darbo dienas nuo pagrindo jai išrašyti atsiradimo dienos. Elektroninė sąskaita faktūra ir su mokėjimu susiję dokumentai pateikiami Rangovo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Rangovas gali pateikti per informacinę </w:t>
      </w:r>
      <w:bookmarkStart w:id="313" w:name="_Hlk143181162"/>
      <w:r w:rsidRPr="00030FE4">
        <w:t xml:space="preserve">sistemą „E. sąskaita“ (www.esaskaita.eu) arba per kitą savo pasirinktą informacinę sistemą </w:t>
      </w:r>
      <w:bookmarkEnd w:id="313"/>
      <w:r w:rsidRPr="00030FE4">
        <w:t xml:space="preserve">(pvz.: Rangovas elektroninę sąskaitą faktūrą gali teikti naudodamasis bet kuriuo PEPPOL tinkle registruotu prieigos tašku (angl. „Access </w:t>
      </w:r>
      <w:proofErr w:type="spellStart"/>
      <w:r w:rsidRPr="00030FE4">
        <w:t>Point</w:t>
      </w:r>
      <w:proofErr w:type="spellEnd"/>
      <w:r w:rsidRPr="00030FE4">
        <w:t xml:space="preserve">“) naudojančiu PEPPOL AS4 profilį). Europos elektroninių sąskaitų faktūrų standarto neatitinkančią elektroninę sąskaitą faktūrą Rangovas privalo pateikti, naudodamasis informacinės sistemos „E. sąskaita“ priemonėmis (www.esaskaita.eu). Užsakovas elektronines sąskaitas faktūras priima ir apdoroja naudodamasis informacinės sistemos „E. sąskaita“ priemonėmis, išskyrus Pirkimų įstatyme nustatytus išimtinius atvejus. Elektroninė sąskaita faktūra suprantama kaip sąskaita faktūra, išrašyta, perduota ir gauta tokiu elektroniniu formatu, kuris sudaro galimybę ją apdoroti automatiniu ir elektroniniu būdu. </w:t>
      </w:r>
    </w:p>
    <w:p w14:paraId="784977B7" w14:textId="4CFFC292" w:rsidR="00E7209D" w:rsidRPr="00030FE4" w:rsidRDefault="00E7209D" w:rsidP="00C018E2">
      <w:pPr>
        <w:pStyle w:val="ListParagraph"/>
      </w:pPr>
      <w:r w:rsidRPr="00030FE4">
        <w:t xml:space="preserve">Užsakovas gali priimti Rangovo teikiamą PVM sąskaitą faktūra ir el. paštu: info@litgrid.eu, jei dėl techninių kliūčių </w:t>
      </w:r>
      <w:r w:rsidR="006C7923" w:rsidRPr="00030FE4">
        <w:t xml:space="preserve">sistema „E. sąskaita“ (www.esaskaita.eu) arba per kitą savo pasirinktą informacinę sistemą </w:t>
      </w:r>
      <w:r w:rsidRPr="00030FE4">
        <w:t xml:space="preserve">neveikia </w:t>
      </w:r>
      <w:r w:rsidR="006C7923" w:rsidRPr="00030FE4">
        <w:t>dėl to</w:t>
      </w:r>
      <w:r w:rsidRPr="00030FE4">
        <w:t xml:space="preserve"> nėra galimybės </w:t>
      </w:r>
      <w:r w:rsidR="006C7923" w:rsidRPr="00030FE4">
        <w:t xml:space="preserve">PVM </w:t>
      </w:r>
      <w:r w:rsidRPr="00030FE4">
        <w:t>sąskaitą</w:t>
      </w:r>
      <w:r w:rsidR="006C7923" w:rsidRPr="00030FE4">
        <w:t xml:space="preserve"> faktūrą</w:t>
      </w:r>
      <w:r w:rsidRPr="00030FE4">
        <w:t xml:space="preserve"> pateikti laiku.</w:t>
      </w:r>
    </w:p>
    <w:p w14:paraId="6050C3C5" w14:textId="579F1A47" w:rsidR="005C2B81" w:rsidRPr="00030FE4" w:rsidRDefault="005C2B81" w:rsidP="00C018E2">
      <w:pPr>
        <w:pStyle w:val="ListParagraph"/>
      </w:pPr>
      <w:r w:rsidRPr="00030FE4">
        <w:t>Rangovo išrašomoje PVM sąskaitoje faktūroje turi būti nurodytas šios Sutarties numeris.</w:t>
      </w:r>
    </w:p>
    <w:p w14:paraId="1573343C" w14:textId="1A100B3C" w:rsidR="00574032" w:rsidRPr="00030FE4" w:rsidRDefault="004500FF" w:rsidP="00C018E2">
      <w:pPr>
        <w:pStyle w:val="ListParagraph"/>
      </w:pPr>
      <w:r w:rsidRPr="00030FE4">
        <w:t xml:space="preserve">Tinkamai išrašytą </w:t>
      </w:r>
      <w:r w:rsidR="00875088" w:rsidRPr="00030FE4">
        <w:t xml:space="preserve">ir pateiktą </w:t>
      </w:r>
      <w:r w:rsidRPr="00030FE4">
        <w:t>PVM sąskaitą faktūr</w:t>
      </w:r>
      <w:r w:rsidR="009F41BC" w:rsidRPr="00030FE4">
        <w:t>ą</w:t>
      </w:r>
      <w:r w:rsidR="00FD7260" w:rsidRPr="00030FE4">
        <w:t xml:space="preserve"> (atskaičius sulaikytas sumas</w:t>
      </w:r>
      <w:r w:rsidRPr="00030FE4">
        <w:t xml:space="preserve"> pagal </w:t>
      </w:r>
      <w:r w:rsidR="00774C3A" w:rsidRPr="00030FE4">
        <w:t>Sutarties bendrųjų s</w:t>
      </w:r>
      <w:r w:rsidRPr="00030FE4">
        <w:t xml:space="preserve">ąlygų </w:t>
      </w:r>
      <w:r w:rsidR="00774C3A" w:rsidRPr="00030FE4">
        <w:t>7</w:t>
      </w:r>
      <w:r w:rsidRPr="00030FE4">
        <w:t xml:space="preserve">.4 </w:t>
      </w:r>
      <w:r w:rsidR="00BB2FEE" w:rsidRPr="00030FE4">
        <w:t>punktą</w:t>
      </w:r>
      <w:r w:rsidR="00FD7260" w:rsidRPr="00030FE4">
        <w:t xml:space="preserve">), Užsakovas </w:t>
      </w:r>
      <w:r w:rsidRPr="00030FE4">
        <w:t>ap</w:t>
      </w:r>
      <w:r w:rsidR="00FD7260" w:rsidRPr="00030FE4">
        <w:t>mokės</w:t>
      </w:r>
      <w:r w:rsidR="00574032" w:rsidRPr="00030FE4">
        <w:t xml:space="preserve"> per </w:t>
      </w:r>
      <w:r w:rsidR="00D86BB0" w:rsidRPr="00030FE4">
        <w:t xml:space="preserve">30 </w:t>
      </w:r>
      <w:r w:rsidR="00574032" w:rsidRPr="00030FE4">
        <w:t>dien</w:t>
      </w:r>
      <w:r w:rsidR="00D86BB0" w:rsidRPr="00030FE4">
        <w:t>ų</w:t>
      </w:r>
      <w:r w:rsidR="00574032" w:rsidRPr="00030FE4">
        <w:t xml:space="preserve"> </w:t>
      </w:r>
      <w:r w:rsidR="00965000" w:rsidRPr="00030FE4">
        <w:t xml:space="preserve">nuo </w:t>
      </w:r>
      <w:r w:rsidR="00574032" w:rsidRPr="00030FE4">
        <w:t>jos gavimo dienos.</w:t>
      </w:r>
    </w:p>
    <w:p w14:paraId="503C0157" w14:textId="5860956D" w:rsidR="00582767" w:rsidRPr="00957644" w:rsidRDefault="00DF443A" w:rsidP="00C018E2">
      <w:pPr>
        <w:pStyle w:val="ListParagraph"/>
      </w:pPr>
      <w:r w:rsidRPr="00030FE4">
        <w:t>PVM sąskaitos faktūros, kurių bendra suma viršija 100 000 eurų su PVM, gavus Rangovo prašymą ir esant Užsakovo galimybei, gali būti apmokamos per trumpesnį nei Sutarties bendrųjų sąlygų 7.3.</w:t>
      </w:r>
      <w:r w:rsidR="00464597">
        <w:t>5</w:t>
      </w:r>
      <w:r w:rsidRPr="00030FE4">
        <w:t xml:space="preserve"> punkte nurodytą terminą, pritaikius Užsakovo nustatytą diskontą (nuolaidą). Diskonto (nuolaidos) dydį nustato Užsakovas remdamasis naujausia Lietuvos banko skelbiama pinigų finansų įstaigų paskolų euro zonos ne finansų bendrovėms, kurių pradinis palūkanų normos </w:t>
      </w:r>
      <w:r w:rsidRPr="00957644">
        <w:t>fiksavimo laikotarpis iki 1 metų, naujų susitarimų palūkanų norma, prie kurios pridedama 2 proc. punktų marža, skirta Užsakovo patiriamoms administravimo sąnaudoms padengti.</w:t>
      </w:r>
    </w:p>
    <w:p w14:paraId="2A13AE3B" w14:textId="0CE3129B" w:rsidR="00841D63" w:rsidRPr="00957644" w:rsidRDefault="00841D63" w:rsidP="00C018E2">
      <w:pPr>
        <w:pStyle w:val="ListParagraph"/>
      </w:pPr>
      <w:r w:rsidRPr="00957644">
        <w:t xml:space="preserve">Projektavimo </w:t>
      </w:r>
      <w:r w:rsidR="00774C3A" w:rsidRPr="00957644">
        <w:t>D</w:t>
      </w:r>
      <w:r w:rsidRPr="00957644">
        <w:t xml:space="preserve">arbų kaina už tinkamai atliktus projektavimo </w:t>
      </w:r>
      <w:r w:rsidR="00774C3A" w:rsidRPr="00957644">
        <w:t>D</w:t>
      </w:r>
      <w:r w:rsidRPr="00957644">
        <w:t xml:space="preserve">arbus (už </w:t>
      </w:r>
      <w:r w:rsidR="003E5C93" w:rsidRPr="00957644">
        <w:t>P</w:t>
      </w:r>
      <w:r w:rsidRPr="00957644">
        <w:t>rojektą</w:t>
      </w:r>
      <w:r w:rsidR="004C6A18" w:rsidRPr="00957644">
        <w:t xml:space="preserve"> ir inžinerinius tyrinėjimus</w:t>
      </w:r>
      <w:r w:rsidRPr="00957644">
        <w:t>)  bus mokama žemiau lentelėje nurodytomis dalimis po kiekvieno lentelėje nurodyto etapo užbaigimo:</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536"/>
        <w:gridCol w:w="3402"/>
      </w:tblGrid>
      <w:tr w:rsidR="00841D63" w:rsidRPr="00957644" w14:paraId="12088697"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717BA7B0" w14:textId="77777777" w:rsidR="00841D63" w:rsidRPr="00957644" w:rsidRDefault="00841D63" w:rsidP="001E53CB">
            <w:pPr>
              <w:ind w:left="0" w:firstLine="0"/>
              <w:jc w:val="both"/>
              <w:rPr>
                <w:rFonts w:ascii="Arial" w:hAnsi="Arial" w:cs="Arial"/>
                <w:sz w:val="18"/>
                <w:szCs w:val="18"/>
                <w:lang w:val="lt-LT"/>
              </w:rPr>
            </w:pPr>
            <w:r w:rsidRPr="00957644">
              <w:rPr>
                <w:rFonts w:ascii="Arial" w:hAnsi="Arial" w:cs="Arial"/>
                <w:sz w:val="18"/>
                <w:szCs w:val="18"/>
                <w:lang w:val="lt-LT"/>
              </w:rPr>
              <w:t>Etapai</w:t>
            </w:r>
          </w:p>
        </w:tc>
        <w:tc>
          <w:tcPr>
            <w:tcW w:w="4536" w:type="dxa"/>
            <w:tcBorders>
              <w:top w:val="single" w:sz="4" w:space="0" w:color="auto"/>
              <w:left w:val="single" w:sz="4" w:space="0" w:color="auto"/>
              <w:bottom w:val="single" w:sz="4" w:space="0" w:color="auto"/>
              <w:right w:val="single" w:sz="4" w:space="0" w:color="auto"/>
            </w:tcBorders>
            <w:hideMark/>
          </w:tcPr>
          <w:p w14:paraId="2FDCFD21" w14:textId="77777777" w:rsidR="00841D63" w:rsidRPr="00957644" w:rsidRDefault="00841D63" w:rsidP="001E53CB">
            <w:pPr>
              <w:ind w:left="0" w:firstLine="0"/>
              <w:jc w:val="both"/>
              <w:rPr>
                <w:rFonts w:ascii="Arial" w:hAnsi="Arial" w:cs="Arial"/>
                <w:sz w:val="18"/>
                <w:szCs w:val="18"/>
                <w:lang w:val="lt-LT"/>
              </w:rPr>
            </w:pPr>
            <w:r w:rsidRPr="00957644">
              <w:rPr>
                <w:rFonts w:ascii="Arial" w:hAnsi="Arial" w:cs="Arial"/>
                <w:sz w:val="18"/>
                <w:szCs w:val="18"/>
                <w:lang w:val="lt-LT"/>
              </w:rPr>
              <w:t>Etapų užbaigimo sąlygos:</w:t>
            </w:r>
          </w:p>
        </w:tc>
        <w:tc>
          <w:tcPr>
            <w:tcW w:w="3402" w:type="dxa"/>
            <w:tcBorders>
              <w:top w:val="single" w:sz="4" w:space="0" w:color="auto"/>
              <w:left w:val="single" w:sz="4" w:space="0" w:color="auto"/>
              <w:bottom w:val="single" w:sz="4" w:space="0" w:color="auto"/>
              <w:right w:val="single" w:sz="4" w:space="0" w:color="auto"/>
            </w:tcBorders>
            <w:hideMark/>
          </w:tcPr>
          <w:p w14:paraId="4BE7ADEF" w14:textId="77777777" w:rsidR="00841D63" w:rsidRPr="00957644" w:rsidRDefault="00841D63" w:rsidP="001E53CB">
            <w:pPr>
              <w:ind w:left="0" w:firstLine="0"/>
              <w:jc w:val="both"/>
              <w:rPr>
                <w:rFonts w:ascii="Arial" w:hAnsi="Arial" w:cs="Arial"/>
                <w:sz w:val="18"/>
                <w:szCs w:val="18"/>
                <w:lang w:val="lt-LT"/>
              </w:rPr>
            </w:pPr>
            <w:r w:rsidRPr="00957644">
              <w:rPr>
                <w:rFonts w:ascii="Arial" w:hAnsi="Arial" w:cs="Arial"/>
                <w:sz w:val="18"/>
                <w:szCs w:val="18"/>
                <w:lang w:val="lt-LT"/>
              </w:rPr>
              <w:t>Mokėtina suma</w:t>
            </w:r>
          </w:p>
        </w:tc>
      </w:tr>
      <w:tr w:rsidR="00841D63" w:rsidRPr="00957644" w14:paraId="030201E2"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6C1FFD62" w14:textId="77777777" w:rsidR="00841D63" w:rsidRPr="00957644" w:rsidRDefault="00841D63" w:rsidP="001E53CB">
            <w:pPr>
              <w:ind w:left="0" w:firstLine="0"/>
              <w:jc w:val="both"/>
              <w:rPr>
                <w:rFonts w:ascii="Arial" w:hAnsi="Arial" w:cs="Arial"/>
                <w:sz w:val="18"/>
                <w:szCs w:val="18"/>
                <w:lang w:val="lt-LT"/>
              </w:rPr>
            </w:pPr>
            <w:r w:rsidRPr="00957644">
              <w:rPr>
                <w:rFonts w:ascii="Arial" w:hAnsi="Arial" w:cs="Arial"/>
                <w:sz w:val="18"/>
                <w:szCs w:val="18"/>
                <w:lang w:val="lt-LT"/>
              </w:rPr>
              <w:t>1 etapas</w:t>
            </w:r>
          </w:p>
        </w:tc>
        <w:tc>
          <w:tcPr>
            <w:tcW w:w="4536" w:type="dxa"/>
            <w:tcBorders>
              <w:top w:val="single" w:sz="4" w:space="0" w:color="auto"/>
              <w:left w:val="single" w:sz="4" w:space="0" w:color="auto"/>
              <w:bottom w:val="single" w:sz="4" w:space="0" w:color="auto"/>
              <w:right w:val="single" w:sz="4" w:space="0" w:color="auto"/>
            </w:tcBorders>
            <w:hideMark/>
          </w:tcPr>
          <w:p w14:paraId="22489117" w14:textId="77777777" w:rsidR="00841D63" w:rsidRPr="00957644" w:rsidRDefault="00841D63" w:rsidP="001E53CB">
            <w:pPr>
              <w:ind w:left="0" w:firstLine="0"/>
              <w:jc w:val="both"/>
              <w:rPr>
                <w:rFonts w:ascii="Arial" w:hAnsi="Arial" w:cs="Arial"/>
                <w:sz w:val="18"/>
                <w:szCs w:val="18"/>
                <w:lang w:val="lt-LT"/>
              </w:rPr>
            </w:pPr>
            <w:r w:rsidRPr="00957644">
              <w:rPr>
                <w:rFonts w:ascii="Arial" w:hAnsi="Arial" w:cs="Arial"/>
                <w:sz w:val="18"/>
                <w:szCs w:val="18"/>
                <w:lang w:val="lt-LT"/>
              </w:rPr>
              <w:t>Inžinerinių tyrinėjimo ataskaitų (topografija, geologija ir kt.)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54F2D5D4" w14:textId="59CF7F7F" w:rsidR="00841D63" w:rsidRPr="00957644" w:rsidRDefault="00841D63" w:rsidP="001E53CB">
            <w:pPr>
              <w:ind w:left="0" w:firstLine="0"/>
              <w:jc w:val="both"/>
              <w:rPr>
                <w:rFonts w:ascii="Arial" w:hAnsi="Arial" w:cs="Arial"/>
                <w:sz w:val="18"/>
                <w:szCs w:val="18"/>
                <w:lang w:val="lt-LT"/>
              </w:rPr>
            </w:pPr>
            <w:r w:rsidRPr="00957644">
              <w:rPr>
                <w:rFonts w:ascii="Arial" w:hAnsi="Arial" w:cs="Arial"/>
                <w:sz w:val="18"/>
                <w:szCs w:val="18"/>
                <w:lang w:val="lt-LT"/>
              </w:rPr>
              <w:t xml:space="preserve">10 proc. projektavimo </w:t>
            </w:r>
            <w:r w:rsidR="00774C3A" w:rsidRPr="00957644">
              <w:rPr>
                <w:rFonts w:ascii="Arial" w:hAnsi="Arial" w:cs="Arial"/>
                <w:sz w:val="18"/>
                <w:szCs w:val="18"/>
                <w:lang w:val="lt-LT"/>
              </w:rPr>
              <w:t>D</w:t>
            </w:r>
            <w:r w:rsidRPr="00957644">
              <w:rPr>
                <w:rFonts w:ascii="Arial" w:hAnsi="Arial" w:cs="Arial"/>
                <w:sz w:val="18"/>
                <w:szCs w:val="18"/>
                <w:lang w:val="lt-LT"/>
              </w:rPr>
              <w:t>arbų kainos</w:t>
            </w:r>
          </w:p>
        </w:tc>
      </w:tr>
      <w:tr w:rsidR="003E5C93" w:rsidRPr="00957644" w14:paraId="35317FB4" w14:textId="77777777" w:rsidTr="00A13060">
        <w:tc>
          <w:tcPr>
            <w:tcW w:w="2268" w:type="dxa"/>
            <w:tcBorders>
              <w:top w:val="single" w:sz="4" w:space="0" w:color="auto"/>
              <w:left w:val="single" w:sz="4" w:space="0" w:color="auto"/>
              <w:bottom w:val="single" w:sz="4" w:space="0" w:color="auto"/>
              <w:right w:val="single" w:sz="4" w:space="0" w:color="auto"/>
            </w:tcBorders>
          </w:tcPr>
          <w:p w14:paraId="3124F83A" w14:textId="25272310" w:rsidR="003E5C93" w:rsidRPr="00957644" w:rsidRDefault="0053282B" w:rsidP="001E53CB">
            <w:pPr>
              <w:ind w:left="0" w:firstLine="0"/>
              <w:jc w:val="both"/>
              <w:rPr>
                <w:rFonts w:ascii="Arial" w:hAnsi="Arial" w:cs="Arial"/>
                <w:sz w:val="18"/>
                <w:szCs w:val="18"/>
                <w:lang w:val="lt-LT"/>
              </w:rPr>
            </w:pPr>
            <w:r w:rsidRPr="00957644">
              <w:rPr>
                <w:rFonts w:ascii="Arial" w:hAnsi="Arial" w:cs="Arial"/>
                <w:sz w:val="18"/>
                <w:szCs w:val="18"/>
                <w:lang w:val="lt-LT"/>
              </w:rPr>
              <w:t>2</w:t>
            </w:r>
            <w:r w:rsidR="003E5C93" w:rsidRPr="00957644">
              <w:rPr>
                <w:rFonts w:ascii="Arial" w:hAnsi="Arial" w:cs="Arial"/>
                <w:sz w:val="18"/>
                <w:szCs w:val="18"/>
                <w:lang w:val="lt-LT"/>
              </w:rPr>
              <w:t xml:space="preserve"> etapas</w:t>
            </w:r>
          </w:p>
        </w:tc>
        <w:tc>
          <w:tcPr>
            <w:tcW w:w="4536" w:type="dxa"/>
            <w:tcBorders>
              <w:top w:val="single" w:sz="4" w:space="0" w:color="auto"/>
              <w:left w:val="single" w:sz="4" w:space="0" w:color="auto"/>
              <w:bottom w:val="single" w:sz="4" w:space="0" w:color="auto"/>
              <w:right w:val="single" w:sz="4" w:space="0" w:color="auto"/>
            </w:tcBorders>
          </w:tcPr>
          <w:p w14:paraId="725389BB" w14:textId="3E44956C" w:rsidR="003E5C93" w:rsidRPr="00957644" w:rsidRDefault="003E5C93" w:rsidP="001E53CB">
            <w:pPr>
              <w:ind w:left="0" w:firstLine="0"/>
              <w:jc w:val="both"/>
              <w:rPr>
                <w:rFonts w:ascii="Arial" w:hAnsi="Arial" w:cs="Arial"/>
                <w:sz w:val="18"/>
                <w:szCs w:val="18"/>
                <w:lang w:val="lt-LT"/>
              </w:rPr>
            </w:pPr>
            <w:r w:rsidRPr="00957644">
              <w:rPr>
                <w:rFonts w:ascii="Arial" w:hAnsi="Arial" w:cs="Arial"/>
                <w:sz w:val="18"/>
                <w:szCs w:val="18"/>
                <w:lang w:val="lt-LT"/>
              </w:rPr>
              <w:t xml:space="preserve">Projektinių pasiūlymų ir statybą leidžiančių dokumentų pateikimas Užsakovui ir teritorijų, kuriose taikomos specialiosios žemės naudojimo sąlygos Užsakovo valdomiems inžineriniams tinklams, patikslinimas / įregistravimas / išregistravimas Nekilnojamojo turto registre, pagrindžiančių dokumentų bei duomenų pateikimas </w:t>
            </w:r>
            <w:proofErr w:type="spellStart"/>
            <w:r w:rsidRPr="00957644">
              <w:rPr>
                <w:rFonts w:ascii="Arial" w:hAnsi="Arial" w:cs="Arial"/>
                <w:sz w:val="18"/>
                <w:szCs w:val="18"/>
                <w:lang w:val="lt-LT"/>
              </w:rPr>
              <w:t>shp</w:t>
            </w:r>
            <w:proofErr w:type="spellEnd"/>
            <w:r w:rsidRPr="00957644">
              <w:rPr>
                <w:rFonts w:ascii="Arial" w:hAnsi="Arial" w:cs="Arial"/>
                <w:sz w:val="18"/>
                <w:szCs w:val="18"/>
                <w:lang w:val="lt-LT"/>
              </w:rPr>
              <w:t xml:space="preserve"> formatu (jei taikoma)</w:t>
            </w:r>
          </w:p>
        </w:tc>
        <w:tc>
          <w:tcPr>
            <w:tcW w:w="3402" w:type="dxa"/>
            <w:tcBorders>
              <w:top w:val="single" w:sz="4" w:space="0" w:color="auto"/>
              <w:left w:val="single" w:sz="4" w:space="0" w:color="auto"/>
              <w:bottom w:val="single" w:sz="4" w:space="0" w:color="auto"/>
              <w:right w:val="single" w:sz="4" w:space="0" w:color="auto"/>
            </w:tcBorders>
          </w:tcPr>
          <w:p w14:paraId="09D7C1C6" w14:textId="6ADA949C" w:rsidR="003E5C93" w:rsidRPr="00957644" w:rsidRDefault="0053282B" w:rsidP="001E53CB">
            <w:pPr>
              <w:ind w:left="0" w:firstLine="0"/>
              <w:jc w:val="both"/>
              <w:rPr>
                <w:rFonts w:ascii="Arial" w:hAnsi="Arial" w:cs="Arial"/>
                <w:sz w:val="18"/>
                <w:szCs w:val="18"/>
                <w:lang w:val="lt-LT"/>
              </w:rPr>
            </w:pPr>
            <w:r w:rsidRPr="00957644">
              <w:rPr>
                <w:rFonts w:ascii="Arial" w:hAnsi="Arial" w:cs="Arial"/>
                <w:sz w:val="18"/>
                <w:szCs w:val="18"/>
                <w:lang w:val="lt-LT"/>
              </w:rPr>
              <w:t>20 proc. projektavimo Darbų kainos</w:t>
            </w:r>
          </w:p>
        </w:tc>
      </w:tr>
      <w:tr w:rsidR="0053282B" w:rsidRPr="00957644" w14:paraId="6A1F855C" w14:textId="77777777" w:rsidTr="00A13060">
        <w:tc>
          <w:tcPr>
            <w:tcW w:w="2268" w:type="dxa"/>
            <w:tcBorders>
              <w:top w:val="single" w:sz="4" w:space="0" w:color="auto"/>
              <w:left w:val="single" w:sz="4" w:space="0" w:color="auto"/>
              <w:bottom w:val="single" w:sz="4" w:space="0" w:color="auto"/>
              <w:right w:val="single" w:sz="4" w:space="0" w:color="auto"/>
            </w:tcBorders>
          </w:tcPr>
          <w:p w14:paraId="132CCFA8" w14:textId="1A62A983" w:rsidR="0053282B" w:rsidRPr="00957644" w:rsidRDefault="0053282B" w:rsidP="001E53CB">
            <w:pPr>
              <w:ind w:left="0" w:firstLine="0"/>
              <w:jc w:val="both"/>
              <w:rPr>
                <w:rFonts w:ascii="Arial" w:hAnsi="Arial" w:cs="Arial"/>
                <w:sz w:val="18"/>
                <w:szCs w:val="18"/>
                <w:lang w:val="lt-LT"/>
              </w:rPr>
            </w:pPr>
            <w:r w:rsidRPr="00957644">
              <w:rPr>
                <w:rFonts w:ascii="Arial" w:hAnsi="Arial" w:cs="Arial"/>
                <w:sz w:val="18"/>
                <w:szCs w:val="18"/>
                <w:lang w:val="lt-LT"/>
              </w:rPr>
              <w:t>3 etapas</w:t>
            </w:r>
          </w:p>
        </w:tc>
        <w:tc>
          <w:tcPr>
            <w:tcW w:w="4536" w:type="dxa"/>
            <w:tcBorders>
              <w:top w:val="single" w:sz="4" w:space="0" w:color="auto"/>
              <w:left w:val="single" w:sz="4" w:space="0" w:color="auto"/>
              <w:bottom w:val="single" w:sz="4" w:space="0" w:color="auto"/>
              <w:right w:val="single" w:sz="4" w:space="0" w:color="auto"/>
            </w:tcBorders>
          </w:tcPr>
          <w:p w14:paraId="392708F1" w14:textId="39D468D8" w:rsidR="0053282B" w:rsidRPr="00957644" w:rsidRDefault="0053282B" w:rsidP="001E53CB">
            <w:pPr>
              <w:ind w:left="0" w:firstLine="0"/>
              <w:jc w:val="both"/>
              <w:rPr>
                <w:rFonts w:ascii="Arial" w:hAnsi="Arial" w:cs="Arial"/>
                <w:sz w:val="18"/>
                <w:szCs w:val="18"/>
                <w:lang w:val="lt-LT"/>
              </w:rPr>
            </w:pPr>
            <w:r w:rsidRPr="00957644">
              <w:rPr>
                <w:rFonts w:ascii="Arial" w:hAnsi="Arial" w:cs="Arial"/>
                <w:sz w:val="18"/>
                <w:szCs w:val="18"/>
                <w:lang w:val="lt-LT"/>
              </w:rPr>
              <w:t>Techninio darbo projekto pateikimas pirmam Užsakovo derinimui (pilnos apimties)</w:t>
            </w:r>
          </w:p>
        </w:tc>
        <w:tc>
          <w:tcPr>
            <w:tcW w:w="3402" w:type="dxa"/>
            <w:tcBorders>
              <w:top w:val="single" w:sz="4" w:space="0" w:color="auto"/>
              <w:left w:val="single" w:sz="4" w:space="0" w:color="auto"/>
              <w:bottom w:val="single" w:sz="4" w:space="0" w:color="auto"/>
              <w:right w:val="single" w:sz="4" w:space="0" w:color="auto"/>
            </w:tcBorders>
          </w:tcPr>
          <w:p w14:paraId="298EE623" w14:textId="585ED647" w:rsidR="0053282B" w:rsidRPr="00957644" w:rsidRDefault="0053282B" w:rsidP="001E53CB">
            <w:pPr>
              <w:ind w:left="0" w:firstLine="0"/>
              <w:jc w:val="both"/>
              <w:rPr>
                <w:rFonts w:ascii="Arial" w:hAnsi="Arial" w:cs="Arial"/>
                <w:sz w:val="18"/>
                <w:szCs w:val="18"/>
                <w:lang w:val="lt-LT"/>
              </w:rPr>
            </w:pPr>
            <w:r w:rsidRPr="00957644">
              <w:rPr>
                <w:rFonts w:ascii="Arial" w:hAnsi="Arial" w:cs="Arial"/>
                <w:sz w:val="18"/>
                <w:szCs w:val="18"/>
                <w:lang w:val="lt-LT"/>
              </w:rPr>
              <w:t>50 proc. projektavimo Darbų kainos</w:t>
            </w:r>
          </w:p>
        </w:tc>
      </w:tr>
      <w:tr w:rsidR="00841D63" w:rsidRPr="00030FE4" w14:paraId="2C427593"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0464F914" w14:textId="7E4D7B01" w:rsidR="00841D63" w:rsidRPr="00957644" w:rsidRDefault="0053282B" w:rsidP="001E53CB">
            <w:pPr>
              <w:ind w:left="0" w:firstLine="0"/>
              <w:jc w:val="both"/>
              <w:rPr>
                <w:rFonts w:ascii="Arial" w:hAnsi="Arial" w:cs="Arial"/>
                <w:sz w:val="18"/>
                <w:szCs w:val="18"/>
                <w:lang w:val="lt-LT"/>
              </w:rPr>
            </w:pPr>
            <w:r w:rsidRPr="00957644">
              <w:rPr>
                <w:rFonts w:ascii="Arial" w:hAnsi="Arial" w:cs="Arial"/>
                <w:sz w:val="18"/>
                <w:szCs w:val="18"/>
                <w:lang w:val="lt-LT"/>
              </w:rPr>
              <w:t>4</w:t>
            </w:r>
            <w:r w:rsidR="00841D63" w:rsidRPr="00957644">
              <w:rPr>
                <w:rFonts w:ascii="Arial" w:hAnsi="Arial" w:cs="Arial"/>
                <w:sz w:val="18"/>
                <w:szCs w:val="18"/>
                <w:lang w:val="lt-LT"/>
              </w:rPr>
              <w:t xml:space="preserve"> etapas</w:t>
            </w:r>
          </w:p>
        </w:tc>
        <w:tc>
          <w:tcPr>
            <w:tcW w:w="4536" w:type="dxa"/>
            <w:tcBorders>
              <w:top w:val="single" w:sz="4" w:space="0" w:color="auto"/>
              <w:left w:val="single" w:sz="4" w:space="0" w:color="auto"/>
              <w:bottom w:val="single" w:sz="4" w:space="0" w:color="auto"/>
              <w:right w:val="single" w:sz="4" w:space="0" w:color="auto"/>
            </w:tcBorders>
            <w:hideMark/>
          </w:tcPr>
          <w:p w14:paraId="30B42F9C" w14:textId="7D74C620" w:rsidR="00841D63" w:rsidRPr="00957644" w:rsidRDefault="00841D63" w:rsidP="001E53CB">
            <w:pPr>
              <w:ind w:left="0" w:firstLine="0"/>
              <w:jc w:val="both"/>
              <w:rPr>
                <w:rFonts w:ascii="Arial" w:hAnsi="Arial" w:cs="Arial"/>
                <w:sz w:val="18"/>
                <w:szCs w:val="18"/>
                <w:lang w:val="lt-LT"/>
              </w:rPr>
            </w:pPr>
            <w:r w:rsidRPr="00957644">
              <w:rPr>
                <w:rFonts w:ascii="Arial" w:hAnsi="Arial" w:cs="Arial"/>
                <w:sz w:val="18"/>
                <w:szCs w:val="18"/>
                <w:lang w:val="lt-LT"/>
              </w:rPr>
              <w:t xml:space="preserve">Techninio </w:t>
            </w:r>
            <w:r w:rsidR="003E5C93" w:rsidRPr="00957644">
              <w:rPr>
                <w:rFonts w:ascii="Arial" w:hAnsi="Arial" w:cs="Arial"/>
                <w:sz w:val="18"/>
                <w:szCs w:val="18"/>
                <w:lang w:val="lt-LT"/>
              </w:rPr>
              <w:t xml:space="preserve">darbo </w:t>
            </w:r>
            <w:r w:rsidRPr="00957644">
              <w:rPr>
                <w:rFonts w:ascii="Arial" w:hAnsi="Arial" w:cs="Arial"/>
                <w:sz w:val="18"/>
                <w:szCs w:val="18"/>
                <w:lang w:val="lt-LT"/>
              </w:rPr>
              <w:t>projekto</w:t>
            </w:r>
            <w:r w:rsidR="003E5C93" w:rsidRPr="00957644">
              <w:rPr>
                <w:rFonts w:ascii="Arial" w:hAnsi="Arial" w:cs="Arial"/>
                <w:sz w:val="18"/>
                <w:szCs w:val="18"/>
                <w:lang w:val="lt-LT"/>
              </w:rPr>
              <w:t xml:space="preserve"> </w:t>
            </w:r>
            <w:r w:rsidR="0053282B" w:rsidRPr="00957644">
              <w:rPr>
                <w:rFonts w:ascii="Arial" w:hAnsi="Arial" w:cs="Arial"/>
                <w:sz w:val="18"/>
                <w:szCs w:val="18"/>
                <w:lang w:val="lt-LT"/>
              </w:rPr>
              <w:t>perdavimas</w:t>
            </w:r>
            <w:r w:rsidR="003E5C93" w:rsidRPr="00957644">
              <w:rPr>
                <w:rFonts w:ascii="Arial" w:hAnsi="Arial" w:cs="Arial"/>
                <w:sz w:val="18"/>
                <w:szCs w:val="18"/>
                <w:lang w:val="lt-LT"/>
              </w:rPr>
              <w:t xml:space="preserve"> Užsakovui ir pranešimas apie statybos pradžią</w:t>
            </w:r>
            <w:r w:rsidRPr="00957644">
              <w:rPr>
                <w:rFonts w:ascii="Arial" w:hAnsi="Arial" w:cs="Arial"/>
                <w:sz w:val="18"/>
                <w:szCs w:val="18"/>
                <w:lang w:val="lt-LT"/>
              </w:rPr>
              <w:t xml:space="preserve"> </w:t>
            </w:r>
          </w:p>
        </w:tc>
        <w:tc>
          <w:tcPr>
            <w:tcW w:w="3402" w:type="dxa"/>
            <w:tcBorders>
              <w:top w:val="single" w:sz="4" w:space="0" w:color="auto"/>
              <w:left w:val="single" w:sz="4" w:space="0" w:color="auto"/>
              <w:bottom w:val="single" w:sz="4" w:space="0" w:color="auto"/>
              <w:right w:val="single" w:sz="4" w:space="0" w:color="auto"/>
            </w:tcBorders>
            <w:hideMark/>
          </w:tcPr>
          <w:p w14:paraId="0B93481F" w14:textId="03E1C811" w:rsidR="00841D63" w:rsidRPr="00957644" w:rsidRDefault="0053282B" w:rsidP="001E53CB">
            <w:pPr>
              <w:ind w:left="0" w:firstLine="0"/>
              <w:jc w:val="both"/>
              <w:rPr>
                <w:rFonts w:ascii="Arial" w:hAnsi="Arial" w:cs="Arial"/>
                <w:sz w:val="18"/>
                <w:szCs w:val="18"/>
                <w:lang w:val="lt-LT"/>
              </w:rPr>
            </w:pPr>
            <w:r w:rsidRPr="00957644">
              <w:rPr>
                <w:rFonts w:ascii="Arial" w:hAnsi="Arial" w:cs="Arial"/>
                <w:sz w:val="18"/>
                <w:szCs w:val="18"/>
                <w:lang w:val="lt-LT"/>
              </w:rPr>
              <w:t xml:space="preserve">20 </w:t>
            </w:r>
            <w:r w:rsidR="00841D63" w:rsidRPr="00957644">
              <w:rPr>
                <w:rFonts w:ascii="Arial" w:hAnsi="Arial" w:cs="Arial"/>
                <w:sz w:val="18"/>
                <w:szCs w:val="18"/>
                <w:lang w:val="lt-LT"/>
              </w:rPr>
              <w:t xml:space="preserve">proc. projektavimo </w:t>
            </w:r>
            <w:r w:rsidR="00FE4EA8" w:rsidRPr="00957644">
              <w:rPr>
                <w:rFonts w:ascii="Arial" w:hAnsi="Arial" w:cs="Arial"/>
                <w:sz w:val="18"/>
                <w:szCs w:val="18"/>
                <w:lang w:val="lt-LT"/>
              </w:rPr>
              <w:t>D</w:t>
            </w:r>
            <w:r w:rsidR="00841D63" w:rsidRPr="00957644">
              <w:rPr>
                <w:rFonts w:ascii="Arial" w:hAnsi="Arial" w:cs="Arial"/>
                <w:sz w:val="18"/>
                <w:szCs w:val="18"/>
                <w:lang w:val="lt-LT"/>
              </w:rPr>
              <w:t>arbų kainos</w:t>
            </w:r>
          </w:p>
        </w:tc>
      </w:tr>
    </w:tbl>
    <w:p w14:paraId="7E943CD9" w14:textId="2C791096" w:rsidR="00841D63" w:rsidRPr="00030FE4" w:rsidRDefault="00841D63" w:rsidP="001E53CB">
      <w:pPr>
        <w:ind w:left="0" w:firstLine="0"/>
        <w:jc w:val="both"/>
        <w:rPr>
          <w:rFonts w:ascii="Arial" w:hAnsi="Arial" w:cs="Arial"/>
          <w:sz w:val="18"/>
          <w:szCs w:val="18"/>
          <w:lang w:val="lt-LT"/>
        </w:rPr>
      </w:pPr>
    </w:p>
    <w:p w14:paraId="7FA7A933" w14:textId="77777777" w:rsidR="00C07918" w:rsidRPr="00030FE4" w:rsidRDefault="00762A55" w:rsidP="007F51D0">
      <w:pPr>
        <w:pStyle w:val="Heading2"/>
      </w:pPr>
      <w:bookmarkStart w:id="314" w:name="_Toc438139271"/>
      <w:bookmarkStart w:id="315" w:name="_Toc75873550"/>
      <w:bookmarkStart w:id="316" w:name="_Toc106541733"/>
      <w:bookmarkEnd w:id="314"/>
      <w:r w:rsidRPr="00030FE4">
        <w:t>S</w:t>
      </w:r>
      <w:r w:rsidR="00856BAC" w:rsidRPr="00030FE4">
        <w:t>ulaikymai</w:t>
      </w:r>
      <w:bookmarkEnd w:id="315"/>
      <w:bookmarkEnd w:id="316"/>
    </w:p>
    <w:p w14:paraId="5E130DB3" w14:textId="1BD81D99" w:rsidR="00B414D4" w:rsidRPr="00030FE4" w:rsidRDefault="00B414D4" w:rsidP="00C018E2">
      <w:pPr>
        <w:pStyle w:val="ListParagraph"/>
      </w:pPr>
      <w:r w:rsidRPr="00030FE4">
        <w:t>Užsakovas sulaikys visus tarpinius mokėjimus Rangovui pagal pateiktas PVM sąskaitas faktūras, kurie virš</w:t>
      </w:r>
      <w:r w:rsidR="00D72607" w:rsidRPr="00030FE4">
        <w:t>ys</w:t>
      </w:r>
      <w:r w:rsidRPr="00030FE4">
        <w:t xml:space="preserve"> 90 procentų </w:t>
      </w:r>
      <w:r w:rsidR="00D246AE" w:rsidRPr="00030FE4">
        <w:t xml:space="preserve">pradinės </w:t>
      </w:r>
      <w:r w:rsidRPr="00030FE4">
        <w:t>Sutarties kainos.</w:t>
      </w:r>
      <w:r w:rsidR="00780DBA" w:rsidRPr="00030FE4">
        <w:t xml:space="preserve"> </w:t>
      </w:r>
    </w:p>
    <w:p w14:paraId="1C0175C1" w14:textId="77777777" w:rsidR="00867062" w:rsidRPr="00030FE4" w:rsidRDefault="00C07918" w:rsidP="00C018E2">
      <w:pPr>
        <w:pStyle w:val="ListParagraph"/>
      </w:pPr>
      <w:r w:rsidRPr="00030FE4">
        <w:t>Sulaikyt</w:t>
      </w:r>
      <w:r w:rsidR="00AD75AD" w:rsidRPr="00030FE4">
        <w:t>a</w:t>
      </w:r>
      <w:r w:rsidRPr="00030FE4">
        <w:t xml:space="preserve">s sumas Užsakovas Rangovui sumokės </w:t>
      </w:r>
      <w:r w:rsidR="00B414D4" w:rsidRPr="00030FE4">
        <w:t xml:space="preserve">per </w:t>
      </w:r>
      <w:r w:rsidR="0094202A" w:rsidRPr="00030FE4">
        <w:t>30</w:t>
      </w:r>
      <w:r w:rsidR="00B414D4" w:rsidRPr="00030FE4">
        <w:t xml:space="preserve"> dien</w:t>
      </w:r>
      <w:r w:rsidR="0094202A" w:rsidRPr="00030FE4">
        <w:t>ų</w:t>
      </w:r>
      <w:r w:rsidR="00B414D4" w:rsidRPr="00030FE4">
        <w:t xml:space="preserve"> </w:t>
      </w:r>
      <w:r w:rsidR="006767AB" w:rsidRPr="00030FE4">
        <w:t>po to</w:t>
      </w:r>
      <w:r w:rsidR="009E465D" w:rsidRPr="00030FE4">
        <w:t>, kai</w:t>
      </w:r>
      <w:r w:rsidR="00867062" w:rsidRPr="00030FE4">
        <w:t>:</w:t>
      </w:r>
    </w:p>
    <w:p w14:paraId="7F0F2BE6" w14:textId="5B12E59C"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E465D" w:rsidRPr="00030FE4">
        <w:rPr>
          <w:rFonts w:ascii="Arial" w:hAnsi="Arial" w:cs="Arial"/>
          <w:sz w:val="18"/>
          <w:szCs w:val="18"/>
          <w:lang w:val="lt-LT"/>
        </w:rPr>
        <w:t xml:space="preserve">Rangovas </w:t>
      </w:r>
      <w:r w:rsidR="0082288A" w:rsidRPr="00030FE4">
        <w:rPr>
          <w:rFonts w:ascii="Arial" w:hAnsi="Arial" w:cs="Arial"/>
          <w:sz w:val="18"/>
          <w:szCs w:val="18"/>
          <w:lang w:val="lt-LT"/>
        </w:rPr>
        <w:t xml:space="preserve">atliks, perduos Užsakovui ir užbaigs visus Darbus </w:t>
      </w:r>
      <w:r w:rsidR="009E465D" w:rsidRPr="00030FE4">
        <w:rPr>
          <w:rFonts w:ascii="Arial" w:hAnsi="Arial" w:cs="Arial"/>
          <w:sz w:val="18"/>
          <w:szCs w:val="18"/>
          <w:lang w:val="lt-LT"/>
        </w:rPr>
        <w:t>arba Sutartis bus nutraukta</w:t>
      </w:r>
      <w:r w:rsidR="00796330" w:rsidRPr="00030FE4">
        <w:rPr>
          <w:rFonts w:ascii="Arial" w:hAnsi="Arial" w:cs="Arial"/>
          <w:sz w:val="18"/>
          <w:szCs w:val="18"/>
          <w:lang w:val="lt-LT"/>
        </w:rPr>
        <w:t>;</w:t>
      </w:r>
    </w:p>
    <w:p w14:paraId="04141F01" w14:textId="42E7A7EB"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D2256D" w:rsidRPr="00030FE4">
        <w:rPr>
          <w:rFonts w:ascii="Arial" w:hAnsi="Arial" w:cs="Arial"/>
          <w:sz w:val="18"/>
          <w:szCs w:val="18"/>
          <w:lang w:val="lt-LT"/>
        </w:rPr>
        <w:t xml:space="preserve">pateiks </w:t>
      </w:r>
      <w:r w:rsidR="00B414D4" w:rsidRPr="00030FE4">
        <w:rPr>
          <w:rFonts w:ascii="Arial" w:hAnsi="Arial" w:cs="Arial"/>
          <w:sz w:val="18"/>
          <w:szCs w:val="18"/>
          <w:lang w:val="lt-LT"/>
        </w:rPr>
        <w:t xml:space="preserve">garantinių </w:t>
      </w:r>
      <w:r w:rsidR="00796330" w:rsidRPr="00030FE4">
        <w:rPr>
          <w:rFonts w:ascii="Arial" w:hAnsi="Arial" w:cs="Arial"/>
          <w:sz w:val="18"/>
          <w:szCs w:val="18"/>
          <w:lang w:val="lt-LT"/>
        </w:rPr>
        <w:t>įsipareigojimų užtikrinimą (ji</w:t>
      </w:r>
      <w:r w:rsidR="002B27D4" w:rsidRPr="00030FE4">
        <w:rPr>
          <w:rFonts w:ascii="Arial" w:hAnsi="Arial" w:cs="Arial"/>
          <w:sz w:val="18"/>
          <w:szCs w:val="18"/>
          <w:lang w:val="lt-LT"/>
        </w:rPr>
        <w:t>s</w:t>
      </w:r>
      <w:r w:rsidR="00796330" w:rsidRPr="00030FE4">
        <w:rPr>
          <w:rFonts w:ascii="Arial" w:hAnsi="Arial" w:cs="Arial"/>
          <w:sz w:val="18"/>
          <w:szCs w:val="18"/>
          <w:lang w:val="lt-LT"/>
        </w:rPr>
        <w:t xml:space="preserve"> turi būti teikiamas pagal </w:t>
      </w:r>
      <w:r w:rsidR="001B3473" w:rsidRPr="00030FE4">
        <w:rPr>
          <w:rFonts w:ascii="Arial" w:hAnsi="Arial" w:cs="Arial"/>
          <w:sz w:val="18"/>
          <w:szCs w:val="18"/>
          <w:lang w:val="lt-LT"/>
        </w:rPr>
        <w:t>Sutarties bendrųjų s</w:t>
      </w:r>
      <w:r w:rsidR="00796330" w:rsidRPr="00030FE4">
        <w:rPr>
          <w:rFonts w:ascii="Arial" w:hAnsi="Arial" w:cs="Arial"/>
          <w:sz w:val="18"/>
          <w:szCs w:val="18"/>
          <w:lang w:val="lt-LT"/>
        </w:rPr>
        <w:t xml:space="preserve">ąlygų </w:t>
      </w:r>
      <w:r w:rsidR="001B3473" w:rsidRPr="00030FE4">
        <w:rPr>
          <w:rFonts w:ascii="Arial" w:hAnsi="Arial" w:cs="Arial"/>
          <w:sz w:val="18"/>
          <w:szCs w:val="18"/>
          <w:lang w:val="lt-LT"/>
        </w:rPr>
        <w:t>9</w:t>
      </w:r>
      <w:r w:rsidR="00796330" w:rsidRPr="00030FE4">
        <w:rPr>
          <w:rFonts w:ascii="Arial" w:hAnsi="Arial" w:cs="Arial"/>
          <w:sz w:val="18"/>
          <w:szCs w:val="18"/>
          <w:lang w:val="lt-LT"/>
        </w:rPr>
        <w:t>.</w:t>
      </w:r>
      <w:r w:rsidR="00383970" w:rsidRPr="00030FE4">
        <w:rPr>
          <w:rFonts w:ascii="Arial" w:hAnsi="Arial" w:cs="Arial"/>
          <w:sz w:val="18"/>
          <w:szCs w:val="18"/>
          <w:lang w:val="lt-LT"/>
        </w:rPr>
        <w:t>9</w:t>
      </w:r>
      <w:r w:rsidR="00796330" w:rsidRPr="00030FE4">
        <w:rPr>
          <w:rFonts w:ascii="Arial" w:hAnsi="Arial" w:cs="Arial"/>
          <w:sz w:val="18"/>
          <w:szCs w:val="18"/>
          <w:lang w:val="lt-LT"/>
        </w:rPr>
        <w:t xml:space="preserve"> </w:t>
      </w:r>
      <w:r w:rsidR="001B3473" w:rsidRPr="00030FE4">
        <w:rPr>
          <w:rFonts w:ascii="Arial" w:hAnsi="Arial" w:cs="Arial"/>
          <w:sz w:val="18"/>
          <w:szCs w:val="18"/>
          <w:lang w:val="lt-LT"/>
        </w:rPr>
        <w:t>punktą</w:t>
      </w:r>
      <w:r w:rsidR="00D2256D" w:rsidRPr="00030FE4">
        <w:rPr>
          <w:rFonts w:ascii="Arial" w:hAnsi="Arial" w:cs="Arial"/>
          <w:sz w:val="18"/>
          <w:szCs w:val="18"/>
          <w:lang w:val="lt-LT"/>
        </w:rPr>
        <w:t>)</w:t>
      </w:r>
      <w:r w:rsidR="00796330" w:rsidRPr="00030FE4">
        <w:rPr>
          <w:rFonts w:ascii="Arial" w:hAnsi="Arial" w:cs="Arial"/>
          <w:sz w:val="18"/>
          <w:szCs w:val="18"/>
          <w:lang w:val="lt-LT"/>
        </w:rPr>
        <w:t>;</w:t>
      </w:r>
    </w:p>
    <w:p w14:paraId="12F61400" w14:textId="7CD8A593"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3010B1" w:rsidRPr="00030FE4">
        <w:rPr>
          <w:rFonts w:ascii="Arial" w:hAnsi="Arial" w:cs="Arial"/>
          <w:sz w:val="18"/>
          <w:szCs w:val="18"/>
          <w:lang w:val="lt-LT"/>
        </w:rPr>
        <w:t>pašalins visus</w:t>
      </w:r>
      <w:r w:rsidR="00867062" w:rsidRPr="00030FE4">
        <w:rPr>
          <w:rFonts w:ascii="Arial" w:hAnsi="Arial" w:cs="Arial"/>
          <w:sz w:val="18"/>
          <w:szCs w:val="18"/>
          <w:lang w:val="lt-LT"/>
        </w:rPr>
        <w:t xml:space="preserve"> </w:t>
      </w:r>
      <w:r w:rsidR="0056063C" w:rsidRPr="00030FE4">
        <w:rPr>
          <w:rFonts w:ascii="Arial" w:hAnsi="Arial" w:cs="Arial"/>
          <w:sz w:val="18"/>
          <w:szCs w:val="18"/>
          <w:lang w:val="lt-LT"/>
        </w:rPr>
        <w:t xml:space="preserve">iki Sutarties įvykdymo </w:t>
      </w:r>
      <w:r w:rsidR="00180EE2" w:rsidRPr="00030FE4">
        <w:rPr>
          <w:rFonts w:ascii="Arial" w:hAnsi="Arial" w:cs="Arial"/>
          <w:sz w:val="18"/>
          <w:szCs w:val="18"/>
          <w:lang w:val="lt-LT"/>
        </w:rPr>
        <w:t xml:space="preserve">arba Sutarties nutraukimo </w:t>
      </w:r>
      <w:r w:rsidR="0056063C" w:rsidRPr="00030FE4">
        <w:rPr>
          <w:rFonts w:ascii="Arial" w:hAnsi="Arial" w:cs="Arial"/>
          <w:sz w:val="18"/>
          <w:szCs w:val="18"/>
          <w:lang w:val="lt-LT"/>
        </w:rPr>
        <w:t>nustatytus Darbų trūkumus</w:t>
      </w:r>
      <w:r w:rsidR="001B3473" w:rsidRPr="00030FE4">
        <w:rPr>
          <w:rFonts w:ascii="Arial" w:hAnsi="Arial" w:cs="Arial"/>
          <w:sz w:val="18"/>
          <w:szCs w:val="18"/>
          <w:lang w:val="lt-LT"/>
        </w:rPr>
        <w:t>;</w:t>
      </w:r>
    </w:p>
    <w:p w14:paraId="056A050B" w14:textId="59554F68" w:rsidR="00F84624" w:rsidRPr="00030FE4" w:rsidRDefault="00C9514D" w:rsidP="00C9514D">
      <w:pPr>
        <w:ind w:left="567" w:firstLine="0"/>
        <w:jc w:val="both"/>
        <w:rPr>
          <w:rFonts w:ascii="Arial" w:hAnsi="Arial" w:cs="Arial"/>
          <w:sz w:val="18"/>
          <w:szCs w:val="18"/>
          <w:lang w:val="lt-LT"/>
        </w:rPr>
      </w:pPr>
      <w:r w:rsidRPr="2293654B">
        <w:rPr>
          <w:rFonts w:ascii="Arial" w:hAnsi="Arial" w:cs="Arial"/>
          <w:sz w:val="18"/>
          <w:szCs w:val="18"/>
          <w:lang w:val="lt-LT"/>
        </w:rPr>
        <w:t xml:space="preserve">d) </w:t>
      </w:r>
      <w:r w:rsidR="00F84624" w:rsidRPr="2293654B">
        <w:rPr>
          <w:rFonts w:ascii="Arial" w:hAnsi="Arial" w:cs="Arial"/>
          <w:sz w:val="18"/>
          <w:szCs w:val="18"/>
          <w:lang w:val="lt-LT"/>
        </w:rPr>
        <w:t xml:space="preserve">Įvykdys visas </w:t>
      </w:r>
      <w:r w:rsidR="001B3473" w:rsidRPr="2293654B">
        <w:rPr>
          <w:rFonts w:ascii="Arial" w:hAnsi="Arial" w:cs="Arial"/>
          <w:sz w:val="18"/>
          <w:szCs w:val="18"/>
          <w:lang w:val="lt-LT"/>
        </w:rPr>
        <w:t>Sutarties bendrųjų s</w:t>
      </w:r>
      <w:r w:rsidR="00F84624" w:rsidRPr="2293654B">
        <w:rPr>
          <w:rFonts w:ascii="Arial" w:hAnsi="Arial" w:cs="Arial"/>
          <w:sz w:val="18"/>
          <w:szCs w:val="18"/>
          <w:lang w:val="lt-LT"/>
        </w:rPr>
        <w:t xml:space="preserve">ąlygų </w:t>
      </w:r>
      <w:r w:rsidR="001B3473" w:rsidRPr="2293654B">
        <w:rPr>
          <w:rFonts w:ascii="Arial" w:hAnsi="Arial" w:cs="Arial"/>
          <w:sz w:val="18"/>
          <w:szCs w:val="18"/>
          <w:lang w:val="lt-LT"/>
        </w:rPr>
        <w:t>1</w:t>
      </w:r>
      <w:r w:rsidR="387D3E4A" w:rsidRPr="2293654B">
        <w:rPr>
          <w:rFonts w:ascii="Arial" w:hAnsi="Arial" w:cs="Arial"/>
          <w:sz w:val="18"/>
          <w:szCs w:val="18"/>
          <w:lang w:val="lt-LT"/>
        </w:rPr>
        <w:t>0</w:t>
      </w:r>
      <w:r w:rsidR="00F84624" w:rsidRPr="2293654B">
        <w:rPr>
          <w:rFonts w:ascii="Arial" w:hAnsi="Arial" w:cs="Arial"/>
          <w:sz w:val="18"/>
          <w:szCs w:val="18"/>
          <w:lang w:val="lt-LT"/>
        </w:rPr>
        <w:t>.3.</w:t>
      </w:r>
      <w:r w:rsidR="0A7EBDB1" w:rsidRPr="2293654B">
        <w:rPr>
          <w:rFonts w:ascii="Arial" w:hAnsi="Arial" w:cs="Arial"/>
          <w:sz w:val="18"/>
          <w:szCs w:val="18"/>
          <w:lang w:val="lt-LT"/>
        </w:rPr>
        <w:t>9</w:t>
      </w:r>
      <w:r w:rsidR="00312326" w:rsidRPr="2293654B">
        <w:rPr>
          <w:rFonts w:ascii="Arial" w:hAnsi="Arial" w:cs="Arial"/>
          <w:sz w:val="18"/>
          <w:szCs w:val="18"/>
          <w:lang w:val="lt-LT"/>
        </w:rPr>
        <w:t xml:space="preserve"> </w:t>
      </w:r>
      <w:r w:rsidR="00F84624" w:rsidRPr="2293654B">
        <w:rPr>
          <w:rFonts w:ascii="Arial" w:hAnsi="Arial" w:cs="Arial"/>
          <w:sz w:val="18"/>
          <w:szCs w:val="18"/>
          <w:lang w:val="lt-LT"/>
        </w:rPr>
        <w:t>punkte nurodytas sąlygas (taikoma tik Sutarties nutraukimo atveju).</w:t>
      </w:r>
    </w:p>
    <w:p w14:paraId="70B3A70B" w14:textId="77777777" w:rsidR="001465A3" w:rsidRPr="00032369" w:rsidRDefault="001465A3" w:rsidP="001B3473">
      <w:pPr>
        <w:ind w:left="360" w:firstLine="0"/>
        <w:rPr>
          <w:rFonts w:ascii="Arial" w:hAnsi="Arial" w:cs="Arial"/>
          <w:lang w:val="lt-LT"/>
        </w:rPr>
      </w:pPr>
    </w:p>
    <w:p w14:paraId="4F501D95" w14:textId="77777777" w:rsidR="00B414D4" w:rsidRPr="00030FE4" w:rsidRDefault="00332C99" w:rsidP="007F51D0">
      <w:pPr>
        <w:pStyle w:val="Heading2"/>
      </w:pPr>
      <w:bookmarkStart w:id="317" w:name="_Toc408997459"/>
      <w:bookmarkStart w:id="318" w:name="_Toc409085973"/>
      <w:bookmarkStart w:id="319" w:name="_Toc75873551"/>
      <w:bookmarkStart w:id="320" w:name="_Toc106541734"/>
      <w:bookmarkEnd w:id="317"/>
      <w:bookmarkEnd w:id="318"/>
      <w:r w:rsidRPr="00030FE4">
        <w:lastRenderedPageBreak/>
        <w:t>Kitos apmokėjimo sąlygos</w:t>
      </w:r>
      <w:bookmarkEnd w:id="319"/>
      <w:bookmarkEnd w:id="320"/>
    </w:p>
    <w:p w14:paraId="4F8BCBDF" w14:textId="53601453" w:rsidR="00B414D4" w:rsidRPr="00030FE4" w:rsidRDefault="00B414D4" w:rsidP="00C018E2">
      <w:pPr>
        <w:pStyle w:val="ListParagraph"/>
      </w:pPr>
      <w:r w:rsidRPr="00030FE4">
        <w:t>Užsakovui neatlikus mokėjimo Sutartyje nustatytais terminais, Rangovas turi teisę reikalauti 0,04</w:t>
      </w:r>
      <w:r w:rsidR="00D31002" w:rsidRPr="00030FE4">
        <w:t xml:space="preserve"> </w:t>
      </w:r>
      <w:r w:rsidR="004D751C" w:rsidRPr="00030FE4">
        <w:t>%</w:t>
      </w:r>
      <w:r w:rsidRPr="00030FE4">
        <w:t xml:space="preserve"> dydžio delspinigių nuo laiku nesumokėtos sumos už kiekvieną pavėluotą dieną.</w:t>
      </w:r>
    </w:p>
    <w:p w14:paraId="411915AF" w14:textId="44DCF584" w:rsidR="00B414D4" w:rsidRPr="00030FE4" w:rsidRDefault="00B414D4" w:rsidP="00C018E2">
      <w:pPr>
        <w:pStyle w:val="ListParagraph"/>
      </w:pPr>
      <w:r w:rsidRPr="00030FE4">
        <w:t>Užsakovas savo piniginius reikalavimus</w:t>
      </w:r>
      <w:r w:rsidR="00787961" w:rsidRPr="00030FE4">
        <w:t xml:space="preserve"> (įskaitant, bet neapsiribojant</w:t>
      </w:r>
      <w:r w:rsidR="006D1492" w:rsidRPr="00030FE4">
        <w:t>,</w:t>
      </w:r>
      <w:r w:rsidR="00787961" w:rsidRPr="00030FE4">
        <w:t xml:space="preserve"> baudas, delspinigius ir kt.</w:t>
      </w:r>
      <w:r w:rsidR="00210ADE" w:rsidRPr="00030FE4">
        <w:t xml:space="preserve"> (netesybas)</w:t>
      </w:r>
      <w:r w:rsidR="00787961" w:rsidRPr="00030FE4">
        <w:t>)</w:t>
      </w:r>
      <w:r w:rsidRPr="00030FE4">
        <w:t xml:space="preserve"> turi teisę bet kada vienašališkai įskaityti iš bet kokių Rangovui mokėtinų sumų</w:t>
      </w:r>
      <w:r w:rsidR="00841D63" w:rsidRPr="00030FE4">
        <w:t xml:space="preserve"> pagal bet kurią su Užsakovu sudarytą sutartį</w:t>
      </w:r>
      <w:r w:rsidR="004D751C" w:rsidRPr="00030FE4">
        <w:t>,</w:t>
      </w:r>
      <w:r w:rsidRPr="00030FE4">
        <w:t xml:space="preserve"> apie tai raštiškai informuodamas Rangovą. Jeigu mokėtinų įsipareigojimų valiuta skiriasi, Užsakovas priešpriešiniams reikalavimams įskaityti gali konvertuoti bet kurio įsipareigojimo sumą pagal rinkoje galiojantį valiutos keitimo kursą, naudojamą įprastinėje veikloje.</w:t>
      </w:r>
    </w:p>
    <w:p w14:paraId="53AF98F0" w14:textId="1F10E330" w:rsidR="00432533" w:rsidRPr="00030FE4" w:rsidRDefault="002B1EE7" w:rsidP="00C018E2">
      <w:pPr>
        <w:pStyle w:val="ListParagraph"/>
      </w:pPr>
      <w:r w:rsidRPr="00030FE4">
        <w:t>Visi mokėjimai, kurie turi būti atlikti tarp Šalių pagal Sutartį, bus atliekami bankiniais pavedimais į kitos Šalies banko sąskaitą. Mokėjimai bus laikomi atliktais, kai mokėjimą atliekančios Šalies bankas priims mokėjimo nurodymą.</w:t>
      </w:r>
    </w:p>
    <w:p w14:paraId="5F3304A9" w14:textId="7BCA4EF5" w:rsidR="00174B54" w:rsidRPr="00030FE4" w:rsidRDefault="00174B54" w:rsidP="00174B54">
      <w:pPr>
        <w:ind w:left="360" w:firstLine="0"/>
        <w:rPr>
          <w:rFonts w:ascii="Arial" w:hAnsi="Arial" w:cs="Arial"/>
          <w:lang w:val="lt-LT"/>
        </w:rPr>
      </w:pPr>
    </w:p>
    <w:p w14:paraId="6F3CD5FA" w14:textId="65E86E58" w:rsidR="00432533" w:rsidRPr="00030FE4" w:rsidRDefault="00C0471E" w:rsidP="00030FE4">
      <w:pPr>
        <w:pStyle w:val="Heading1"/>
        <w:rPr>
          <w:rFonts w:cs="Arial"/>
        </w:rPr>
      </w:pPr>
      <w:bookmarkStart w:id="321" w:name="_Toc75873552"/>
      <w:bookmarkStart w:id="322" w:name="_Toc106541735"/>
      <w:bookmarkEnd w:id="291"/>
      <w:bookmarkEnd w:id="292"/>
      <w:bookmarkEnd w:id="293"/>
      <w:bookmarkEnd w:id="294"/>
      <w:bookmarkEnd w:id="295"/>
      <w:r w:rsidRPr="00030FE4">
        <w:rPr>
          <w:rFonts w:cs="Arial"/>
        </w:rPr>
        <w:t>PAKEITIMAI</w:t>
      </w:r>
      <w:bookmarkEnd w:id="321"/>
      <w:bookmarkEnd w:id="322"/>
    </w:p>
    <w:p w14:paraId="1C4D2F32" w14:textId="77777777" w:rsidR="00C0471E" w:rsidRPr="00030FE4" w:rsidRDefault="00332C99" w:rsidP="007F51D0">
      <w:pPr>
        <w:pStyle w:val="Heading2"/>
      </w:pPr>
      <w:bookmarkStart w:id="323" w:name="_Toc75873553"/>
      <w:bookmarkStart w:id="324" w:name="_Toc106541736"/>
      <w:r w:rsidRPr="00030FE4">
        <w:t>Darbų pakeitimai</w:t>
      </w:r>
      <w:bookmarkEnd w:id="323"/>
      <w:bookmarkEnd w:id="324"/>
    </w:p>
    <w:p w14:paraId="5818435D" w14:textId="3C847965" w:rsidR="00665B5D" w:rsidRPr="00030FE4" w:rsidRDefault="00AE1225" w:rsidP="00C018E2">
      <w:pPr>
        <w:pStyle w:val="ListParagraph"/>
      </w:pPr>
      <w:r w:rsidRPr="00030FE4">
        <w:t>B</w:t>
      </w:r>
      <w:r w:rsidR="00C0471E" w:rsidRPr="00030FE4">
        <w:t xml:space="preserve">et kuriuo metu iki Darbų užbaigimo, </w:t>
      </w:r>
      <w:r w:rsidR="00BF32BB" w:rsidRPr="00030FE4">
        <w:t xml:space="preserve">gali </w:t>
      </w:r>
      <w:r w:rsidR="00832146" w:rsidRPr="00030FE4">
        <w:t>būti atliekami Darbų Pakeitimai</w:t>
      </w:r>
      <w:r w:rsidR="00BF32BB" w:rsidRPr="00030FE4">
        <w:t xml:space="preserve"> šiame </w:t>
      </w:r>
      <w:r w:rsidR="000B61C1" w:rsidRPr="00030FE4">
        <w:t xml:space="preserve">Sutarties bendrųjų sąlygų 8.1 punkte </w:t>
      </w:r>
      <w:r w:rsidR="00BF32BB" w:rsidRPr="00030FE4">
        <w:t xml:space="preserve">nurodyta tvarka, </w:t>
      </w:r>
      <w:r w:rsidR="00267AD3" w:rsidRPr="00030FE4">
        <w:t>jei</w:t>
      </w:r>
      <w:r w:rsidR="00B82E89" w:rsidRPr="00030FE4">
        <w:t>gu</w:t>
      </w:r>
      <w:r w:rsidR="00A663F3" w:rsidRPr="00030FE4">
        <w:t>:</w:t>
      </w:r>
    </w:p>
    <w:p w14:paraId="35DD3B73" w14:textId="083CA223" w:rsidR="000764A1"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09304A" w:rsidRPr="00030FE4">
        <w:rPr>
          <w:rFonts w:ascii="Arial" w:hAnsi="Arial" w:cs="Arial"/>
          <w:sz w:val="18"/>
          <w:szCs w:val="18"/>
          <w:lang w:val="lt-LT"/>
        </w:rPr>
        <w:t>r</w:t>
      </w:r>
      <w:r w:rsidR="00402DF7" w:rsidRPr="00030FE4">
        <w:rPr>
          <w:rFonts w:ascii="Arial" w:hAnsi="Arial" w:cs="Arial"/>
          <w:sz w:val="18"/>
          <w:szCs w:val="18"/>
          <w:lang w:val="lt-LT"/>
        </w:rPr>
        <w:t xml:space="preserve">eikalinga atlikti papildomus darbus, kurie </w:t>
      </w:r>
      <w:r w:rsidR="00E808FC" w:rsidRPr="00030FE4">
        <w:rPr>
          <w:rFonts w:ascii="Arial" w:hAnsi="Arial" w:cs="Arial"/>
          <w:sz w:val="18"/>
          <w:szCs w:val="18"/>
          <w:lang w:val="lt-LT"/>
        </w:rPr>
        <w:t>yra susiję su</w:t>
      </w:r>
      <w:r w:rsidR="009F4F86" w:rsidRPr="00030FE4">
        <w:rPr>
          <w:rFonts w:ascii="Arial" w:hAnsi="Arial" w:cs="Arial"/>
          <w:sz w:val="18"/>
          <w:szCs w:val="18"/>
          <w:lang w:val="lt-LT"/>
        </w:rPr>
        <w:t xml:space="preserve"> atliekamais</w:t>
      </w:r>
      <w:r w:rsidR="00E808FC" w:rsidRPr="00030FE4">
        <w:rPr>
          <w:rFonts w:ascii="Arial" w:hAnsi="Arial" w:cs="Arial"/>
          <w:sz w:val="18"/>
          <w:szCs w:val="18"/>
          <w:lang w:val="lt-LT"/>
        </w:rPr>
        <w:t xml:space="preserve"> Darbais, tačiau neįeina</w:t>
      </w:r>
      <w:r w:rsidR="009730D8" w:rsidRPr="00030FE4">
        <w:rPr>
          <w:rFonts w:ascii="Arial" w:hAnsi="Arial" w:cs="Arial"/>
          <w:sz w:val="18"/>
          <w:szCs w:val="18"/>
          <w:lang w:val="lt-LT"/>
        </w:rPr>
        <w:t xml:space="preserve"> į Sutartyje nurodytą Darbų apimtį;</w:t>
      </w:r>
    </w:p>
    <w:p w14:paraId="033E7D81" w14:textId="2C3F5661" w:rsidR="00A663F3"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F430FC" w:rsidRPr="00030FE4">
        <w:rPr>
          <w:rFonts w:ascii="Arial" w:hAnsi="Arial" w:cs="Arial"/>
          <w:sz w:val="18"/>
          <w:szCs w:val="18"/>
          <w:lang w:val="lt-LT"/>
        </w:rPr>
        <w:t>siekiant racionaliai panaudoti Užsakovo lėšas, tikslinga atskirą Darbą, Medžiagas ir</w:t>
      </w:r>
      <w:r w:rsidR="00411340" w:rsidRPr="00030FE4">
        <w:rPr>
          <w:rFonts w:ascii="Arial" w:hAnsi="Arial" w:cs="Arial"/>
          <w:sz w:val="18"/>
          <w:szCs w:val="18"/>
          <w:lang w:val="lt-LT"/>
        </w:rPr>
        <w:t>/ar</w:t>
      </w:r>
      <w:r w:rsidR="00F430FC" w:rsidRPr="00030FE4">
        <w:rPr>
          <w:rFonts w:ascii="Arial" w:hAnsi="Arial" w:cs="Arial"/>
          <w:sz w:val="18"/>
          <w:szCs w:val="18"/>
          <w:lang w:val="lt-LT"/>
        </w:rPr>
        <w:t xml:space="preserve"> Įrenginį keisti kitu darbu, medžiaga ir</w:t>
      </w:r>
      <w:r w:rsidR="00411340" w:rsidRPr="00030FE4">
        <w:rPr>
          <w:rFonts w:ascii="Arial" w:hAnsi="Arial" w:cs="Arial"/>
          <w:sz w:val="18"/>
          <w:szCs w:val="18"/>
          <w:lang w:val="lt-LT"/>
        </w:rPr>
        <w:t>/ar</w:t>
      </w:r>
      <w:r w:rsidR="00F430FC" w:rsidRPr="00030FE4">
        <w:rPr>
          <w:rFonts w:ascii="Arial" w:hAnsi="Arial" w:cs="Arial"/>
          <w:sz w:val="18"/>
          <w:szCs w:val="18"/>
          <w:lang w:val="lt-LT"/>
        </w:rPr>
        <w:t xml:space="preserve"> įrenginiu</w:t>
      </w:r>
      <w:r w:rsidR="00F547B6" w:rsidRPr="00030FE4">
        <w:rPr>
          <w:rFonts w:ascii="Arial" w:hAnsi="Arial" w:cs="Arial"/>
          <w:sz w:val="18"/>
          <w:szCs w:val="18"/>
          <w:lang w:val="lt-LT"/>
        </w:rPr>
        <w:t xml:space="preserve"> arba jų atsisakyti</w:t>
      </w:r>
      <w:r w:rsidR="00811B4F" w:rsidRPr="00030FE4">
        <w:rPr>
          <w:rFonts w:ascii="Arial" w:hAnsi="Arial" w:cs="Arial"/>
          <w:sz w:val="18"/>
          <w:szCs w:val="18"/>
          <w:lang w:val="lt-LT"/>
        </w:rPr>
        <w:t>.</w:t>
      </w:r>
    </w:p>
    <w:p w14:paraId="0F615F5C" w14:textId="77777777" w:rsidR="00C0471E" w:rsidRPr="00030FE4" w:rsidRDefault="00BD3B1D" w:rsidP="00C018E2">
      <w:pPr>
        <w:pStyle w:val="ListParagraph"/>
      </w:pPr>
      <w:r w:rsidRPr="00030FE4">
        <w:t>Pakeitimų atlikimui U</w:t>
      </w:r>
      <w:r w:rsidR="0019013F" w:rsidRPr="00030FE4">
        <w:t>žsakovas suformuluoja t</w:t>
      </w:r>
      <w:r w:rsidRPr="00030FE4">
        <w:t>echninę užduotį</w:t>
      </w:r>
      <w:r w:rsidR="00593F42" w:rsidRPr="00030FE4">
        <w:t xml:space="preserve"> ir pateikia ją Rangovui</w:t>
      </w:r>
      <w:r w:rsidRPr="00030FE4">
        <w:t xml:space="preserve">. </w:t>
      </w:r>
      <w:r w:rsidR="00C0471E" w:rsidRPr="00030FE4">
        <w:t xml:space="preserve">Rangovas per 10 darbo dienų (arba kitą </w:t>
      </w:r>
      <w:r w:rsidR="003A5DBB" w:rsidRPr="00030FE4">
        <w:t xml:space="preserve">Šalių </w:t>
      </w:r>
      <w:r w:rsidR="00C0471E" w:rsidRPr="00030FE4">
        <w:t xml:space="preserve">atstovų raštu suderintą terminą) nuo techninės užduoties </w:t>
      </w:r>
      <w:r w:rsidR="0019013F" w:rsidRPr="00030FE4">
        <w:t>gavimo</w:t>
      </w:r>
      <w:r w:rsidR="00C0471E" w:rsidRPr="00030FE4">
        <w:t xml:space="preserve"> ją įvertina ir parengia</w:t>
      </w:r>
      <w:r w:rsidR="000469BF" w:rsidRPr="00030FE4">
        <w:t xml:space="preserve"> raštišką</w:t>
      </w:r>
      <w:r w:rsidR="00C0471E" w:rsidRPr="00030FE4">
        <w:t xml:space="preserve"> </w:t>
      </w:r>
      <w:r w:rsidRPr="00030FE4">
        <w:t>pasiūlymą Pakeitimams atlikti</w:t>
      </w:r>
      <w:r w:rsidR="003C23A0" w:rsidRPr="00030FE4">
        <w:t>.</w:t>
      </w:r>
      <w:r w:rsidR="00C97426" w:rsidRPr="00030FE4">
        <w:t xml:space="preserve"> </w:t>
      </w:r>
      <w:r w:rsidR="003C23A0" w:rsidRPr="00030FE4">
        <w:t>Pasiūlyme Pakeitimams atlikti Rangovas turi nurodyti</w:t>
      </w:r>
      <w:r w:rsidR="00C0471E" w:rsidRPr="00030FE4">
        <w:t>:</w:t>
      </w:r>
    </w:p>
    <w:p w14:paraId="25940752" w14:textId="22A1E3B7"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0471E" w:rsidRPr="00030FE4">
        <w:rPr>
          <w:rFonts w:ascii="Arial" w:hAnsi="Arial" w:cs="Arial"/>
          <w:sz w:val="18"/>
          <w:szCs w:val="18"/>
          <w:lang w:val="lt-LT"/>
        </w:rPr>
        <w:t xml:space="preserve">Pakeitimui atlikti reikalingų </w:t>
      </w:r>
      <w:r w:rsidR="008B1664">
        <w:rPr>
          <w:rFonts w:ascii="Arial" w:hAnsi="Arial" w:cs="Arial"/>
          <w:sz w:val="18"/>
          <w:szCs w:val="18"/>
          <w:lang w:val="lt-LT"/>
        </w:rPr>
        <w:t>P</w:t>
      </w:r>
      <w:r w:rsidR="00C0471E" w:rsidRPr="00030FE4">
        <w:rPr>
          <w:rFonts w:ascii="Arial" w:hAnsi="Arial" w:cs="Arial"/>
          <w:sz w:val="18"/>
          <w:szCs w:val="18"/>
          <w:lang w:val="lt-LT"/>
        </w:rPr>
        <w:t xml:space="preserve">apildomų darbų sąmatą (pavadinimus, vienetus, kiekius, </w:t>
      </w:r>
      <w:r w:rsidR="003F0772" w:rsidRPr="00030FE4">
        <w:rPr>
          <w:rFonts w:ascii="Arial" w:hAnsi="Arial" w:cs="Arial"/>
          <w:sz w:val="18"/>
          <w:szCs w:val="18"/>
          <w:lang w:val="lt-LT"/>
        </w:rPr>
        <w:t>kainas</w:t>
      </w:r>
      <w:r w:rsidR="00C0471E" w:rsidRPr="00030FE4">
        <w:rPr>
          <w:rFonts w:ascii="Arial" w:hAnsi="Arial" w:cs="Arial"/>
          <w:sz w:val="18"/>
          <w:szCs w:val="18"/>
          <w:lang w:val="lt-LT"/>
        </w:rPr>
        <w:t>);</w:t>
      </w:r>
    </w:p>
    <w:p w14:paraId="3AE9966D" w14:textId="019AD4F6"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0471E" w:rsidRPr="00030FE4">
        <w:rPr>
          <w:rFonts w:ascii="Arial" w:hAnsi="Arial" w:cs="Arial"/>
          <w:sz w:val="18"/>
          <w:szCs w:val="18"/>
          <w:lang w:val="lt-LT"/>
        </w:rPr>
        <w:t xml:space="preserve">Dėl Pakeitimo </w:t>
      </w:r>
      <w:r w:rsidR="008B1664">
        <w:rPr>
          <w:rFonts w:ascii="Arial" w:hAnsi="Arial" w:cs="Arial"/>
          <w:sz w:val="18"/>
          <w:szCs w:val="18"/>
          <w:lang w:val="lt-LT"/>
        </w:rPr>
        <w:t>A</w:t>
      </w:r>
      <w:r w:rsidR="00C0471E" w:rsidRPr="00030FE4">
        <w:rPr>
          <w:rFonts w:ascii="Arial" w:hAnsi="Arial" w:cs="Arial"/>
          <w:sz w:val="18"/>
          <w:szCs w:val="18"/>
          <w:lang w:val="lt-LT"/>
        </w:rPr>
        <w:t xml:space="preserve">tsisakomų Darbų, Įrenginių ir Medžiagų sąmatą (pavadinimus, vienetus, kiekius, </w:t>
      </w:r>
      <w:r w:rsidR="003F0772" w:rsidRPr="00030FE4">
        <w:rPr>
          <w:rFonts w:ascii="Arial" w:hAnsi="Arial" w:cs="Arial"/>
          <w:sz w:val="18"/>
          <w:szCs w:val="18"/>
          <w:lang w:val="lt-LT"/>
        </w:rPr>
        <w:t>kainas</w:t>
      </w:r>
      <w:r w:rsidR="00C0471E" w:rsidRPr="00030FE4">
        <w:rPr>
          <w:rFonts w:ascii="Arial" w:hAnsi="Arial" w:cs="Arial"/>
          <w:sz w:val="18"/>
          <w:szCs w:val="18"/>
          <w:lang w:val="lt-LT"/>
        </w:rPr>
        <w:t>);</w:t>
      </w:r>
    </w:p>
    <w:p w14:paraId="2E3CB1EF" w14:textId="3F879E9B"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41D63" w:rsidRPr="00030FE4">
        <w:rPr>
          <w:rFonts w:ascii="Arial" w:hAnsi="Arial" w:cs="Arial"/>
          <w:sz w:val="18"/>
          <w:szCs w:val="18"/>
          <w:lang w:val="lt-LT"/>
        </w:rPr>
        <w:t xml:space="preserve">Pagrįstą Darbų atlikimo terminą ir </w:t>
      </w:r>
      <w:r w:rsidR="00C0471E" w:rsidRPr="00030FE4">
        <w:rPr>
          <w:rFonts w:ascii="Arial" w:hAnsi="Arial" w:cs="Arial"/>
          <w:sz w:val="18"/>
          <w:szCs w:val="18"/>
          <w:lang w:val="lt-LT"/>
        </w:rPr>
        <w:t>Pakeitimo įtaką Sutarties vykdymo eigai</w:t>
      </w:r>
      <w:r w:rsidR="008A5848" w:rsidRPr="00030FE4">
        <w:rPr>
          <w:rFonts w:ascii="Arial" w:hAnsi="Arial" w:cs="Arial"/>
          <w:sz w:val="18"/>
          <w:szCs w:val="18"/>
          <w:lang w:val="lt-LT"/>
        </w:rPr>
        <w:t>,</w:t>
      </w:r>
      <w:r w:rsidR="00C0471E" w:rsidRPr="00030FE4">
        <w:rPr>
          <w:rFonts w:ascii="Arial" w:hAnsi="Arial" w:cs="Arial"/>
          <w:sz w:val="18"/>
          <w:szCs w:val="18"/>
          <w:lang w:val="lt-LT"/>
        </w:rPr>
        <w:t xml:space="preserve"> terminams</w:t>
      </w:r>
      <w:r w:rsidR="008A5848" w:rsidRPr="00030FE4">
        <w:rPr>
          <w:rFonts w:ascii="Arial" w:hAnsi="Arial" w:cs="Arial"/>
          <w:sz w:val="18"/>
          <w:szCs w:val="18"/>
          <w:lang w:val="lt-LT"/>
        </w:rPr>
        <w:t xml:space="preserve"> ir kainai</w:t>
      </w:r>
      <w:r w:rsidR="00C0471E" w:rsidRPr="00030FE4">
        <w:rPr>
          <w:rFonts w:ascii="Arial" w:hAnsi="Arial" w:cs="Arial"/>
          <w:sz w:val="18"/>
          <w:szCs w:val="18"/>
          <w:lang w:val="lt-LT"/>
        </w:rPr>
        <w:t>;</w:t>
      </w:r>
    </w:p>
    <w:p w14:paraId="6982EB99" w14:textId="5B747EDE"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A11E03" w:rsidRPr="00030FE4">
        <w:rPr>
          <w:rFonts w:ascii="Arial" w:hAnsi="Arial" w:cs="Arial"/>
          <w:sz w:val="18"/>
          <w:szCs w:val="18"/>
          <w:lang w:val="lt-LT"/>
        </w:rPr>
        <w:t xml:space="preserve">Dėl </w:t>
      </w:r>
      <w:r w:rsidR="00FE6E0B" w:rsidRPr="00030FE4">
        <w:rPr>
          <w:rFonts w:ascii="Arial" w:hAnsi="Arial" w:cs="Arial"/>
          <w:sz w:val="18"/>
          <w:szCs w:val="18"/>
          <w:lang w:val="lt-LT"/>
        </w:rPr>
        <w:t>P</w:t>
      </w:r>
      <w:r w:rsidR="00A11E03" w:rsidRPr="00030FE4">
        <w:rPr>
          <w:rFonts w:ascii="Arial" w:hAnsi="Arial" w:cs="Arial"/>
          <w:sz w:val="18"/>
          <w:szCs w:val="18"/>
          <w:lang w:val="lt-LT"/>
        </w:rPr>
        <w:t>akeitimo r</w:t>
      </w:r>
      <w:r w:rsidR="00890398" w:rsidRPr="00030FE4">
        <w:rPr>
          <w:rFonts w:ascii="Arial" w:hAnsi="Arial" w:cs="Arial"/>
          <w:sz w:val="18"/>
          <w:szCs w:val="18"/>
          <w:lang w:val="lt-LT"/>
        </w:rPr>
        <w:t>eikiamus atlikti Darbų žiniaraščio pakeitimus</w:t>
      </w:r>
      <w:r w:rsidR="00C0471E" w:rsidRPr="00030FE4">
        <w:rPr>
          <w:rFonts w:ascii="Arial" w:hAnsi="Arial" w:cs="Arial"/>
          <w:sz w:val="18"/>
          <w:szCs w:val="18"/>
          <w:lang w:val="lt-LT"/>
        </w:rPr>
        <w:t>;</w:t>
      </w:r>
    </w:p>
    <w:p w14:paraId="5E953B40" w14:textId="16CBDBA4"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0471E" w:rsidRPr="00030FE4">
        <w:rPr>
          <w:rFonts w:ascii="Arial" w:hAnsi="Arial" w:cs="Arial"/>
          <w:sz w:val="18"/>
          <w:szCs w:val="18"/>
          <w:lang w:val="lt-LT"/>
        </w:rPr>
        <w:t>Kitą su Pakeitimu susijusią svarbią informaciją, turinčią ar galinčią turėti įtakos Sutarties vykdymui.</w:t>
      </w:r>
    </w:p>
    <w:p w14:paraId="1E0EEAF5" w14:textId="02603AB5" w:rsidR="000469BF" w:rsidRPr="00030FE4" w:rsidRDefault="000469BF" w:rsidP="00C018E2">
      <w:pPr>
        <w:pStyle w:val="ListParagraph"/>
      </w:pPr>
      <w:r w:rsidRPr="00030FE4">
        <w:t>Pasiūlymą dėl Pakeitimų atlikimo Rangovas turi teisę teikti ir savo iniciatyva (t</w:t>
      </w:r>
      <w:r w:rsidR="00D31002" w:rsidRPr="00030FE4">
        <w:t xml:space="preserve">. </w:t>
      </w:r>
      <w:r w:rsidRPr="00030FE4">
        <w:t>y. be Užsakovo techninės užduoties), raštu nurodydamas tokių Pakeitimų būtinumą ir pridėdamas tai pagrindžiančius dokumentus.</w:t>
      </w:r>
    </w:p>
    <w:p w14:paraId="3D587147" w14:textId="77777777" w:rsidR="00C0471E" w:rsidRPr="00030FE4" w:rsidRDefault="00F84507" w:rsidP="00C018E2">
      <w:pPr>
        <w:pStyle w:val="ListParagraph"/>
      </w:pPr>
      <w:r w:rsidRPr="00030FE4">
        <w:t xml:space="preserve">Kartu su Rangovo pasiūlymu turi būti pridedamas </w:t>
      </w:r>
      <w:r w:rsidR="00225863" w:rsidRPr="00030FE4">
        <w:t>Pakeitimų</w:t>
      </w:r>
      <w:r w:rsidRPr="00030FE4">
        <w:t xml:space="preserve"> kainos pagrindimas. </w:t>
      </w:r>
      <w:r w:rsidR="00203402" w:rsidRPr="00030FE4">
        <w:t>Rangovo pasiūlyme</w:t>
      </w:r>
      <w:r w:rsidR="00C0471E" w:rsidRPr="00030FE4">
        <w:t xml:space="preserve"> nurodytos kainos </w:t>
      </w:r>
      <w:r w:rsidR="00254955" w:rsidRPr="00030FE4">
        <w:t>apskaičiuojamos</w:t>
      </w:r>
      <w:r w:rsidR="00C0471E" w:rsidRPr="00030FE4">
        <w:t xml:space="preserve"> Viešųjų pirkimų tarnybos direktoriaus įsakymu </w:t>
      </w:r>
      <w:r w:rsidR="004C0EF5" w:rsidRPr="00030FE4">
        <w:t>pa</w:t>
      </w:r>
      <w:r w:rsidR="00C0471E" w:rsidRPr="00030FE4">
        <w:t xml:space="preserve">tvirtintoje </w:t>
      </w:r>
      <w:r w:rsidR="004C0EF5" w:rsidRPr="00030FE4">
        <w:t>K</w:t>
      </w:r>
      <w:r w:rsidR="00C0471E" w:rsidRPr="00030FE4">
        <w:t xml:space="preserve">ainodaros </w:t>
      </w:r>
      <w:r w:rsidR="002E0B33" w:rsidRPr="00030FE4">
        <w:t xml:space="preserve">taisyklių </w:t>
      </w:r>
      <w:r w:rsidR="00C0471E" w:rsidRPr="00030FE4">
        <w:t xml:space="preserve">nustatymo </w:t>
      </w:r>
      <w:r w:rsidR="000469BF" w:rsidRPr="00030FE4">
        <w:t xml:space="preserve">metodikoje </w:t>
      </w:r>
      <w:r w:rsidR="00C0471E" w:rsidRPr="00030FE4">
        <w:t>(arba ją keičiančiuose teisės aktuose) nurodytais būdais.</w:t>
      </w:r>
    </w:p>
    <w:p w14:paraId="04FE7415" w14:textId="77777777" w:rsidR="00C0471E" w:rsidRPr="00030FE4" w:rsidRDefault="00C0471E" w:rsidP="00C018E2">
      <w:pPr>
        <w:pStyle w:val="ListParagraph"/>
      </w:pPr>
      <w:r w:rsidRPr="00030FE4">
        <w:t>Užsakovo prašymu, Rangovas</w:t>
      </w:r>
      <w:r w:rsidR="00203402" w:rsidRPr="00030FE4">
        <w:t>,</w:t>
      </w:r>
      <w:r w:rsidRPr="00030FE4">
        <w:t xml:space="preserve"> ne vėliau kaip per 2 darbo dienas</w:t>
      </w:r>
      <w:r w:rsidR="00EF675A" w:rsidRPr="00030FE4">
        <w:t xml:space="preserve"> </w:t>
      </w:r>
      <w:r w:rsidRPr="00030FE4">
        <w:t xml:space="preserve">arba kitą </w:t>
      </w:r>
      <w:r w:rsidR="00727ECA" w:rsidRPr="00030FE4">
        <w:t>Šalių atstovų suderintą</w:t>
      </w:r>
      <w:r w:rsidRPr="00030FE4">
        <w:t xml:space="preserve"> terminą</w:t>
      </w:r>
      <w:r w:rsidR="00EF675A" w:rsidRPr="00030FE4">
        <w:t>,</w:t>
      </w:r>
      <w:r w:rsidRPr="00030FE4">
        <w:t xml:space="preserve"> privalo patikslinti ir (arba) detalizuoti pateiktą </w:t>
      </w:r>
      <w:r w:rsidR="00203402" w:rsidRPr="00030FE4">
        <w:t>pasiūlymą</w:t>
      </w:r>
      <w:r w:rsidRPr="00030FE4">
        <w:t xml:space="preserve"> bei pagrįsti jo atitikimą Sutarties reikalavimams.</w:t>
      </w:r>
    </w:p>
    <w:p w14:paraId="30B80174" w14:textId="644CEDFF" w:rsidR="00D246AE" w:rsidRPr="00030FE4" w:rsidRDefault="00AE6861" w:rsidP="00C018E2">
      <w:pPr>
        <w:pStyle w:val="ListParagraph"/>
      </w:pPr>
      <w:r w:rsidRPr="00030FE4">
        <w:t>Pakeitimai tampa Darbų dalimi</w:t>
      </w:r>
      <w:r w:rsidR="009C2E89" w:rsidRPr="00030FE4">
        <w:t xml:space="preserve"> tuomet</w:t>
      </w:r>
      <w:r w:rsidR="00594C7E" w:rsidRPr="00030FE4">
        <w:t>,</w:t>
      </w:r>
      <w:r w:rsidR="009C2E89" w:rsidRPr="00030FE4">
        <w:t xml:space="preserve"> kai </w:t>
      </w:r>
      <w:r w:rsidR="00A5142C" w:rsidRPr="00030FE4">
        <w:t>Šalys sudaro raštišką susitarimą dėl Pakeitimų atlikimo</w:t>
      </w:r>
      <w:r w:rsidR="00582767" w:rsidRPr="00030FE4">
        <w:t>.</w:t>
      </w:r>
      <w:r w:rsidR="00A5142C" w:rsidRPr="00030FE4">
        <w:t xml:space="preserve"> </w:t>
      </w:r>
    </w:p>
    <w:p w14:paraId="1E1C7EFB" w14:textId="77777777" w:rsidR="00203402" w:rsidRPr="00030FE4" w:rsidRDefault="00D246AE" w:rsidP="00C018E2">
      <w:pPr>
        <w:pStyle w:val="ListParagraph"/>
      </w:pPr>
      <w:r w:rsidRPr="00030FE4">
        <w:t xml:space="preserve">Pakeitimams tapus </w:t>
      </w:r>
      <w:r w:rsidR="007D7169" w:rsidRPr="00030FE4">
        <w:t>Darbų</w:t>
      </w:r>
      <w:r w:rsidRPr="00030FE4">
        <w:t xml:space="preserve"> dalimi, automatiškai perskaičiuojama Sutarties kaina, prie esamos Sutarties kainos pridedant</w:t>
      </w:r>
      <w:r w:rsidR="00AC7190" w:rsidRPr="00030FE4">
        <w:t>/atimant</w:t>
      </w:r>
      <w:r w:rsidRPr="00030FE4">
        <w:t xml:space="preserve"> Pakeitimų kainą.</w:t>
      </w:r>
    </w:p>
    <w:p w14:paraId="464033BB" w14:textId="30B5DC83" w:rsidR="00C0471E" w:rsidRPr="00030FE4" w:rsidRDefault="00ED4D05" w:rsidP="00C018E2">
      <w:pPr>
        <w:pStyle w:val="ListParagraph"/>
      </w:pPr>
      <w:bookmarkStart w:id="325" w:name="_Hlk56509532"/>
      <w:r w:rsidRPr="00030FE4">
        <w:t>Rangovas privalo atlikti visus su Pakeitimų atlikimu susijusius darbus</w:t>
      </w:r>
      <w:r w:rsidR="00C0471E" w:rsidRPr="00030FE4">
        <w:t xml:space="preserve"> (įskaitant</w:t>
      </w:r>
      <w:r w:rsidR="00A758C2" w:rsidRPr="00030FE4">
        <w:t>, bet neapsiribojant,</w:t>
      </w:r>
      <w:r w:rsidR="00C0471E" w:rsidRPr="00030FE4">
        <w:t xml:space="preserve"> </w:t>
      </w:r>
      <w:r w:rsidR="00DA2BB4">
        <w:t>P</w:t>
      </w:r>
      <w:r w:rsidR="00C0471E" w:rsidRPr="00030FE4">
        <w:t xml:space="preserve">rojekto </w:t>
      </w:r>
      <w:r w:rsidR="00EF1936" w:rsidRPr="00030FE4">
        <w:t>parengimo (koregavimo)</w:t>
      </w:r>
      <w:r w:rsidR="003C6D0C" w:rsidRPr="00030FE4">
        <w:t xml:space="preserve"> bei visų Pakeitimams atlikti būtinų leidimų</w:t>
      </w:r>
      <w:bookmarkEnd w:id="325"/>
      <w:r w:rsidR="003C6D0C" w:rsidRPr="00030FE4">
        <w:t>, sutikimų ir suderinimų gavimo</w:t>
      </w:r>
      <w:r w:rsidR="00C0471E" w:rsidRPr="00030FE4">
        <w:t xml:space="preserve"> darbus), kurie yra būtini tam, kad </w:t>
      </w:r>
      <w:r w:rsidR="000A28FB" w:rsidRPr="00030FE4">
        <w:t>Pakeitimas būtų įvykdytas</w:t>
      </w:r>
      <w:r w:rsidR="00C0471E" w:rsidRPr="00030FE4">
        <w:t xml:space="preserve"> tinkamai ir laiku.</w:t>
      </w:r>
    </w:p>
    <w:p w14:paraId="280D70E4" w14:textId="7B509B3F" w:rsidR="00DD07ED" w:rsidRPr="00030FE4" w:rsidRDefault="00D8426A" w:rsidP="00C018E2">
      <w:pPr>
        <w:pStyle w:val="ListParagraph"/>
      </w:pPr>
      <w:r w:rsidRPr="00030FE4">
        <w:t>P</w:t>
      </w:r>
      <w:r w:rsidR="001706DC" w:rsidRPr="00030FE4">
        <w:t>apildomus</w:t>
      </w:r>
      <w:r w:rsidR="00DD07ED" w:rsidRPr="00030FE4">
        <w:t xml:space="preserve"> </w:t>
      </w:r>
      <w:r w:rsidR="00E8777D" w:rsidRPr="00030FE4">
        <w:t>d</w:t>
      </w:r>
      <w:r w:rsidR="001706DC" w:rsidRPr="00030FE4">
        <w:t>arbus</w:t>
      </w:r>
      <w:r w:rsidR="00DD07ED" w:rsidRPr="00030FE4">
        <w:t xml:space="preserve"> Užsakovas gali įsigyti </w:t>
      </w:r>
      <w:r w:rsidR="00E77380" w:rsidRPr="00030FE4">
        <w:t xml:space="preserve">iš Rangovo </w:t>
      </w:r>
      <w:r w:rsidR="00DD07ED" w:rsidRPr="00030FE4">
        <w:t>atlikdamas atskirą pirkimą pirkimus reglamentuojančių įstatymų nustatyta tvarka</w:t>
      </w:r>
      <w:r w:rsidR="00713DCA" w:rsidRPr="00030FE4">
        <w:t>.</w:t>
      </w:r>
      <w:r w:rsidR="002A3370" w:rsidRPr="00030FE4">
        <w:t xml:space="preserve"> </w:t>
      </w:r>
    </w:p>
    <w:p w14:paraId="26B09A25" w14:textId="59D0951A" w:rsidR="002E7E55" w:rsidRPr="00030FE4" w:rsidRDefault="002E7E55" w:rsidP="00C018E2">
      <w:pPr>
        <w:pStyle w:val="ListParagraph"/>
      </w:pPr>
      <w:r w:rsidRPr="00030FE4">
        <w:t>Darbų Pakeitimam</w:t>
      </w:r>
      <w:r w:rsidR="004B7A15" w:rsidRPr="00030FE4">
        <w:t>s Šalys</w:t>
      </w:r>
      <w:r w:rsidRPr="00030FE4">
        <w:t xml:space="preserve"> </w:t>
      </w:r>
      <w:r w:rsidR="002317A2" w:rsidRPr="00030FE4">
        <w:t xml:space="preserve">taip pat </w:t>
      </w:r>
      <w:r w:rsidRPr="00030FE4">
        <w:t xml:space="preserve">taiko </w:t>
      </w:r>
      <w:r w:rsidR="003316FA" w:rsidRPr="00030FE4">
        <w:t xml:space="preserve">Lietuvos Respublikos pirkimų, atliekamų vandentvarkos, energetikos, transporto ar pašto paslaugų srities perkančiųjų subjektų, įstatymo ir </w:t>
      </w:r>
      <w:r w:rsidRPr="00030FE4">
        <w:t xml:space="preserve">Viešųjų pirkimų tarnybos direktoriaus įsakymu patvirtintos Kainodaros </w:t>
      </w:r>
      <w:r w:rsidR="00F6625E" w:rsidRPr="00030FE4">
        <w:t xml:space="preserve">taisyklių </w:t>
      </w:r>
      <w:r w:rsidRPr="00030FE4">
        <w:t>nustatymo metodikos (arba ją keičiančių teisės aktų) nuostatas.</w:t>
      </w:r>
    </w:p>
    <w:p w14:paraId="31F4F6C4" w14:textId="77777777" w:rsidR="00D027FB" w:rsidRPr="00030FE4" w:rsidRDefault="00D027FB" w:rsidP="009B7295">
      <w:pPr>
        <w:ind w:left="360" w:firstLine="0"/>
        <w:rPr>
          <w:rFonts w:ascii="Arial" w:hAnsi="Arial" w:cs="Arial"/>
          <w:lang w:val="lt-LT"/>
        </w:rPr>
      </w:pPr>
    </w:p>
    <w:p w14:paraId="60164393" w14:textId="77777777" w:rsidR="00C61661" w:rsidRPr="00030FE4" w:rsidRDefault="00332C99" w:rsidP="007F51D0">
      <w:pPr>
        <w:pStyle w:val="Heading2"/>
      </w:pPr>
      <w:bookmarkStart w:id="326" w:name="_Toc409085977"/>
      <w:bookmarkStart w:id="327" w:name="_Toc409085978"/>
      <w:bookmarkStart w:id="328" w:name="_Toc409085979"/>
      <w:bookmarkStart w:id="329" w:name="_Toc408997463"/>
      <w:bookmarkStart w:id="330" w:name="_Toc409085980"/>
      <w:bookmarkStart w:id="331" w:name="_Toc75873554"/>
      <w:bookmarkStart w:id="332" w:name="_Toc106541737"/>
      <w:bookmarkStart w:id="333" w:name="_Ref310007900"/>
      <w:bookmarkEnd w:id="326"/>
      <w:bookmarkEnd w:id="327"/>
      <w:bookmarkEnd w:id="328"/>
      <w:bookmarkEnd w:id="329"/>
      <w:bookmarkEnd w:id="330"/>
      <w:r w:rsidRPr="00030FE4">
        <w:t>Įstatymų pasikeitimas</w:t>
      </w:r>
      <w:r w:rsidR="009E64DC" w:rsidRPr="00030FE4">
        <w:t xml:space="preserve"> – kainų perskaičiavimas</w:t>
      </w:r>
      <w:bookmarkEnd w:id="331"/>
      <w:bookmarkEnd w:id="332"/>
    </w:p>
    <w:p w14:paraId="512B38D7" w14:textId="0126A302" w:rsidR="00854E98" w:rsidRPr="00030FE4" w:rsidRDefault="00854E98" w:rsidP="00C018E2">
      <w:pPr>
        <w:pStyle w:val="ListParagraph"/>
      </w:pPr>
      <w:bookmarkStart w:id="334" w:name="_Ref310007747"/>
      <w:bookmarkEnd w:id="333"/>
      <w:r w:rsidRPr="00030FE4">
        <w:t xml:space="preserve">Jei dėl įstatymų ir (arba) kitų taikytinų teisės aktų pasikeitimo reikalinga atlikti papildomus darbus, kurie nebuvo </w:t>
      </w:r>
      <w:r w:rsidR="006C0200" w:rsidRPr="00030FE4">
        <w:t xml:space="preserve">ir negalėjo būti </w:t>
      </w:r>
      <w:r w:rsidRPr="00030FE4">
        <w:t xml:space="preserve">numatyti </w:t>
      </w:r>
      <w:r w:rsidR="00AA2EB2" w:rsidRPr="00030FE4">
        <w:t>pasiūlymo Pirkimui teikimo</w:t>
      </w:r>
      <w:r w:rsidRPr="00030FE4">
        <w:t xml:space="preserve"> metu, </w:t>
      </w:r>
      <w:r w:rsidR="00E70D89" w:rsidRPr="00030FE4">
        <w:t xml:space="preserve">Sutarties kaina perskaičiuojama, </w:t>
      </w:r>
      <w:r w:rsidRPr="00030FE4">
        <w:t xml:space="preserve">kai </w:t>
      </w:r>
      <w:r w:rsidR="008A6167" w:rsidRPr="00030FE4">
        <w:t xml:space="preserve">dėl </w:t>
      </w:r>
      <w:r w:rsidRPr="00030FE4">
        <w:t xml:space="preserve">pasikeitusių įstatymų ir (arba) taikytinų teisės aktų </w:t>
      </w:r>
      <w:r w:rsidR="009C0245" w:rsidRPr="00030FE4">
        <w:t xml:space="preserve">reikalavimų, </w:t>
      </w:r>
      <w:r w:rsidR="00212A27" w:rsidRPr="00030FE4">
        <w:t>padidėja Rangovo prievolės, vykdant Sutartį, ir Rangovas patiria didesnes tiesiogines išlaidas, skirtas išimtinai šios Sutarties vykdymui</w:t>
      </w:r>
      <w:r w:rsidRPr="00030FE4">
        <w:t>.</w:t>
      </w:r>
      <w:r w:rsidR="00212A27" w:rsidRPr="00030FE4">
        <w:t xml:space="preserve"> Jei dėl įstatymų ir (arba) kitų taikytinų teisės aktų </w:t>
      </w:r>
      <w:r w:rsidR="00212A27" w:rsidRPr="00030FE4">
        <w:lastRenderedPageBreak/>
        <w:t xml:space="preserve">pasikeitimo sumažėja Rangovo pareigos, vykdant Sutartį, ir dėl to Rangovas </w:t>
      </w:r>
      <w:r w:rsidR="00A60FA2" w:rsidRPr="00030FE4">
        <w:t>p</w:t>
      </w:r>
      <w:r w:rsidR="00212A27" w:rsidRPr="00030FE4">
        <w:t>atiria mažesnes tiesiogines išlaidas,</w:t>
      </w:r>
      <w:r w:rsidR="00A60FA2" w:rsidRPr="00030FE4">
        <w:t xml:space="preserve"> susijusias konkrečiai su šia Sutartimi,</w:t>
      </w:r>
      <w:r w:rsidR="00212A27" w:rsidRPr="00030FE4">
        <w:t xml:space="preserve"> tokiu sumažėjimu mažinama Sutarties kaina.</w:t>
      </w:r>
    </w:p>
    <w:p w14:paraId="0230732A" w14:textId="2B8C568D" w:rsidR="00567C42" w:rsidRPr="00030FE4" w:rsidRDefault="00C0471E" w:rsidP="00C018E2">
      <w:pPr>
        <w:pStyle w:val="ListParagraph"/>
      </w:pPr>
      <w:r w:rsidRPr="00030FE4">
        <w:t xml:space="preserve">Pasikeitus (sumažėjus ar padidėjus) </w:t>
      </w:r>
      <w:r w:rsidR="00C54457" w:rsidRPr="00030FE4">
        <w:t>PVM</w:t>
      </w:r>
      <w:r w:rsidR="00EB10FE" w:rsidRPr="00030FE4">
        <w:t xml:space="preserve"> </w:t>
      </w:r>
      <w:r w:rsidRPr="00030FE4">
        <w:t xml:space="preserve">tarifui, atitinkamai pasikeičia </w:t>
      </w:r>
      <w:r w:rsidR="00CE730C" w:rsidRPr="00030FE4">
        <w:t>Sutarties kaina</w:t>
      </w:r>
      <w:r w:rsidRPr="00030FE4">
        <w:t xml:space="preserve">. Naujas PVM tarifas taikomas visoms po oficialaus naujo PVM tarifo įsigaliojimo momento išrašomoms PVM sąskaitoms faktūroms, taikant </w:t>
      </w:r>
      <w:r w:rsidR="00C867E4" w:rsidRPr="00030FE4">
        <w:t xml:space="preserve">mokėtiną </w:t>
      </w:r>
      <w:r w:rsidRPr="00030FE4">
        <w:t>kainą be PVM ir atitinkamai perskaičiuojant PVM. Pasikeitus įstatymu nustatytam PVM tarifui, mokestis mokamas pagal pakeistą tarifą, be atskiro Sutarties keitimo</w:t>
      </w:r>
      <w:bookmarkEnd w:id="334"/>
      <w:r w:rsidR="00275155" w:rsidRPr="00030FE4">
        <w:t xml:space="preserve"> ar įforminimo</w:t>
      </w:r>
      <w:r w:rsidRPr="00030FE4">
        <w:t>.</w:t>
      </w:r>
      <w:bookmarkStart w:id="335" w:name="_Ref413936893"/>
    </w:p>
    <w:p w14:paraId="17BECAAE" w14:textId="77777777" w:rsidR="00C61661" w:rsidRPr="00030FE4" w:rsidRDefault="00332C99" w:rsidP="007F51D0">
      <w:pPr>
        <w:pStyle w:val="Heading2"/>
      </w:pPr>
      <w:bookmarkStart w:id="336" w:name="_Toc75873555"/>
      <w:bookmarkStart w:id="337" w:name="_Toc106541738"/>
      <w:r w:rsidRPr="00030FE4">
        <w:t>Kainų indekso pasikeitimas</w:t>
      </w:r>
      <w:bookmarkEnd w:id="335"/>
      <w:bookmarkEnd w:id="336"/>
      <w:bookmarkEnd w:id="337"/>
    </w:p>
    <w:p w14:paraId="329BCE26" w14:textId="424842D1" w:rsidR="00A4633E" w:rsidRPr="00030FE4" w:rsidRDefault="00A4633E" w:rsidP="00C018E2">
      <w:pPr>
        <w:pStyle w:val="ListParagraph"/>
      </w:pPr>
      <w:r w:rsidRPr="00030FE4">
        <w:t xml:space="preserve">Jei </w:t>
      </w:r>
      <w:r w:rsidR="00F314B0" w:rsidRPr="00030FE4">
        <w:t>Valstybės duomenų agentūros</w:t>
      </w:r>
      <w:r w:rsidRPr="00030FE4">
        <w:t xml:space="preserve"> (www.stat.gov.lt) skelbiamo Statybos sąnaudų elementų kainų indekso „Visos statybos sąnaudos“ (toliau – Bendras Indeksas) reikšmė per 6 mėnesių arba ilgesnį laikotarpį, kuris skaičiuojamas nuo pasiūlymų Pirkimui pateikimo termino pabaigos dienos</w:t>
      </w:r>
      <w:r w:rsidRPr="00030FE4">
        <w:rPr>
          <w:rStyle w:val="FootnoteReference"/>
        </w:rPr>
        <w:footnoteReference w:id="2"/>
      </w:r>
      <w:r w:rsidRPr="00030FE4">
        <w:t xml:space="preserve"> (arba nuo paskutinio Sutarties kainos perskaičiavimo momento</w:t>
      </w:r>
      <w:r w:rsidRPr="00030FE4">
        <w:rPr>
          <w:rStyle w:val="FootnoteReference"/>
        </w:rPr>
        <w:footnoteReference w:id="3"/>
      </w:r>
      <w:r w:rsidRPr="00030FE4">
        <w:t xml:space="preserve"> dėl Bendro Indekso pokyčio</w:t>
      </w:r>
      <w:r w:rsidRPr="00030FE4">
        <w:rPr>
          <w:rStyle w:val="FootnoteReference"/>
        </w:rPr>
        <w:footnoteReference w:id="4"/>
      </w:r>
      <w:r w:rsidRPr="00030FE4">
        <w:t>, jei Sutarties kaina buvo perskaičiuojama) iki paskutinio Atliktų darbų akto pagal Sutartį sudarymo dienos, pakinta 5 %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1E406265" w14:textId="3536F081" w:rsidR="00A4633E" w:rsidRPr="00030FE4" w:rsidRDefault="00A4633E" w:rsidP="00C018E2">
      <w:pPr>
        <w:pStyle w:val="ListParagraph"/>
      </w:pPr>
      <w:r w:rsidRPr="00030FE4">
        <w:t xml:space="preserve">Vėlesnis Sutarties kainos perskaičiavimas negali apimti laikotarpio, už kurį jau buvo atliktas perskaičiavimas. </w:t>
      </w:r>
    </w:p>
    <w:p w14:paraId="270B8752" w14:textId="77777777" w:rsidR="00A4633E" w:rsidRPr="00030FE4" w:rsidRDefault="00A4633E" w:rsidP="00C018E2">
      <w:pPr>
        <w:pStyle w:val="ListParagraph"/>
      </w:pPr>
      <w:r w:rsidRPr="00030FE4">
        <w:t>Sutarties kaina dėl Bendro Indekso pasikeitimo perskaičiuojama Rangovui mokėtinas sumas padauginant iš Konkretaus Indekso pokyčio koeficiento, kuris apskaičiuojamas pagal toliau nurodytą formulę:</w:t>
      </w:r>
    </w:p>
    <w:p w14:paraId="00532B56" w14:textId="77777777" w:rsidR="00A4633E" w:rsidRPr="00030FE4" w:rsidRDefault="00A4633E" w:rsidP="00A4633E">
      <w:pPr>
        <w:ind w:left="0" w:firstLine="0"/>
        <w:rPr>
          <w:rFonts w:ascii="Arial" w:hAnsi="Arial" w:cs="Arial"/>
          <w:bCs/>
          <w:i/>
          <w:iCs/>
          <w:sz w:val="18"/>
          <w:szCs w:val="18"/>
          <w:lang w:val="lt-LT"/>
        </w:rPr>
      </w:pPr>
      <w:r w:rsidRPr="00030FE4">
        <w:rPr>
          <w:rFonts w:ascii="Arial" w:hAnsi="Arial" w:cs="Arial"/>
          <w:i/>
          <w:iCs/>
          <w:sz w:val="18"/>
          <w:szCs w:val="18"/>
          <w:lang w:val="lt-LT"/>
        </w:rPr>
        <w:t xml:space="preserve">K = </w:t>
      </w:r>
      <w:proofErr w:type="spellStart"/>
      <w:r w:rsidRPr="00030FE4">
        <w:rPr>
          <w:rFonts w:ascii="Arial" w:hAnsi="Arial" w:cs="Arial"/>
          <w:i/>
          <w:iCs/>
          <w:sz w:val="18"/>
          <w:szCs w:val="18"/>
          <w:lang w:val="lt-LT"/>
        </w:rPr>
        <w:t>IPb</w:t>
      </w:r>
      <w:proofErr w:type="spellEnd"/>
      <w:r w:rsidRPr="00030FE4">
        <w:rPr>
          <w:rFonts w:ascii="Arial" w:hAnsi="Arial" w:cs="Arial"/>
          <w:i/>
          <w:iCs/>
          <w:sz w:val="18"/>
          <w:szCs w:val="18"/>
          <w:lang w:val="lt-LT"/>
        </w:rPr>
        <w:t xml:space="preserve"> / </w:t>
      </w:r>
      <w:proofErr w:type="spellStart"/>
      <w:r w:rsidRPr="00030FE4">
        <w:rPr>
          <w:rFonts w:ascii="Arial" w:hAnsi="Arial" w:cs="Arial"/>
          <w:i/>
          <w:iCs/>
          <w:sz w:val="18"/>
          <w:szCs w:val="18"/>
          <w:lang w:val="lt-LT"/>
        </w:rPr>
        <w:t>IPr</w:t>
      </w:r>
      <w:proofErr w:type="spellEnd"/>
    </w:p>
    <w:p w14:paraId="11B22DDB" w14:textId="77777777" w:rsidR="00A4633E" w:rsidRPr="00030FE4" w:rsidRDefault="00A4633E" w:rsidP="00A4633E">
      <w:pPr>
        <w:ind w:left="0" w:firstLine="0"/>
        <w:jc w:val="both"/>
        <w:rPr>
          <w:rFonts w:ascii="Arial" w:hAnsi="Arial" w:cs="Arial"/>
          <w:bCs/>
          <w:i/>
          <w:iCs/>
          <w:sz w:val="18"/>
          <w:szCs w:val="18"/>
          <w:lang w:val="lt-LT"/>
        </w:rPr>
      </w:pPr>
      <w:r w:rsidRPr="00030FE4">
        <w:rPr>
          <w:rFonts w:ascii="Arial" w:hAnsi="Arial" w:cs="Arial"/>
          <w:i/>
          <w:iCs/>
          <w:sz w:val="18"/>
          <w:szCs w:val="18"/>
          <w:lang w:val="lt-LT"/>
        </w:rPr>
        <w:t xml:space="preserve">Kur: K – Konkretaus Indekso pokyčio koeficientas </w:t>
      </w:r>
    </w:p>
    <w:p w14:paraId="7B95D318" w14:textId="59758234" w:rsidR="00A4633E" w:rsidRPr="00030FE4" w:rsidRDefault="00A4633E" w:rsidP="00A4633E">
      <w:pPr>
        <w:ind w:left="0" w:firstLine="0"/>
        <w:jc w:val="both"/>
        <w:rPr>
          <w:rFonts w:ascii="Arial" w:hAnsi="Arial" w:cs="Arial"/>
          <w:i/>
          <w:iCs/>
          <w:sz w:val="18"/>
          <w:szCs w:val="18"/>
          <w:lang w:val="lt-LT"/>
        </w:rPr>
      </w:pPr>
      <w:proofErr w:type="spellStart"/>
      <w:r w:rsidRPr="00030FE4">
        <w:rPr>
          <w:rFonts w:ascii="Arial" w:hAnsi="Arial" w:cs="Arial"/>
          <w:i/>
          <w:iCs/>
          <w:sz w:val="18"/>
          <w:szCs w:val="18"/>
          <w:lang w:val="lt-LT"/>
        </w:rPr>
        <w:t>IPr</w:t>
      </w:r>
      <w:proofErr w:type="spellEnd"/>
      <w:r w:rsidRPr="00030FE4">
        <w:rPr>
          <w:rFonts w:ascii="Arial" w:hAnsi="Arial" w:cs="Arial"/>
          <w:i/>
          <w:iCs/>
          <w:sz w:val="18"/>
          <w:szCs w:val="18"/>
          <w:lang w:val="lt-LT"/>
        </w:rPr>
        <w:t xml:space="preserve"> – Konkretaus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w:t>
      </w:r>
      <w:r w:rsidR="00592B89" w:rsidRPr="00030FE4">
        <w:rPr>
          <w:rFonts w:ascii="Arial" w:hAnsi="Arial" w:cs="Arial"/>
          <w:i/>
          <w:iCs/>
          <w:sz w:val="18"/>
          <w:szCs w:val="18"/>
          <w:lang w:val="lt-LT"/>
        </w:rPr>
        <w:t xml:space="preserve">naudotos paskelbto atitinkamo </w:t>
      </w:r>
      <w:r w:rsidRPr="00030FE4">
        <w:rPr>
          <w:rFonts w:ascii="Arial" w:hAnsi="Arial" w:cs="Arial"/>
          <w:i/>
          <w:iCs/>
          <w:sz w:val="18"/>
          <w:szCs w:val="18"/>
          <w:lang w:val="lt-LT"/>
        </w:rPr>
        <w:t>Indeks</w:t>
      </w:r>
      <w:r w:rsidR="00592B89" w:rsidRPr="00030FE4">
        <w:rPr>
          <w:rFonts w:ascii="Arial" w:hAnsi="Arial" w:cs="Arial"/>
          <w:i/>
          <w:iCs/>
          <w:sz w:val="18"/>
          <w:szCs w:val="18"/>
          <w:lang w:val="lt-LT"/>
        </w:rPr>
        <w:t>o</w:t>
      </w:r>
      <w:r w:rsidRPr="00030FE4">
        <w:rPr>
          <w:rStyle w:val="FootnoteReference"/>
          <w:rFonts w:ascii="Arial" w:hAnsi="Arial" w:cs="Arial"/>
          <w:i/>
          <w:iCs/>
          <w:sz w:val="18"/>
          <w:szCs w:val="18"/>
          <w:lang w:val="lt-LT"/>
        </w:rPr>
        <w:footnoteReference w:id="5"/>
      </w:r>
      <w:r w:rsidRPr="00030FE4">
        <w:rPr>
          <w:rFonts w:ascii="Arial" w:hAnsi="Arial" w:cs="Arial"/>
          <w:i/>
          <w:iCs/>
          <w:sz w:val="18"/>
          <w:szCs w:val="18"/>
          <w:lang w:val="lt-LT"/>
        </w:rPr>
        <w:t xml:space="preserve"> </w:t>
      </w:r>
      <w:r w:rsidR="00592B89" w:rsidRPr="00030FE4">
        <w:rPr>
          <w:rFonts w:ascii="Arial" w:hAnsi="Arial" w:cs="Arial"/>
          <w:i/>
          <w:iCs/>
          <w:sz w:val="18"/>
          <w:szCs w:val="18"/>
          <w:lang w:val="lt-LT"/>
        </w:rPr>
        <w:t>reikšmės mėnuo</w:t>
      </w:r>
      <w:r w:rsidRPr="00030FE4">
        <w:rPr>
          <w:rFonts w:ascii="Arial" w:hAnsi="Arial" w:cs="Arial"/>
          <w:i/>
          <w:iCs/>
          <w:sz w:val="18"/>
          <w:szCs w:val="18"/>
          <w:lang w:val="lt-LT"/>
        </w:rPr>
        <w:t>);</w:t>
      </w:r>
    </w:p>
    <w:p w14:paraId="44316D63" w14:textId="7101C1CF" w:rsidR="00592B89" w:rsidRPr="00030FE4" w:rsidRDefault="00592B89" w:rsidP="00A4633E">
      <w:pPr>
        <w:ind w:left="0" w:firstLine="0"/>
        <w:jc w:val="both"/>
        <w:rPr>
          <w:rFonts w:ascii="Arial" w:hAnsi="Arial" w:cs="Arial"/>
          <w:i/>
          <w:iCs/>
          <w:sz w:val="18"/>
          <w:szCs w:val="18"/>
          <w:lang w:val="lt-LT"/>
        </w:rPr>
      </w:pPr>
      <w:r w:rsidRPr="00030FE4">
        <w:rPr>
          <w:rFonts w:ascii="Arial" w:hAnsi="Arial" w:cs="Arial"/>
          <w:i/>
          <w:iCs/>
          <w:sz w:val="18"/>
          <w:szCs w:val="18"/>
          <w:lang w:val="lt-LT"/>
        </w:rPr>
        <w:t>Antrojo ir vėlesnių perskaičiavimų atveju laikotarpio pradžia (mėnuo) yra paskutinio perskaičiavimo metu naudotos paskelbto atitinkamo indekso reikšmės mėnuo.</w:t>
      </w:r>
    </w:p>
    <w:p w14:paraId="3DD03231" w14:textId="3C8574F5" w:rsidR="00A4633E" w:rsidRPr="00030FE4" w:rsidRDefault="00A4633E" w:rsidP="00A4633E">
      <w:pPr>
        <w:ind w:left="0" w:firstLine="0"/>
        <w:jc w:val="both"/>
        <w:rPr>
          <w:rFonts w:ascii="Arial" w:hAnsi="Arial" w:cs="Arial"/>
          <w:bCs/>
          <w:i/>
          <w:iCs/>
          <w:sz w:val="18"/>
          <w:szCs w:val="18"/>
          <w:lang w:val="lt-LT"/>
        </w:rPr>
      </w:pPr>
      <w:proofErr w:type="spellStart"/>
      <w:r w:rsidRPr="00030FE4">
        <w:rPr>
          <w:rFonts w:ascii="Arial" w:hAnsi="Arial" w:cs="Arial"/>
          <w:i/>
          <w:iCs/>
          <w:sz w:val="18"/>
          <w:szCs w:val="18"/>
          <w:lang w:val="lt-LT"/>
        </w:rPr>
        <w:t>IPb</w:t>
      </w:r>
      <w:proofErr w:type="spellEnd"/>
      <w:r w:rsidRPr="00030FE4">
        <w:rPr>
          <w:rFonts w:ascii="Arial" w:hAnsi="Arial" w:cs="Arial"/>
          <w:i/>
          <w:iCs/>
          <w:sz w:val="18"/>
          <w:szCs w:val="18"/>
          <w:lang w:val="lt-LT"/>
        </w:rPr>
        <w:t xml:space="preserve"> – Konkretaus Indekso reikšmė laikotarpio pabaigoje (Šalies </w:t>
      </w:r>
      <w:r w:rsidR="008E48D0" w:rsidRPr="00030FE4">
        <w:rPr>
          <w:rFonts w:ascii="Arial" w:hAnsi="Arial" w:cs="Arial"/>
          <w:i/>
          <w:iCs/>
          <w:sz w:val="18"/>
          <w:szCs w:val="18"/>
          <w:lang w:val="lt-LT"/>
        </w:rPr>
        <w:t xml:space="preserve">kreipimosi dėl kainos (įkainių) peržiūros tinkamo Akto </w:t>
      </w:r>
      <w:r w:rsidRPr="00030FE4">
        <w:rPr>
          <w:rFonts w:ascii="Arial" w:hAnsi="Arial" w:cs="Arial"/>
          <w:i/>
          <w:iCs/>
          <w:sz w:val="18"/>
          <w:szCs w:val="18"/>
          <w:lang w:val="lt-LT"/>
        </w:rPr>
        <w:t>(kai įgyta tokia teisė pagal Sutarties nuostatas), perskaičiuoti Sutarties kainą (įkainius), gavimo dieną paskutinis žinomas</w:t>
      </w:r>
      <w:r w:rsidR="008E48D0" w:rsidRPr="00030FE4">
        <w:rPr>
          <w:rFonts w:ascii="Arial" w:hAnsi="Arial" w:cs="Arial"/>
          <w:i/>
          <w:iCs/>
          <w:sz w:val="18"/>
          <w:szCs w:val="18"/>
          <w:lang w:val="lt-LT"/>
        </w:rPr>
        <w:t xml:space="preserve"> (naujausias)</w:t>
      </w:r>
      <w:r w:rsidRPr="00030FE4">
        <w:rPr>
          <w:rFonts w:ascii="Arial" w:hAnsi="Arial" w:cs="Arial"/>
          <w:i/>
          <w:iCs/>
          <w:sz w:val="18"/>
          <w:szCs w:val="18"/>
          <w:lang w:val="lt-LT"/>
        </w:rPr>
        <w:t xml:space="preserve"> Indeksas).</w:t>
      </w:r>
    </w:p>
    <w:p w14:paraId="77225232" w14:textId="44A9C8B2" w:rsidR="00A4633E" w:rsidRPr="00030FE4" w:rsidRDefault="00A4633E" w:rsidP="00C018E2">
      <w:pPr>
        <w:pStyle w:val="ListParagraph"/>
      </w:pPr>
      <w:r w:rsidRPr="00030FE4">
        <w:t xml:space="preserve">Sutarties kainos perskaičiavimu suinteresuota Šalis parengia Rangovui mokėtinų sumų perskaičiavimo aktą (toliau – „Aktas“), kuriame nurodo: Bendro Indekso reikšmę laikotarpio pradžioje ir jos nustatymo datą, Bendro Indekso reikšmę laikotarpio pabaigoje ir jos nustatymo datą, Bendro Indekso pokytį procentais, Konkretaus Indekso reikšmę laikotarpio pradžioje ir jos nustatymo datą, Konkretaus Indekso reikšmę laikotarpio pabaigoje ir jos nustatymo datą, Konkretaus Indekso pokyčio koeficientą, perskaičiuotą Sutarties kainą ir perskaičiuotus įkainius (įskaitant Darbų žiniaraštyje nurodytus įkainius), perskaičiuotą Banko garantijos sumą, perskaičiuotą Statybos darbų ir Rangovo civilinės atsakomybės privalomojo draudimo sumą bei kitą perskaičiavimui reikšmingą informaciją. Šalis Aktą pasirašo ir pateikia jį kitai Šaliai. Šalys privalo sudaryti susitarimą dėl Sutarties kainos perskaičiavimo per </w:t>
      </w:r>
      <w:r w:rsidR="00363ECD" w:rsidRPr="00030FE4">
        <w:t xml:space="preserve">1 (vieną) </w:t>
      </w:r>
      <w:r w:rsidRPr="00030FE4">
        <w:t xml:space="preserve">mėnesį nuo tinkamai parengto Akto pateikimo kitai Šaliai. Šis terminas Šalių susitarimu gali būti pratęstas </w:t>
      </w:r>
      <w:r w:rsidR="00A21AF2" w:rsidRPr="00030FE4">
        <w:t xml:space="preserve">ne ilgiau nei 1 (vieno) mėnesio laikotarpio </w:t>
      </w:r>
      <w:r w:rsidRPr="00030FE4">
        <w:t xml:space="preserve">dėl objektyvių priežasčių (pvz. kai būtina gauti Šalies valdymo organų pritarimus ir pan.). </w:t>
      </w:r>
    </w:p>
    <w:p w14:paraId="7AB8448B" w14:textId="26DB627B" w:rsidR="00A4633E" w:rsidRPr="00030FE4" w:rsidRDefault="00A4633E" w:rsidP="00C018E2">
      <w:pPr>
        <w:pStyle w:val="ListParagraph"/>
      </w:pPr>
      <w:r w:rsidRPr="00030FE4">
        <w:t>Kainos peržiūros Indekso reikšmė nurodoma i</w:t>
      </w:r>
      <w:r w:rsidR="00A21AF2" w:rsidRPr="00030FE4">
        <w:t>r</w:t>
      </w:r>
      <w:r w:rsidR="00EC1A3E" w:rsidRPr="00030FE4">
        <w:t xml:space="preserve"> </w:t>
      </w:r>
      <w:r w:rsidRPr="00030FE4">
        <w:t>taikoma 4 skaičių po kablelio tikslumu (Perskaičiavimo koeficiento reikšmė nurodoma ir taikoma 3 skaičių po kablelio tikslumu).</w:t>
      </w:r>
    </w:p>
    <w:p w14:paraId="0A2A766B" w14:textId="0D97F7BF" w:rsidR="00A4633E" w:rsidRPr="00030FE4" w:rsidRDefault="00A4633E" w:rsidP="00C018E2">
      <w:pPr>
        <w:pStyle w:val="ListParagraph"/>
      </w:pPr>
      <w:r w:rsidRPr="00030FE4">
        <w:t>Rangovui mokėtinos sumos bus perskaičiuojamos tik už tuos Darbus, kurie bus priimti po</w:t>
      </w:r>
      <w:r w:rsidR="00672642" w:rsidRPr="00030FE4">
        <w:t xml:space="preserve"> Sutarties Šalių </w:t>
      </w:r>
      <w:r w:rsidR="00664730">
        <w:t>s</w:t>
      </w:r>
      <w:r w:rsidR="00672642" w:rsidRPr="00030FE4">
        <w:t>usitarimo dėl Sutarties kainos (įkainio) peržiūrėjimo įsigaliojimo</w:t>
      </w:r>
      <w:r w:rsidRPr="00030FE4">
        <w:t>. Rangovas išrašomose PVM sąskaitose faktūrose nurodo Darbų žiniaraštyje/Rangovo Pirkimo metu pateiktame pasiūlyme nurodytas kainas</w:t>
      </w:r>
      <w:r w:rsidR="008D4871" w:rsidRPr="00030FE4">
        <w:t>/įkainius</w:t>
      </w:r>
      <w:r w:rsidRPr="00030FE4">
        <w:t>, Konkretaus Indekso pokyčio koeficientą ir jų sandaugos sumą, kurią turi sumokėti Užsakovas.</w:t>
      </w:r>
    </w:p>
    <w:p w14:paraId="08BBE16E" w14:textId="77777777" w:rsidR="00672642" w:rsidRPr="00030FE4" w:rsidRDefault="00A4633E" w:rsidP="00C018E2">
      <w:pPr>
        <w:pStyle w:val="ListParagraph"/>
      </w:pPr>
      <w:r w:rsidRPr="00030FE4">
        <w:t>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14:paraId="7656006C" w14:textId="21862230" w:rsidR="00E351FA" w:rsidRPr="00030FE4" w:rsidRDefault="00A4633E" w:rsidP="00C018E2">
      <w:pPr>
        <w:pStyle w:val="ListParagraph"/>
      </w:pPr>
      <w:r w:rsidRPr="00030FE4">
        <w:t xml:space="preserve">Gali būti perskaičiuojama Sutarties kaina (įkainiai) be PVM kaina (įkainiai) tik tiems statybos darbams, kurie nėra faktiškai atlikti iki prašymo peržiūrėti Sutarties kainą (įkainius) gavimo dienos, o už kitus, nei statybos darbai, darbus (pavyzdžiui, darbo, </w:t>
      </w:r>
      <w:r w:rsidR="0053282B">
        <w:t>P</w:t>
      </w:r>
      <w:r w:rsidRPr="00030FE4">
        <w:t xml:space="preserve">rojekto parengimą, inžinerinius (geologinius, geotechninius) tyrimus, projektavimą, dokumentacijos gavimą, statybą leidžiančių dokumentų gavimą, statybos užbaigimą ir pan.) mokėtinos sumos negali </w:t>
      </w:r>
      <w:r w:rsidRPr="00030FE4">
        <w:lastRenderedPageBreak/>
        <w:t>būti perskaičiuojamos. Vėlesnis kainų arba įkainių perskaičiavimas negali apimti laikotarpio, už kurį jau buvo atliktas perskaičiavimas.</w:t>
      </w:r>
    </w:p>
    <w:p w14:paraId="398FDDCB" w14:textId="77777777" w:rsidR="00E77A58" w:rsidRPr="00030FE4" w:rsidRDefault="00E77A58" w:rsidP="00030FE4">
      <w:pPr>
        <w:rPr>
          <w:rFonts w:ascii="Arial" w:hAnsi="Arial" w:cs="Arial"/>
          <w:lang w:val="lt-LT"/>
        </w:rPr>
      </w:pPr>
    </w:p>
    <w:p w14:paraId="12AC95DD" w14:textId="29B77138" w:rsidR="00E77A58" w:rsidRPr="00030FE4" w:rsidRDefault="00E422EA" w:rsidP="00030FE4">
      <w:pPr>
        <w:pStyle w:val="Heading1"/>
        <w:rPr>
          <w:rFonts w:cs="Arial"/>
        </w:rPr>
      </w:pPr>
      <w:bookmarkStart w:id="339" w:name="_Toc75873556"/>
      <w:bookmarkStart w:id="340" w:name="_Toc106541739"/>
      <w:r w:rsidRPr="00030FE4">
        <w:rPr>
          <w:rFonts w:cs="Arial"/>
        </w:rPr>
        <w:t>ATSAKOMYBĖ</w:t>
      </w:r>
      <w:bookmarkStart w:id="341" w:name="_Ref172882497"/>
      <w:bookmarkStart w:id="342" w:name="_Ref226118096"/>
      <w:bookmarkEnd w:id="252"/>
      <w:bookmarkEnd w:id="253"/>
      <w:bookmarkEnd w:id="254"/>
      <w:bookmarkEnd w:id="255"/>
      <w:bookmarkEnd w:id="256"/>
      <w:bookmarkEnd w:id="339"/>
      <w:bookmarkEnd w:id="340"/>
    </w:p>
    <w:p w14:paraId="0F56F867" w14:textId="77777777" w:rsidR="00A725B1" w:rsidRPr="00030FE4" w:rsidRDefault="00332C99" w:rsidP="007F51D0">
      <w:pPr>
        <w:pStyle w:val="Heading2"/>
      </w:pPr>
      <w:bookmarkStart w:id="343" w:name="_Toc339801232"/>
      <w:bookmarkStart w:id="344" w:name="_Toc339801575"/>
      <w:bookmarkStart w:id="345" w:name="_Toc339802137"/>
      <w:bookmarkStart w:id="346" w:name="_Toc339802324"/>
      <w:bookmarkStart w:id="347" w:name="_Toc339802545"/>
      <w:bookmarkStart w:id="348" w:name="_Toc75873557"/>
      <w:bookmarkStart w:id="349" w:name="_Toc106541740"/>
      <w:bookmarkStart w:id="350" w:name="_Toc339801234"/>
      <w:bookmarkStart w:id="351" w:name="_Toc339801577"/>
      <w:bookmarkStart w:id="352" w:name="_Toc339802139"/>
      <w:bookmarkStart w:id="353" w:name="_Toc339802326"/>
      <w:bookmarkStart w:id="354" w:name="_Toc339802547"/>
      <w:bookmarkEnd w:id="341"/>
      <w:bookmarkEnd w:id="342"/>
      <w:r w:rsidRPr="00030FE4">
        <w:t>Kokybės garantija</w:t>
      </w:r>
      <w:bookmarkEnd w:id="343"/>
      <w:bookmarkEnd w:id="344"/>
      <w:bookmarkEnd w:id="345"/>
      <w:bookmarkEnd w:id="346"/>
      <w:bookmarkEnd w:id="347"/>
      <w:bookmarkEnd w:id="348"/>
      <w:bookmarkEnd w:id="349"/>
    </w:p>
    <w:p w14:paraId="16842F82" w14:textId="77777777" w:rsidR="00A725B1" w:rsidRPr="00030FE4" w:rsidRDefault="00A725B1" w:rsidP="00C018E2">
      <w:pPr>
        <w:pStyle w:val="ListParagraph"/>
      </w:pPr>
      <w:r w:rsidRPr="00030FE4">
        <w:t xml:space="preserve">Rangovo atliktiems </w:t>
      </w:r>
      <w:r w:rsidR="00F553C1" w:rsidRPr="00030FE4">
        <w:t>statybos Darb</w:t>
      </w:r>
      <w:r w:rsidRPr="00030FE4">
        <w:t>ams suteikiami kokybės garantijos terminai:</w:t>
      </w:r>
    </w:p>
    <w:p w14:paraId="681F4885" w14:textId="0E2556FB"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A725B1" w:rsidRPr="00030FE4">
        <w:rPr>
          <w:rFonts w:ascii="Arial" w:hAnsi="Arial" w:cs="Arial"/>
          <w:sz w:val="18"/>
          <w:szCs w:val="18"/>
          <w:lang w:val="lt-LT"/>
        </w:rPr>
        <w:t xml:space="preserve">Objektui </w:t>
      </w:r>
      <w:r w:rsidR="00BA6241" w:rsidRPr="00030FE4">
        <w:rPr>
          <w:rFonts w:ascii="Arial" w:hAnsi="Arial" w:cs="Arial"/>
          <w:sz w:val="18"/>
          <w:szCs w:val="18"/>
          <w:lang w:val="lt-LT"/>
        </w:rPr>
        <w:t>–</w:t>
      </w:r>
      <w:r w:rsidR="00A725B1" w:rsidRPr="00030FE4">
        <w:rPr>
          <w:rFonts w:ascii="Arial" w:hAnsi="Arial" w:cs="Arial"/>
          <w:sz w:val="18"/>
          <w:szCs w:val="18"/>
          <w:lang w:val="lt-LT"/>
        </w:rPr>
        <w:t xml:space="preserve"> 5 metai;</w:t>
      </w:r>
    </w:p>
    <w:p w14:paraId="132DFC4C" w14:textId="3C1CDD71"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A725B1" w:rsidRPr="00030FE4">
        <w:rPr>
          <w:rFonts w:ascii="Arial" w:hAnsi="Arial" w:cs="Arial"/>
          <w:sz w:val="18"/>
          <w:szCs w:val="18"/>
          <w:lang w:val="lt-LT"/>
        </w:rPr>
        <w:t>Objekto paslėptiems elementams (konstrukcijoms, vamzdynams ir kt.) – 10 metų,</w:t>
      </w:r>
    </w:p>
    <w:p w14:paraId="6634AB40" w14:textId="5E540C9F"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A725B1" w:rsidRPr="00030FE4">
        <w:rPr>
          <w:rFonts w:ascii="Arial" w:hAnsi="Arial" w:cs="Arial"/>
          <w:sz w:val="18"/>
          <w:szCs w:val="18"/>
          <w:lang w:val="lt-LT"/>
        </w:rPr>
        <w:t>Objekte esant tyčia paslėptų defektų – 20 metų</w:t>
      </w:r>
      <w:r w:rsidR="00C82B16" w:rsidRPr="00030FE4">
        <w:rPr>
          <w:rFonts w:ascii="Arial" w:hAnsi="Arial" w:cs="Arial"/>
          <w:sz w:val="18"/>
          <w:szCs w:val="18"/>
          <w:lang w:val="lt-LT"/>
        </w:rPr>
        <w:t>;</w:t>
      </w:r>
    </w:p>
    <w:p w14:paraId="0D9AA692" w14:textId="491E397E" w:rsidR="00BE0D12"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6334" w:rsidRPr="00030FE4">
        <w:rPr>
          <w:rFonts w:ascii="Arial" w:hAnsi="Arial" w:cs="Arial"/>
          <w:sz w:val="18"/>
          <w:szCs w:val="18"/>
          <w:lang w:val="lt-LT"/>
        </w:rPr>
        <w:t>Visiems kitiems Darbams – 2 met</w:t>
      </w:r>
      <w:r w:rsidR="00C82B16" w:rsidRPr="00030FE4">
        <w:rPr>
          <w:rFonts w:ascii="Arial" w:hAnsi="Arial" w:cs="Arial"/>
          <w:sz w:val="18"/>
          <w:szCs w:val="18"/>
          <w:lang w:val="lt-LT"/>
        </w:rPr>
        <w:t>ai</w:t>
      </w:r>
      <w:r w:rsidR="00526334" w:rsidRPr="00030FE4">
        <w:rPr>
          <w:rFonts w:ascii="Arial" w:hAnsi="Arial" w:cs="Arial"/>
          <w:sz w:val="18"/>
          <w:szCs w:val="18"/>
          <w:lang w:val="lt-LT"/>
        </w:rPr>
        <w:t>.</w:t>
      </w:r>
    </w:p>
    <w:p w14:paraId="00F4ED3C" w14:textId="780F8B94" w:rsidR="00D9744B" w:rsidRPr="00030FE4" w:rsidRDefault="00D9744B" w:rsidP="00C018E2">
      <w:pPr>
        <w:pStyle w:val="ListParagraph"/>
      </w:pPr>
      <w:r w:rsidRPr="00030FE4">
        <w:t>Sutarties</w:t>
      </w:r>
      <w:r w:rsidR="00D27596" w:rsidRPr="00030FE4">
        <w:t xml:space="preserve"> bendrųjų sąlygų</w:t>
      </w:r>
      <w:r w:rsidRPr="00030FE4">
        <w:t xml:space="preserve"> </w:t>
      </w:r>
      <w:r w:rsidR="00D27596" w:rsidRPr="00030FE4">
        <w:t>9</w:t>
      </w:r>
      <w:r w:rsidRPr="00030FE4">
        <w:t>.1.1 punkte nurodyti terminai pradedami skaičiuoti nuo</w:t>
      </w:r>
      <w:r w:rsidR="00A157FE" w:rsidRPr="00030FE4">
        <w:t xml:space="preserve"> visų Darbų pagal Sutartį perdavimo Užsakovui dienos. </w:t>
      </w:r>
      <w:r w:rsidR="006B00DA" w:rsidRPr="00030FE4">
        <w:t>Jei garantijos termino metu atliekamas Įrenginio ar jo dalies remontas, tam Įrenginiui ar jo suremontuotai daliai garantijos terminas pratęsiamas nuo remonto atlikimo dienos</w:t>
      </w:r>
      <w:r w:rsidR="00582767" w:rsidRPr="00030FE4">
        <w:t xml:space="preserve">, tačiau terminas nebus ilgesnis negu bendras garantijos terminas, nurodytas Sutarties </w:t>
      </w:r>
      <w:r w:rsidR="00D27596" w:rsidRPr="00030FE4">
        <w:t>bendrųjų sąlygų 9</w:t>
      </w:r>
      <w:r w:rsidR="00582767" w:rsidRPr="00030FE4">
        <w:t xml:space="preserve">.1.1 punkte. </w:t>
      </w:r>
    </w:p>
    <w:p w14:paraId="4F3DC121" w14:textId="7EC81D59" w:rsidR="00A725B1" w:rsidRPr="00030FE4" w:rsidRDefault="00880C57" w:rsidP="00C018E2">
      <w:pPr>
        <w:pStyle w:val="ListParagraph"/>
      </w:pPr>
      <w:r w:rsidRPr="00030FE4">
        <w:t xml:space="preserve">Jei Įrenginių ir (arba) Medžiagų gamintojas </w:t>
      </w:r>
      <w:r w:rsidR="00077755" w:rsidRPr="00030FE4">
        <w:t>Įrenginiams ir Medžiagoms</w:t>
      </w:r>
      <w:r w:rsidRPr="00030FE4">
        <w:t xml:space="preserve"> suteikia ilgesnę garantiją</w:t>
      </w:r>
      <w:r w:rsidR="00C45563" w:rsidRPr="00030FE4">
        <w:t>,</w:t>
      </w:r>
      <w:r w:rsidRPr="00030FE4">
        <w:t xml:space="preserve"> nei nurodyta šiame </w:t>
      </w:r>
      <w:r w:rsidR="00174D62" w:rsidRPr="00030FE4">
        <w:t>Sutarties bendrųjų sąlygų 9.1 punkte</w:t>
      </w:r>
      <w:r w:rsidRPr="00030FE4">
        <w:t>, Rangova</w:t>
      </w:r>
      <w:r w:rsidR="008F085B" w:rsidRPr="00030FE4">
        <w:t>s perleidžia Užsakovui teisę į g</w:t>
      </w:r>
      <w:r w:rsidRPr="00030FE4">
        <w:t>amintojo garantiją</w:t>
      </w:r>
      <w:r w:rsidR="008F085B" w:rsidRPr="00030FE4">
        <w:t>.</w:t>
      </w:r>
      <w:r w:rsidR="00526334" w:rsidRPr="00030FE4">
        <w:t xml:space="preserve"> Jei teisės aktai n</w:t>
      </w:r>
      <w:r w:rsidR="00390AC1" w:rsidRPr="00030FE4">
        <w:t>umato ilg</w:t>
      </w:r>
      <w:r w:rsidR="009D3748" w:rsidRPr="00030FE4">
        <w:t>esni</w:t>
      </w:r>
      <w:r w:rsidR="00390AC1" w:rsidRPr="00030FE4">
        <w:t xml:space="preserve">us nei </w:t>
      </w:r>
      <w:r w:rsidR="00C45563" w:rsidRPr="00030FE4">
        <w:t xml:space="preserve">šiame Sutarties </w:t>
      </w:r>
      <w:r w:rsidR="00174D62" w:rsidRPr="00030FE4">
        <w:t>bendrųjų sąlygų 9.1 punkte</w:t>
      </w:r>
      <w:r w:rsidR="00174D62" w:rsidRPr="00030FE4" w:rsidDel="00174D62">
        <w:t xml:space="preserve"> </w:t>
      </w:r>
      <w:r w:rsidR="00390AC1" w:rsidRPr="00030FE4">
        <w:t>nurodyti kokybės garantijos terminus, taikomi teisės aktuose nurodyti terminai</w:t>
      </w:r>
      <w:r w:rsidR="00526334" w:rsidRPr="00030FE4">
        <w:t>.</w:t>
      </w:r>
    </w:p>
    <w:p w14:paraId="0F2700E2" w14:textId="77777777" w:rsidR="00A725B1" w:rsidRPr="00030FE4" w:rsidRDefault="00A725B1" w:rsidP="00C018E2">
      <w:pPr>
        <w:pStyle w:val="ListParagraph"/>
      </w:pPr>
      <w:r w:rsidRPr="00030FE4">
        <w:t>Rangovas per kokybės garantijos terminą atsiradusius Darbų defektus privalo neatlygintinai pašalinti arba nekokybiškus Įrenginius pakeisti kokybiškais per 10 dienų nuo raštiško Užsakovo reikalavimo gavimo dienos arba per kitą terminą, kuris objektyviai reikalingas trūkumų pašalinimui ir Šalys jį suderina raštu.</w:t>
      </w:r>
    </w:p>
    <w:p w14:paraId="6659A0A3" w14:textId="77777777" w:rsidR="00A725B1" w:rsidRPr="00030FE4" w:rsidRDefault="00A725B1" w:rsidP="00C018E2">
      <w:pPr>
        <w:pStyle w:val="ListParagraph"/>
      </w:pPr>
      <w:r w:rsidRPr="00030FE4">
        <w:t>Kokybės garantija negalioja tiems Darbų trūkumams, kurie atsirado dėl to, kad Užsakovas nepaisė nustatytų aptarnavimo, priežiūros ir eksploatacijos instrukcijų.</w:t>
      </w:r>
    </w:p>
    <w:p w14:paraId="17747272" w14:textId="77777777" w:rsidR="00A725B1" w:rsidRPr="00030FE4" w:rsidRDefault="00A725B1" w:rsidP="00C018E2">
      <w:pPr>
        <w:pStyle w:val="ListParagraph"/>
      </w:pPr>
      <w:r w:rsidRPr="00030FE4">
        <w:t>Kokybės garantijos terminas sustabdomas tiek laiko, kiek Objektas negalėjo būti naudojamas dėl nustatytų defektų (trūkumų), už kuriuos atsako Rangovas.</w:t>
      </w:r>
    </w:p>
    <w:p w14:paraId="69574219" w14:textId="77CE89DD" w:rsidR="00A725B1" w:rsidRPr="00030FE4" w:rsidRDefault="00A725B1" w:rsidP="00C018E2">
      <w:pPr>
        <w:pStyle w:val="ListParagraph"/>
      </w:pPr>
      <w:r w:rsidRPr="00030FE4">
        <w:t xml:space="preserve">Nutraukus Sutartį, iki Sutarties nutraukimo dienos atliktiems Darbams ir perduotiems Įrenginiams bei </w:t>
      </w:r>
      <w:r w:rsidR="00FF3E51" w:rsidRPr="00030FE4">
        <w:t>Medžiagoms</w:t>
      </w:r>
      <w:r w:rsidRPr="00030FE4">
        <w:t xml:space="preserve"> suteikiama Sutartyje numatyta kokybės garantija, kurios terminas skaičiuojamas nuo Sutarties nutraukimo dienos.</w:t>
      </w:r>
    </w:p>
    <w:p w14:paraId="498BD3E7" w14:textId="77777777" w:rsidR="00FD47F1" w:rsidRPr="00030FE4" w:rsidRDefault="00FD47F1" w:rsidP="00174D62">
      <w:pPr>
        <w:ind w:left="360" w:firstLine="0"/>
        <w:rPr>
          <w:rFonts w:ascii="Arial" w:hAnsi="Arial" w:cs="Arial"/>
          <w:lang w:val="lt-LT"/>
        </w:rPr>
      </w:pPr>
    </w:p>
    <w:p w14:paraId="538FAC3F" w14:textId="77777777" w:rsidR="005474A9" w:rsidRPr="00030FE4" w:rsidRDefault="00332C99" w:rsidP="007F51D0">
      <w:pPr>
        <w:pStyle w:val="Heading2"/>
      </w:pPr>
      <w:bookmarkStart w:id="355" w:name="_Toc415502791"/>
      <w:bookmarkStart w:id="356" w:name="_Toc408997468"/>
      <w:bookmarkStart w:id="357" w:name="_Toc409085986"/>
      <w:bookmarkStart w:id="358" w:name="_Toc409085988"/>
      <w:bookmarkStart w:id="359" w:name="_Toc403983957"/>
      <w:bookmarkStart w:id="360" w:name="_Toc409085989"/>
      <w:bookmarkStart w:id="361" w:name="_Toc75873558"/>
      <w:bookmarkStart w:id="362" w:name="_Toc106541741"/>
      <w:bookmarkStart w:id="363" w:name="_Toc339801235"/>
      <w:bookmarkStart w:id="364" w:name="_Toc339801578"/>
      <w:bookmarkStart w:id="365" w:name="_Toc339802140"/>
      <w:bookmarkStart w:id="366" w:name="_Toc339802327"/>
      <w:bookmarkStart w:id="367" w:name="_Toc339802548"/>
      <w:bookmarkEnd w:id="350"/>
      <w:bookmarkEnd w:id="351"/>
      <w:bookmarkEnd w:id="352"/>
      <w:bookmarkEnd w:id="353"/>
      <w:bookmarkEnd w:id="354"/>
      <w:bookmarkEnd w:id="355"/>
      <w:bookmarkEnd w:id="356"/>
      <w:bookmarkEnd w:id="357"/>
      <w:bookmarkEnd w:id="358"/>
      <w:bookmarkEnd w:id="359"/>
      <w:bookmarkEnd w:id="360"/>
      <w:r w:rsidRPr="00030FE4">
        <w:t>Rizikos paskirstymas</w:t>
      </w:r>
      <w:bookmarkEnd w:id="361"/>
      <w:bookmarkEnd w:id="362"/>
    </w:p>
    <w:p w14:paraId="49CFCDB2" w14:textId="77777777" w:rsidR="005474A9" w:rsidRPr="00030FE4" w:rsidRDefault="005474A9" w:rsidP="00C018E2">
      <w:pPr>
        <w:pStyle w:val="ListParagraph"/>
      </w:pPr>
      <w:r w:rsidRPr="00030FE4">
        <w:t>Įrengi</w:t>
      </w:r>
      <w:r w:rsidR="00F373C8" w:rsidRPr="00030FE4">
        <w:t>nių</w:t>
      </w:r>
      <w:r w:rsidRPr="00030FE4">
        <w:t xml:space="preserve">, Medžiagų, Darbų ir jų rezultatų atsitiktinio sunaikinimo, sugadinimo bei praradimo rizika tenka Rangovui iki </w:t>
      </w:r>
      <w:r w:rsidR="00526A52" w:rsidRPr="00030FE4">
        <w:t xml:space="preserve">Darbų </w:t>
      </w:r>
      <w:r w:rsidR="003A612C" w:rsidRPr="00030FE4">
        <w:t>perdavimo Užsakovui dienos</w:t>
      </w:r>
      <w:r w:rsidRPr="00030FE4">
        <w:t>.</w:t>
      </w:r>
    </w:p>
    <w:p w14:paraId="4412F337" w14:textId="7D7F4B41" w:rsidR="00B017EF" w:rsidRPr="00030FE4" w:rsidRDefault="00B017EF" w:rsidP="00C018E2">
      <w:pPr>
        <w:pStyle w:val="ListParagraph"/>
      </w:pPr>
      <w:r w:rsidRPr="00030FE4">
        <w:t>Rangovui atitenka rizika už Statybvietėje esan</w:t>
      </w:r>
      <w:r w:rsidR="00E07087" w:rsidRPr="00030FE4">
        <w:t>čio</w:t>
      </w:r>
      <w:r w:rsidRPr="00030FE4">
        <w:t xml:space="preserve"> Užsakovo ir trečiųjų asmenų turt</w:t>
      </w:r>
      <w:r w:rsidR="00E07087" w:rsidRPr="00030FE4">
        <w:t>o</w:t>
      </w:r>
      <w:r w:rsidRPr="00030FE4">
        <w:t xml:space="preserve"> atsitiktinį sunaikinimą, sugadinimą, praradimą iki </w:t>
      </w:r>
      <w:r w:rsidR="00526A52" w:rsidRPr="00030FE4">
        <w:t>Darbų užbaigimo</w:t>
      </w:r>
      <w:r w:rsidRPr="00030FE4">
        <w:t xml:space="preserve"> </w:t>
      </w:r>
      <w:r w:rsidR="003F36A2" w:rsidRPr="00030FE4">
        <w:t xml:space="preserve">arba </w:t>
      </w:r>
      <w:r w:rsidRPr="00030FE4">
        <w:t>Statybvietės perdavimo Užsakovui</w:t>
      </w:r>
      <w:r w:rsidR="003F36A2" w:rsidRPr="00030FE4">
        <w:t xml:space="preserve"> dienos</w:t>
      </w:r>
      <w:r w:rsidRPr="00030FE4">
        <w:t>, jei Šalys raštu nesusitaria kitaip.</w:t>
      </w:r>
    </w:p>
    <w:p w14:paraId="26095EBF" w14:textId="3CA849AA" w:rsidR="005024F1" w:rsidRPr="00030FE4" w:rsidRDefault="005024F1" w:rsidP="00C018E2">
      <w:pPr>
        <w:pStyle w:val="ListParagraph"/>
      </w:pPr>
      <w:r w:rsidRPr="00030FE4">
        <w:t>Rangovas prisiima atsakomybę už Objekto sugriuvimą ir</w:t>
      </w:r>
      <w:r w:rsidR="005C189E" w:rsidRPr="00030FE4">
        <w:t xml:space="preserve"> </w:t>
      </w:r>
      <w:r w:rsidRPr="00030FE4">
        <w:t>(ar) defektus dėl jo padarytų projektavimo klaidų prieš bet kurį Objekto savininką ir atlygina jam dėl to patirtus nuostolius.</w:t>
      </w:r>
    </w:p>
    <w:p w14:paraId="1F1EC33F" w14:textId="77777777" w:rsidR="00BC35FC" w:rsidRPr="00030FE4" w:rsidRDefault="00BC35FC" w:rsidP="00400486">
      <w:pPr>
        <w:ind w:left="360" w:firstLine="0"/>
        <w:rPr>
          <w:rFonts w:ascii="Arial" w:hAnsi="Arial" w:cs="Arial"/>
          <w:lang w:val="lt-LT"/>
        </w:rPr>
      </w:pPr>
    </w:p>
    <w:p w14:paraId="50849017" w14:textId="77777777" w:rsidR="008E20DE" w:rsidRPr="00030FE4" w:rsidRDefault="00332C99" w:rsidP="007F51D0">
      <w:pPr>
        <w:pStyle w:val="Heading2"/>
      </w:pPr>
      <w:bookmarkStart w:id="368" w:name="_Toc75873559"/>
      <w:bookmarkStart w:id="369" w:name="_Toc106541742"/>
      <w:r w:rsidRPr="00030FE4">
        <w:t>Įsipareigojimų nevykdymas</w:t>
      </w:r>
      <w:r w:rsidR="00FD56A7" w:rsidRPr="00030FE4">
        <w:t xml:space="preserve"> ARBA NETINKAMAS VYKDYMAS</w:t>
      </w:r>
      <w:bookmarkEnd w:id="368"/>
      <w:bookmarkEnd w:id="369"/>
    </w:p>
    <w:p w14:paraId="08989FDF" w14:textId="77777777" w:rsidR="00FF5712" w:rsidRPr="00030FE4" w:rsidRDefault="00B22E00" w:rsidP="00C018E2">
      <w:pPr>
        <w:pStyle w:val="ListParagraph"/>
      </w:pPr>
      <w:r w:rsidRPr="00030FE4">
        <w:t>Šalys yra atsakingo</w:t>
      </w:r>
      <w:r w:rsidR="00FF5712" w:rsidRPr="00030FE4">
        <w:t xml:space="preserve">s už visų sutartinių įsipareigojimų tinkamą įvykdymą pagal šios Sutarties sąlygas. </w:t>
      </w:r>
    </w:p>
    <w:p w14:paraId="6239D57F" w14:textId="217CBB0D" w:rsidR="008B2CB1" w:rsidRPr="00030FE4" w:rsidRDefault="008E20DE" w:rsidP="00C018E2">
      <w:pPr>
        <w:pStyle w:val="ListParagraph"/>
      </w:pPr>
      <w:r w:rsidRPr="00030FE4">
        <w:t xml:space="preserve">Jei Rangovas </w:t>
      </w:r>
      <w:r w:rsidR="00FD56A7" w:rsidRPr="00030FE4">
        <w:t xml:space="preserve">nevykdo, </w:t>
      </w:r>
      <w:r w:rsidR="00B902DC" w:rsidRPr="00030FE4">
        <w:t xml:space="preserve">tinkamai </w:t>
      </w:r>
      <w:r w:rsidRPr="00030FE4">
        <w:t xml:space="preserve">nevykdo arba tampa akivaizdu, kad </w:t>
      </w:r>
      <w:r w:rsidR="00B902DC" w:rsidRPr="00030FE4">
        <w:t>tinkamai</w:t>
      </w:r>
      <w:r w:rsidRPr="00030FE4">
        <w:t xml:space="preserve"> neįvykdys kurio nors iš Sutartyje nurodytų įsipareigojimų, Užsakovas turi </w:t>
      </w:r>
      <w:r w:rsidR="008B2CB1" w:rsidRPr="00030FE4">
        <w:t>teisę:</w:t>
      </w:r>
    </w:p>
    <w:p w14:paraId="5FC05EC6" w14:textId="07959913" w:rsidR="008B2CB1"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8B2CB1" w:rsidRPr="00030FE4">
        <w:rPr>
          <w:rFonts w:ascii="Arial" w:hAnsi="Arial" w:cs="Arial"/>
          <w:sz w:val="18"/>
          <w:szCs w:val="18"/>
          <w:lang w:val="lt-LT"/>
        </w:rPr>
        <w:t>sulaikyti Rangovui pagal Sutartį mokėtinas sumas iki kol šie įsiparei</w:t>
      </w:r>
      <w:r w:rsidR="00A75C77" w:rsidRPr="00030FE4">
        <w:rPr>
          <w:rFonts w:ascii="Arial" w:hAnsi="Arial" w:cs="Arial"/>
          <w:sz w:val="18"/>
          <w:szCs w:val="18"/>
          <w:lang w:val="lt-LT"/>
        </w:rPr>
        <w:t>gojimai bus įvykdyti tinkamai (š</w:t>
      </w:r>
      <w:r w:rsidR="008B2CB1" w:rsidRPr="00030FE4">
        <w:rPr>
          <w:rFonts w:ascii="Arial" w:hAnsi="Arial" w:cs="Arial"/>
          <w:sz w:val="18"/>
          <w:szCs w:val="18"/>
          <w:lang w:val="lt-LT"/>
        </w:rPr>
        <w:t xml:space="preserve">iame punkte nurodyta sulaikymo teise Užsakovas gali pasinaudoti tik tokia apimtimi, kuri yra būtina užtikrinti </w:t>
      </w:r>
      <w:r w:rsidR="00525199" w:rsidRPr="00030FE4">
        <w:rPr>
          <w:rFonts w:ascii="Arial" w:hAnsi="Arial" w:cs="Arial"/>
          <w:sz w:val="18"/>
          <w:szCs w:val="18"/>
          <w:lang w:val="lt-LT"/>
        </w:rPr>
        <w:t>reikalavimų įvykdymą</w:t>
      </w:r>
      <w:r w:rsidR="00A75C77" w:rsidRPr="00030FE4">
        <w:rPr>
          <w:rFonts w:ascii="Arial" w:hAnsi="Arial" w:cs="Arial"/>
          <w:sz w:val="18"/>
          <w:szCs w:val="18"/>
          <w:lang w:val="lt-LT"/>
        </w:rPr>
        <w:t>)</w:t>
      </w:r>
      <w:r w:rsidR="00525199" w:rsidRPr="00030FE4">
        <w:rPr>
          <w:rFonts w:ascii="Arial" w:hAnsi="Arial" w:cs="Arial"/>
          <w:sz w:val="18"/>
          <w:szCs w:val="18"/>
          <w:lang w:val="lt-LT"/>
        </w:rPr>
        <w:t xml:space="preserve"> ir (arba)</w:t>
      </w:r>
    </w:p>
    <w:p w14:paraId="7200B282" w14:textId="487CD6D3" w:rsidR="008B2CB1"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E20DE" w:rsidRPr="00030FE4">
        <w:rPr>
          <w:rFonts w:ascii="Arial" w:hAnsi="Arial" w:cs="Arial"/>
          <w:sz w:val="18"/>
          <w:szCs w:val="18"/>
          <w:lang w:val="lt-LT"/>
        </w:rPr>
        <w:t>Rangovo įsipareigojimus įvykdyti pats, apie ta</w:t>
      </w:r>
      <w:r w:rsidR="00A75C77" w:rsidRPr="00030FE4">
        <w:rPr>
          <w:rFonts w:ascii="Arial" w:hAnsi="Arial" w:cs="Arial"/>
          <w:sz w:val="18"/>
          <w:szCs w:val="18"/>
          <w:lang w:val="lt-LT"/>
        </w:rPr>
        <w:t>i raštu informuodamas Rangovą</w:t>
      </w:r>
      <w:r w:rsidR="0021021B" w:rsidRPr="00030FE4">
        <w:rPr>
          <w:rFonts w:ascii="Arial" w:hAnsi="Arial" w:cs="Arial"/>
          <w:sz w:val="18"/>
          <w:szCs w:val="18"/>
          <w:lang w:val="lt-LT"/>
        </w:rPr>
        <w:t xml:space="preserve"> (t</w:t>
      </w:r>
      <w:r w:rsidR="008E20DE" w:rsidRPr="00030FE4">
        <w:rPr>
          <w:rFonts w:ascii="Arial" w:hAnsi="Arial" w:cs="Arial"/>
          <w:sz w:val="18"/>
          <w:szCs w:val="18"/>
          <w:lang w:val="lt-LT"/>
        </w:rPr>
        <w:t>okiu atveju</w:t>
      </w:r>
      <w:r w:rsidR="0013475B" w:rsidRPr="00030FE4">
        <w:rPr>
          <w:rFonts w:ascii="Arial" w:hAnsi="Arial" w:cs="Arial"/>
          <w:sz w:val="18"/>
          <w:szCs w:val="18"/>
          <w:lang w:val="lt-LT"/>
        </w:rPr>
        <w:t xml:space="preserve"> Užsakovas turi teisę reikalauti Rangovo apmokėti už šių įsipareigojimų įvykdymą patirtas išlaidas ir </w:t>
      </w:r>
      <w:r w:rsidR="00331EBE" w:rsidRPr="00030FE4">
        <w:rPr>
          <w:rFonts w:ascii="Arial" w:hAnsi="Arial" w:cs="Arial"/>
          <w:sz w:val="18"/>
          <w:szCs w:val="18"/>
          <w:lang w:val="lt-LT"/>
        </w:rPr>
        <w:t>10</w:t>
      </w:r>
      <w:r w:rsidR="0013475B" w:rsidRPr="00030FE4">
        <w:rPr>
          <w:rFonts w:ascii="Arial" w:hAnsi="Arial" w:cs="Arial"/>
          <w:sz w:val="18"/>
          <w:szCs w:val="18"/>
          <w:lang w:val="lt-LT"/>
        </w:rPr>
        <w:t>%</w:t>
      </w:r>
      <w:r w:rsidR="001D1551" w:rsidRPr="00030FE4">
        <w:rPr>
          <w:rFonts w:ascii="Arial" w:hAnsi="Arial" w:cs="Arial"/>
          <w:sz w:val="18"/>
          <w:szCs w:val="18"/>
          <w:lang w:val="lt-LT"/>
        </w:rPr>
        <w:t xml:space="preserve"> dydžio</w:t>
      </w:r>
      <w:r w:rsidR="00D47221" w:rsidRPr="00030FE4">
        <w:rPr>
          <w:rFonts w:ascii="Arial" w:hAnsi="Arial" w:cs="Arial"/>
          <w:sz w:val="18"/>
          <w:szCs w:val="18"/>
          <w:lang w:val="lt-LT"/>
        </w:rPr>
        <w:t>, bet ne mažiau kaip 1</w:t>
      </w:r>
      <w:r w:rsidR="006413A6" w:rsidRPr="00030FE4">
        <w:rPr>
          <w:rFonts w:ascii="Arial" w:hAnsi="Arial" w:cs="Arial"/>
          <w:sz w:val="18"/>
          <w:szCs w:val="18"/>
          <w:lang w:val="lt-LT"/>
        </w:rPr>
        <w:t xml:space="preserve"> </w:t>
      </w:r>
      <w:r w:rsidR="0013475B" w:rsidRPr="00030FE4">
        <w:rPr>
          <w:rFonts w:ascii="Arial" w:hAnsi="Arial" w:cs="Arial"/>
          <w:sz w:val="18"/>
          <w:szCs w:val="18"/>
          <w:lang w:val="lt-LT"/>
        </w:rPr>
        <w:t xml:space="preserve">000 eurų, </w:t>
      </w:r>
      <w:r w:rsidR="001D1551" w:rsidRPr="00030FE4">
        <w:rPr>
          <w:rFonts w:ascii="Arial" w:hAnsi="Arial" w:cs="Arial"/>
          <w:sz w:val="18"/>
          <w:szCs w:val="18"/>
          <w:lang w:val="lt-LT"/>
        </w:rPr>
        <w:t xml:space="preserve">kompensaciją </w:t>
      </w:r>
      <w:r w:rsidR="0013475B" w:rsidRPr="00030FE4">
        <w:rPr>
          <w:rFonts w:ascii="Arial" w:hAnsi="Arial" w:cs="Arial"/>
          <w:sz w:val="18"/>
          <w:szCs w:val="18"/>
          <w:lang w:val="lt-LT"/>
        </w:rPr>
        <w:t>nuo patirtų išlaidų sumos, už tokių įsipareigojimų įvykdymo organizavimą</w:t>
      </w:r>
      <w:r w:rsidR="0021021B" w:rsidRPr="00030FE4">
        <w:rPr>
          <w:rFonts w:ascii="Arial" w:hAnsi="Arial" w:cs="Arial"/>
          <w:sz w:val="18"/>
          <w:szCs w:val="18"/>
          <w:lang w:val="lt-LT"/>
        </w:rPr>
        <w:t>)</w:t>
      </w:r>
      <w:r w:rsidR="00070E68" w:rsidRPr="00030FE4">
        <w:rPr>
          <w:rFonts w:ascii="Arial" w:hAnsi="Arial" w:cs="Arial"/>
          <w:sz w:val="18"/>
          <w:szCs w:val="18"/>
          <w:lang w:val="lt-LT"/>
        </w:rPr>
        <w:t>,</w:t>
      </w:r>
      <w:r w:rsidR="002C77F0" w:rsidRPr="00030FE4">
        <w:rPr>
          <w:rFonts w:ascii="Arial" w:hAnsi="Arial" w:cs="Arial"/>
          <w:sz w:val="18"/>
          <w:szCs w:val="18"/>
          <w:lang w:val="lt-LT"/>
        </w:rPr>
        <w:t xml:space="preserve"> ir (arba)</w:t>
      </w:r>
      <w:r w:rsidR="0013475B" w:rsidRPr="00030FE4">
        <w:rPr>
          <w:rFonts w:ascii="Arial" w:hAnsi="Arial" w:cs="Arial"/>
          <w:sz w:val="18"/>
          <w:szCs w:val="18"/>
          <w:lang w:val="lt-LT"/>
        </w:rPr>
        <w:t xml:space="preserve"> </w:t>
      </w:r>
    </w:p>
    <w:p w14:paraId="1FCD2A9A" w14:textId="447D2CB5" w:rsidR="00F54980"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525199" w:rsidRPr="00030FE4">
        <w:rPr>
          <w:rFonts w:ascii="Arial" w:hAnsi="Arial" w:cs="Arial"/>
          <w:sz w:val="18"/>
          <w:szCs w:val="18"/>
          <w:lang w:val="lt-LT"/>
        </w:rPr>
        <w:t>r</w:t>
      </w:r>
      <w:r w:rsidR="00F54980" w:rsidRPr="00030FE4">
        <w:rPr>
          <w:rFonts w:ascii="Arial" w:hAnsi="Arial" w:cs="Arial"/>
          <w:sz w:val="18"/>
          <w:szCs w:val="18"/>
          <w:lang w:val="lt-LT"/>
        </w:rPr>
        <w:t xml:space="preserve">eikalauti patirtų nuostolių atlyginimo ir juos </w:t>
      </w:r>
      <w:r w:rsidR="006C54ED" w:rsidRPr="00030FE4">
        <w:rPr>
          <w:rFonts w:ascii="Arial" w:hAnsi="Arial" w:cs="Arial"/>
          <w:sz w:val="18"/>
          <w:szCs w:val="18"/>
          <w:lang w:val="lt-LT"/>
        </w:rPr>
        <w:t xml:space="preserve">bet kada </w:t>
      </w:r>
      <w:r w:rsidR="00F54980" w:rsidRPr="00030FE4">
        <w:rPr>
          <w:rFonts w:ascii="Arial" w:hAnsi="Arial" w:cs="Arial"/>
          <w:sz w:val="18"/>
          <w:szCs w:val="18"/>
          <w:lang w:val="lt-LT"/>
        </w:rPr>
        <w:t>įska</w:t>
      </w:r>
      <w:r w:rsidR="00525199" w:rsidRPr="00030FE4">
        <w:rPr>
          <w:rFonts w:ascii="Arial" w:hAnsi="Arial" w:cs="Arial"/>
          <w:sz w:val="18"/>
          <w:szCs w:val="18"/>
          <w:lang w:val="lt-LT"/>
        </w:rPr>
        <w:t>ityti iš Rangovui mokėtinų sumų</w:t>
      </w:r>
      <w:r w:rsidR="00A157FE" w:rsidRPr="00030FE4">
        <w:rPr>
          <w:rFonts w:ascii="Arial" w:hAnsi="Arial" w:cs="Arial"/>
          <w:sz w:val="18"/>
          <w:szCs w:val="18"/>
          <w:lang w:val="lt-LT"/>
        </w:rPr>
        <w:t xml:space="preserve"> pagal bet kurią su Užsakovu sudarytą sutartį</w:t>
      </w:r>
      <w:r w:rsidR="002142D1" w:rsidRPr="00030FE4">
        <w:rPr>
          <w:rFonts w:ascii="Arial" w:hAnsi="Arial" w:cs="Arial"/>
          <w:sz w:val="18"/>
          <w:szCs w:val="18"/>
          <w:lang w:val="lt-LT"/>
        </w:rPr>
        <w:t>,</w:t>
      </w:r>
      <w:r w:rsidR="00525199" w:rsidRPr="00030FE4">
        <w:rPr>
          <w:rFonts w:ascii="Arial" w:hAnsi="Arial" w:cs="Arial"/>
          <w:sz w:val="18"/>
          <w:szCs w:val="18"/>
          <w:lang w:val="lt-LT"/>
        </w:rPr>
        <w:t xml:space="preserve"> ir (arba)</w:t>
      </w:r>
    </w:p>
    <w:p w14:paraId="1CE815B6" w14:textId="0E1A1054" w:rsidR="00764A46"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5199" w:rsidRPr="00030FE4">
        <w:rPr>
          <w:rFonts w:ascii="Arial" w:hAnsi="Arial" w:cs="Arial"/>
          <w:sz w:val="18"/>
          <w:szCs w:val="18"/>
          <w:lang w:val="lt-LT"/>
        </w:rPr>
        <w:t>i</w:t>
      </w:r>
      <w:r w:rsidR="00B35493" w:rsidRPr="00030FE4">
        <w:rPr>
          <w:rFonts w:ascii="Arial" w:hAnsi="Arial" w:cs="Arial"/>
          <w:sz w:val="18"/>
          <w:szCs w:val="18"/>
          <w:lang w:val="lt-LT"/>
        </w:rPr>
        <w:t>mtis kitų</w:t>
      </w:r>
      <w:r w:rsidR="00764A46" w:rsidRPr="00030FE4">
        <w:rPr>
          <w:rFonts w:ascii="Arial" w:hAnsi="Arial" w:cs="Arial"/>
          <w:sz w:val="18"/>
          <w:szCs w:val="18"/>
          <w:lang w:val="lt-LT"/>
        </w:rPr>
        <w:t xml:space="preserve"> Sutar</w:t>
      </w:r>
      <w:r w:rsidR="00B35493" w:rsidRPr="00030FE4">
        <w:rPr>
          <w:rFonts w:ascii="Arial" w:hAnsi="Arial" w:cs="Arial"/>
          <w:sz w:val="18"/>
          <w:szCs w:val="18"/>
          <w:lang w:val="lt-LT"/>
        </w:rPr>
        <w:t>tyje ir teisės aktuose nurodytų priemonių</w:t>
      </w:r>
      <w:r w:rsidR="00764A46" w:rsidRPr="00030FE4">
        <w:rPr>
          <w:rFonts w:ascii="Arial" w:hAnsi="Arial" w:cs="Arial"/>
          <w:sz w:val="18"/>
          <w:szCs w:val="18"/>
          <w:lang w:val="lt-LT"/>
        </w:rPr>
        <w:t>.</w:t>
      </w:r>
    </w:p>
    <w:p w14:paraId="0E95B0B3" w14:textId="1E85C8F9" w:rsidR="00376E11" w:rsidRPr="00030FE4" w:rsidRDefault="00376E11" w:rsidP="00C018E2">
      <w:pPr>
        <w:pStyle w:val="ListParagraph"/>
      </w:pPr>
      <w:r w:rsidRPr="00030FE4">
        <w:t>Bet kok</w:t>
      </w:r>
      <w:r w:rsidR="007F3CF9" w:rsidRPr="00030FE4">
        <w:t xml:space="preserve">ie trūkumai, kurių Užsakovas, Objekto statybos techninis prižiūrėtojas, Objekto projekto vykdymo prižiūrėtojas ir (arba) kiti asmenys </w:t>
      </w:r>
      <w:r w:rsidRPr="00030FE4">
        <w:t>nepastebėjo vertindami, derindami, tikrindami, priimdami ir (arba) tvirtindami Rangovo atliktus Darbus, pateiktus dokumentus ar pasiūlymus (nepriklausomai</w:t>
      </w:r>
      <w:r w:rsidR="00342FBC" w:rsidRPr="00030FE4">
        <w:t>,</w:t>
      </w:r>
      <w:r w:rsidRPr="00030FE4">
        <w:t xml:space="preserve"> ar tai buvo atlikta Pirkimo metu</w:t>
      </w:r>
      <w:r w:rsidR="00342FBC" w:rsidRPr="00030FE4">
        <w:t>,</w:t>
      </w:r>
      <w:r w:rsidRPr="00030FE4">
        <w:t xml:space="preserve"> ar Sutarties vykdymo </w:t>
      </w:r>
      <w:r w:rsidRPr="00030FE4">
        <w:lastRenderedPageBreak/>
        <w:t xml:space="preserve">metu), neatleidžia Rangovo nuo atsakomybės už įsipareigojimų nevykdymą </w:t>
      </w:r>
      <w:r w:rsidR="00FD56A7" w:rsidRPr="00030FE4">
        <w:t xml:space="preserve">ar netinkamą vykdymą </w:t>
      </w:r>
      <w:r w:rsidRPr="00030FE4">
        <w:t>pagal Sutarties sąlygas.</w:t>
      </w:r>
    </w:p>
    <w:p w14:paraId="5A6E24EC" w14:textId="1776FB9F" w:rsidR="00D65A9B" w:rsidRPr="00030FE4" w:rsidRDefault="00D65A9B" w:rsidP="00C018E2">
      <w:pPr>
        <w:pStyle w:val="ListParagraph"/>
      </w:pPr>
      <w:r w:rsidRPr="00030FE4">
        <w:t xml:space="preserve">Rangovas privalo Darbus vykdyti, nepažeisdamas trečiųjų asmenų teisių ir/ar teisėtų interesų. Rangovas, pažeidęs trečiųjų asmenų teises ir/ar teisėtus interesus privalo savo sąskaita bei rizika per 14 dienų nuo trečiojo asmens reikalavimo/prašymo gavimo atlyginti su tuo susijusią žalą. Rangovui per nustatytą terminą žalos neatlyginus, ją atlygina Užsakovas, tokiu atveju Užsakovas įgyja teisę įskaityti žalos sumą iš Rangovui mokėtinų sumų pagal šią arba bet kurią su Rangovu sudarytą </w:t>
      </w:r>
      <w:r w:rsidR="0083568A" w:rsidRPr="00030FE4">
        <w:t>s</w:t>
      </w:r>
      <w:r w:rsidRPr="00030FE4">
        <w:t xml:space="preserve">utartį.  </w:t>
      </w:r>
    </w:p>
    <w:p w14:paraId="4E8B6247" w14:textId="5B1BED21" w:rsidR="00D65A9B" w:rsidRPr="00030FE4" w:rsidRDefault="00D65A9B" w:rsidP="00C018E2">
      <w:pPr>
        <w:pStyle w:val="ListParagraph"/>
      </w:pPr>
      <w:r w:rsidRPr="00030FE4">
        <w:t>Rangovas Darbų metu privalo imtis visų įmanomų priemonių tikslu užtikrinti žmonių sveikatai nekenksmingas sąlygas.  Rangovui nevykdant šios pareigos, sąlygas gali užtikrinti Užsakovas, tokiu atveju Užsakovas įgyja teisę įskaityti su tuo susijusių jo patirtų išlaidų sumą iš Rangovui mokėtinų sumų pagal šią arba bet kurią su Rangovu sudarytą Sutartį.</w:t>
      </w:r>
    </w:p>
    <w:p w14:paraId="544610E3" w14:textId="4F0AC10C" w:rsidR="00D65A9B" w:rsidRPr="00030FE4" w:rsidRDefault="00D65A9B" w:rsidP="00C018E2">
      <w:pPr>
        <w:pStyle w:val="ListParagraph"/>
      </w:pPr>
      <w:r w:rsidRPr="00030FE4">
        <w:t xml:space="preserve">Rangovas per 14 dienų nuo Darbų atitinkamoje vietoje pabaigos privalo atkurti Darbų metu sugadintą </w:t>
      </w:r>
      <w:proofErr w:type="spellStart"/>
      <w:r w:rsidRPr="00030FE4">
        <w:t>gerbūvį</w:t>
      </w:r>
      <w:proofErr w:type="spellEnd"/>
      <w:r w:rsidRPr="00030FE4">
        <w:t xml:space="preserve"> (kelio dangą, veją ar kt.) ir/ar atlyginti tretiesiems asmenims su tuo susijusią žalą. Rangovui per nustatytą terminą </w:t>
      </w:r>
      <w:proofErr w:type="spellStart"/>
      <w:r w:rsidRPr="00030FE4">
        <w:t>gerbūvio</w:t>
      </w:r>
      <w:proofErr w:type="spellEnd"/>
      <w:r w:rsidRPr="00030FE4">
        <w:t xml:space="preserve"> nesutvarkius ir/ar žalos neatlyginus, </w:t>
      </w:r>
      <w:proofErr w:type="spellStart"/>
      <w:r w:rsidRPr="00030FE4">
        <w:t>gerbūvį</w:t>
      </w:r>
      <w:proofErr w:type="spellEnd"/>
      <w:r w:rsidRPr="00030FE4">
        <w:t xml:space="preserve"> sutvarko ir/ar žalą atlygina Užsakovas, tokiu atveju Užsakovas įgyja teisę įskaityti </w:t>
      </w:r>
      <w:proofErr w:type="spellStart"/>
      <w:r w:rsidRPr="00030FE4">
        <w:t>gerbūvio</w:t>
      </w:r>
      <w:proofErr w:type="spellEnd"/>
      <w:r w:rsidRPr="00030FE4">
        <w:t xml:space="preserve"> sutvarkymo išlaidas ir atlygintos žalos sumą iš Rangovui mokėtinų sumų pagal šią arba bet kurią su Rangovu sudarytą </w:t>
      </w:r>
      <w:r w:rsidR="004D2A3E" w:rsidRPr="00030FE4">
        <w:t>s</w:t>
      </w:r>
      <w:r w:rsidRPr="00030FE4">
        <w:t xml:space="preserve">utartį. </w:t>
      </w:r>
    </w:p>
    <w:p w14:paraId="30631E90" w14:textId="77777777" w:rsidR="001648BD" w:rsidRPr="00030FE4" w:rsidRDefault="001648BD" w:rsidP="004D2A3E">
      <w:pPr>
        <w:ind w:left="360" w:firstLine="0"/>
        <w:rPr>
          <w:rFonts w:ascii="Arial" w:hAnsi="Arial" w:cs="Arial"/>
          <w:lang w:val="lt-LT"/>
        </w:rPr>
      </w:pPr>
    </w:p>
    <w:p w14:paraId="1FA884BE" w14:textId="77777777" w:rsidR="007A0F4E" w:rsidRPr="003C23C6" w:rsidRDefault="007A0F4E" w:rsidP="007F51D0">
      <w:pPr>
        <w:pStyle w:val="Heading2"/>
      </w:pPr>
      <w:bookmarkStart w:id="370" w:name="_Toc409085992"/>
      <w:bookmarkStart w:id="371" w:name="_Toc75873560"/>
      <w:bookmarkStart w:id="372" w:name="_Toc106541743"/>
      <w:bookmarkStart w:id="373" w:name="_Hlk135311698"/>
      <w:bookmarkEnd w:id="370"/>
      <w:r w:rsidRPr="003C23C6">
        <w:t>Netesybos</w:t>
      </w:r>
      <w:bookmarkEnd w:id="371"/>
      <w:bookmarkEnd w:id="372"/>
    </w:p>
    <w:p w14:paraId="67B6E891" w14:textId="7D96C818" w:rsidR="00FD25BB" w:rsidRPr="003C23C6" w:rsidRDefault="00FD25BB" w:rsidP="00C018E2">
      <w:pPr>
        <w:pStyle w:val="ListParagraph"/>
      </w:pPr>
      <w:bookmarkStart w:id="374" w:name="_Hlk135313932"/>
      <w:r w:rsidRPr="003C23C6">
        <w:t>Sutartyje numatytos netesybos (baudos ir delspinigiai) pripažįstamos Šalių iš anksto nustatytais minimaliais nuostoliais dėl to, kad kita Šalis pažeidė atitinkamą Sutarties sąlygą, kurių dydžio nukentėjusiajai Šaliai nereikia įrodinėti, ir susijusiais be kita ko su pažeidimo nustatymu, Sutarties vykdymo eigos sutrikdymu, bei kompensacija už pakenkimą dalykinei reputacijai ir yra proporcingos Sutarties pažeidimams. Netesybų sumokėjimas neapriboja nukentėjusios Šalies teisės reikalauti nuostolių, kurių netesybos nepadengia, atlyginimo ir neatleidžia sumokėjusios Šalies nuo sutartinių įsipareigojimų įvykdymo.</w:t>
      </w:r>
    </w:p>
    <w:p w14:paraId="2731E8AE" w14:textId="24DABACE" w:rsidR="000134E9" w:rsidRPr="003C23C6" w:rsidRDefault="00FD25BB" w:rsidP="00C018E2">
      <w:pPr>
        <w:pStyle w:val="ListParagraph"/>
      </w:pPr>
      <w:r w:rsidRPr="003C23C6">
        <w:t>Jei Rangovas vėluoja atlikti Darbus ar jų dalį, Darbų etapą, t. y. nesilaiko Sutarties specialiojoje dalyje įtvirtintų Darbų ir/ar Darbų etapų vykdymo terminų, nuo kitos dienos</w:t>
      </w:r>
      <w:r w:rsidR="00C62564" w:rsidRPr="003C23C6">
        <w:t xml:space="preserve"> (įskaitytinai)</w:t>
      </w:r>
      <w:r w:rsidRPr="003C23C6">
        <w:t xml:space="preserve"> Rangovui pradedami skaičiuoti Sutarties specialiojoje dalyje nustatyto dydžio delspinigiai už kiekvieną uždelstą kalendorinę dieną. Šie delspinigiai skaičiuojami iki tos dienos</w:t>
      </w:r>
      <w:r w:rsidR="00C62564" w:rsidRPr="003C23C6">
        <w:t xml:space="preserve"> (įskaitytinai)</w:t>
      </w:r>
      <w:r w:rsidRPr="003C23C6">
        <w:t>, kai Rangovas užbaigia atitinkamus Darbus ar Darbų etapą ir jie yra priimami Užsakovo pagal Sutarties nuostatas. Priskaičiuotus delspinigius Rangovas privalo sumokėti Užsakovui per nustatytą terminą nuo Užsakovo reikalavimo gavimo dienos. Jei delspinigiai nesumokami laiku, Užsakovas turi teisę juos išskaičiuoti iš Rangovui mokėtinų sumų pagal šią Sutartį arba pagal bet kurią kitą galiojančią</w:t>
      </w:r>
      <w:r w:rsidR="003B265F" w:rsidRPr="003C23C6">
        <w:t xml:space="preserve"> Šalių</w:t>
      </w:r>
      <w:r w:rsidRPr="003C23C6">
        <w:t xml:space="preserve"> sutartį.</w:t>
      </w:r>
    </w:p>
    <w:p w14:paraId="687879F7" w14:textId="6394146A" w:rsidR="00C62564" w:rsidRPr="003C23C6" w:rsidRDefault="00C62564" w:rsidP="00C018E2">
      <w:pPr>
        <w:pStyle w:val="ListParagraph"/>
      </w:pPr>
      <w:r w:rsidRPr="003C23C6">
        <w:t xml:space="preserve">Jeigu Rangovas praleidžia Darbų dalies ar Darbų etapo terminą, laikoma, kad tiek pat vėluoja visos paskesnės Darbų dalys ar Darbų etapai. Jeigu vėluojanti Darbų dalis ar Darbų etapas lemia paskesnių dalių ar etapų vėlavimą, turi būti vertinamas bendras visų Darbų dalies ar Darbų etapų vėlavimo terminas, kurį lemia toks etapų vėlavimas. </w:t>
      </w:r>
      <w:r w:rsidRPr="003C23C6">
        <w:rPr>
          <w:i/>
          <w:iCs/>
        </w:rPr>
        <w:t>Pavyzdžiui, jeigu etapas vėluoja 2 savaites, o paskesnis etapas vėluoja 3 savaites, laikoma, kad visi Darbai (dalis, etapas) vėluoja iš viso 3 savaites</w:t>
      </w:r>
      <w:r w:rsidRPr="003C23C6">
        <w:t>.</w:t>
      </w:r>
    </w:p>
    <w:bookmarkEnd w:id="373"/>
    <w:bookmarkEnd w:id="374"/>
    <w:p w14:paraId="3C02DAA5" w14:textId="585F5E88" w:rsidR="000530B2" w:rsidRPr="003C23C6" w:rsidRDefault="00431AF0" w:rsidP="00C018E2">
      <w:pPr>
        <w:pStyle w:val="ListParagraph"/>
      </w:pPr>
      <w:r w:rsidRPr="003C23C6">
        <w:t>Jeigu Rangovui pritaikomos netesybos už Darbų etapo termino praleidimą, tačiau paskesnį Darbų etapą užbaigia laiku, Užsakovas privalo grąžinti Rangovui pritaikytas netesybas už ankstesnio Darbų etapo termino praleidimą kartu su artimiausiu mokėjimu už Darbus, jeigu Sutarties specialiojoje dalyje nėra nurodyta, kad netesybos už konkretaus Darbų  etapo vėlavimą yra negrąžinamos.</w:t>
      </w:r>
    </w:p>
    <w:p w14:paraId="7038B81D" w14:textId="77777777" w:rsidR="007A0F4E" w:rsidRPr="00030FE4" w:rsidRDefault="007A0F4E" w:rsidP="00C018E2">
      <w:pPr>
        <w:pStyle w:val="ListParagraph"/>
      </w:pPr>
      <w:r w:rsidRPr="00030FE4">
        <w:t xml:space="preserve">Už kiekvieną žemiau nurodytą įvykį, kuris įvyko dėl Rangovo įsipareigojimų nevykdymo, </w:t>
      </w:r>
      <w:r w:rsidR="000B2B65" w:rsidRPr="00030FE4">
        <w:t>Užsakovas turi teisę reikalauti</w:t>
      </w:r>
      <w:r w:rsidRPr="00030FE4">
        <w:t>:</w:t>
      </w:r>
    </w:p>
    <w:p w14:paraId="4AFC28A5" w14:textId="6B35E62C" w:rsidR="000E3DFC"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00CDC" w:rsidRPr="00030FE4">
        <w:rPr>
          <w:rFonts w:ascii="Arial" w:hAnsi="Arial" w:cs="Arial"/>
          <w:sz w:val="18"/>
          <w:szCs w:val="18"/>
          <w:lang w:val="lt-LT"/>
        </w:rPr>
        <w:t>1</w:t>
      </w:r>
      <w:r w:rsidR="00093266" w:rsidRPr="00030FE4">
        <w:rPr>
          <w:rFonts w:ascii="Arial" w:hAnsi="Arial" w:cs="Arial"/>
          <w:sz w:val="18"/>
          <w:szCs w:val="18"/>
          <w:lang w:val="lt-LT"/>
        </w:rPr>
        <w:t xml:space="preserve"> </w:t>
      </w:r>
      <w:r w:rsidR="00B00CDC" w:rsidRPr="00030FE4">
        <w:rPr>
          <w:rFonts w:ascii="Arial" w:hAnsi="Arial" w:cs="Arial"/>
          <w:sz w:val="18"/>
          <w:szCs w:val="18"/>
          <w:lang w:val="lt-LT"/>
        </w:rPr>
        <w:t xml:space="preserve">000 </w:t>
      </w:r>
      <w:r w:rsidR="006403C4" w:rsidRPr="00030FE4">
        <w:rPr>
          <w:rFonts w:ascii="Arial" w:hAnsi="Arial" w:cs="Arial"/>
          <w:sz w:val="18"/>
          <w:szCs w:val="18"/>
          <w:lang w:val="lt-LT"/>
        </w:rPr>
        <w:t xml:space="preserve">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w:t>
      </w:r>
      <w:r w:rsidR="00F95B5A" w:rsidRPr="00030FE4">
        <w:rPr>
          <w:rFonts w:ascii="Arial" w:hAnsi="Arial" w:cs="Arial"/>
          <w:sz w:val="18"/>
          <w:szCs w:val="18"/>
          <w:lang w:val="lt-LT"/>
        </w:rPr>
        <w:t xml:space="preserve">kiekvieną </w:t>
      </w:r>
      <w:r w:rsidR="00EF47B0" w:rsidRPr="00030FE4">
        <w:rPr>
          <w:rFonts w:ascii="Arial" w:hAnsi="Arial" w:cs="Arial"/>
          <w:sz w:val="18"/>
          <w:szCs w:val="18"/>
          <w:lang w:val="lt-LT"/>
        </w:rPr>
        <w:t>elektros įrenginių atjungimą</w:t>
      </w:r>
      <w:r w:rsidR="000E3DFC" w:rsidRPr="00030FE4">
        <w:rPr>
          <w:rFonts w:ascii="Arial" w:hAnsi="Arial" w:cs="Arial"/>
          <w:sz w:val="18"/>
          <w:szCs w:val="18"/>
          <w:lang w:val="lt-LT"/>
        </w:rPr>
        <w:t xml:space="preserve">, </w:t>
      </w:r>
      <w:r w:rsidR="00810BEB" w:rsidRPr="00030FE4">
        <w:rPr>
          <w:rFonts w:ascii="Arial" w:hAnsi="Arial" w:cs="Arial"/>
          <w:sz w:val="18"/>
          <w:szCs w:val="18"/>
          <w:lang w:val="lt-LT"/>
        </w:rPr>
        <w:t>darbuotojų saugos ir sveikatos reikalavimų pažeidimą (-</w:t>
      </w:r>
      <w:proofErr w:type="spellStart"/>
      <w:r w:rsidR="00810BEB" w:rsidRPr="00030FE4">
        <w:rPr>
          <w:rFonts w:ascii="Arial" w:hAnsi="Arial" w:cs="Arial"/>
          <w:sz w:val="18"/>
          <w:szCs w:val="18"/>
          <w:lang w:val="lt-LT"/>
        </w:rPr>
        <w:t>us</w:t>
      </w:r>
      <w:proofErr w:type="spellEnd"/>
      <w:r w:rsidR="00810BEB" w:rsidRPr="00030FE4">
        <w:rPr>
          <w:rFonts w:ascii="Arial" w:hAnsi="Arial" w:cs="Arial"/>
          <w:sz w:val="18"/>
          <w:szCs w:val="18"/>
          <w:lang w:val="lt-LT"/>
        </w:rPr>
        <w:t>)</w:t>
      </w:r>
      <w:r w:rsidR="00930E77" w:rsidRPr="00030FE4">
        <w:rPr>
          <w:rFonts w:ascii="Arial" w:hAnsi="Arial" w:cs="Arial"/>
          <w:sz w:val="18"/>
          <w:szCs w:val="18"/>
          <w:lang w:val="lt-LT"/>
        </w:rPr>
        <w:t xml:space="preserve"> (</w:t>
      </w:r>
      <w:r w:rsidR="00810BEB" w:rsidRPr="00030FE4">
        <w:rPr>
          <w:rFonts w:ascii="Arial" w:hAnsi="Arial" w:cs="Arial"/>
          <w:sz w:val="18"/>
          <w:szCs w:val="18"/>
          <w:lang w:val="lt-LT"/>
        </w:rPr>
        <w:t>užfiksuot</w:t>
      </w:r>
      <w:r w:rsidR="00B83F04" w:rsidRPr="00030FE4">
        <w:rPr>
          <w:rFonts w:ascii="Arial" w:hAnsi="Arial" w:cs="Arial"/>
          <w:sz w:val="18"/>
          <w:szCs w:val="18"/>
          <w:lang w:val="lt-LT"/>
        </w:rPr>
        <w:t>ą (-</w:t>
      </w:r>
      <w:proofErr w:type="spellStart"/>
      <w:r w:rsidR="00810BEB" w:rsidRPr="00030FE4">
        <w:rPr>
          <w:rFonts w:ascii="Arial" w:hAnsi="Arial" w:cs="Arial"/>
          <w:sz w:val="18"/>
          <w:szCs w:val="18"/>
          <w:lang w:val="lt-LT"/>
        </w:rPr>
        <w:t>us</w:t>
      </w:r>
      <w:proofErr w:type="spellEnd"/>
      <w:r w:rsidR="00B83F04" w:rsidRPr="00030FE4">
        <w:rPr>
          <w:rFonts w:ascii="Arial" w:hAnsi="Arial" w:cs="Arial"/>
          <w:sz w:val="18"/>
          <w:szCs w:val="18"/>
          <w:lang w:val="lt-LT"/>
        </w:rPr>
        <w:t>)</w:t>
      </w:r>
      <w:r w:rsidR="00810BEB" w:rsidRPr="00030FE4">
        <w:rPr>
          <w:rFonts w:ascii="Arial" w:hAnsi="Arial" w:cs="Arial"/>
          <w:sz w:val="18"/>
          <w:szCs w:val="18"/>
          <w:lang w:val="lt-LT"/>
        </w:rPr>
        <w:t xml:space="preserve"> vieno patikrinimo metu)</w:t>
      </w:r>
      <w:r w:rsidR="000E3DFC" w:rsidRPr="00030FE4">
        <w:rPr>
          <w:rFonts w:ascii="Arial" w:hAnsi="Arial" w:cs="Arial"/>
          <w:sz w:val="18"/>
          <w:szCs w:val="18"/>
          <w:lang w:val="lt-LT"/>
        </w:rPr>
        <w:t>, aplinkosaugos, priešgaisrinės apsaugos</w:t>
      </w:r>
      <w:r w:rsidR="005425B3" w:rsidRPr="00030FE4">
        <w:rPr>
          <w:rFonts w:ascii="Arial" w:hAnsi="Arial" w:cs="Arial"/>
          <w:sz w:val="18"/>
          <w:szCs w:val="18"/>
          <w:lang w:val="lt-LT"/>
        </w:rPr>
        <w:t>,</w:t>
      </w:r>
      <w:r w:rsidR="000E3DFC" w:rsidRPr="00030FE4">
        <w:rPr>
          <w:rFonts w:ascii="Arial" w:hAnsi="Arial" w:cs="Arial"/>
          <w:sz w:val="18"/>
          <w:szCs w:val="18"/>
          <w:lang w:val="lt-LT"/>
        </w:rPr>
        <w:t xml:space="preserve"> fizinės </w:t>
      </w:r>
      <w:r w:rsidR="005425B3" w:rsidRPr="00030FE4">
        <w:rPr>
          <w:rFonts w:ascii="Arial" w:hAnsi="Arial" w:cs="Arial"/>
          <w:sz w:val="18"/>
          <w:szCs w:val="18"/>
          <w:lang w:val="lt-LT"/>
        </w:rPr>
        <w:t xml:space="preserve">ar informacinės </w:t>
      </w:r>
      <w:r w:rsidR="000E3DFC" w:rsidRPr="00030FE4">
        <w:rPr>
          <w:rFonts w:ascii="Arial" w:hAnsi="Arial" w:cs="Arial"/>
          <w:sz w:val="18"/>
          <w:szCs w:val="18"/>
          <w:lang w:val="lt-LT"/>
        </w:rPr>
        <w:t xml:space="preserve">saugos reikalavimų pažeidimą, už kiekvieną atvejį, kai Darbai buvo vykdomi </w:t>
      </w:r>
      <w:bookmarkStart w:id="375" w:name="_Hlk56509570"/>
      <w:r w:rsidR="000E3DFC" w:rsidRPr="00030FE4">
        <w:rPr>
          <w:rFonts w:ascii="Arial" w:hAnsi="Arial" w:cs="Arial"/>
          <w:sz w:val="18"/>
          <w:szCs w:val="18"/>
          <w:lang w:val="lt-LT"/>
        </w:rPr>
        <w:t xml:space="preserve">negavus reikiamų leidimų, sutikimų ir suderinimų </w:t>
      </w:r>
      <w:bookmarkEnd w:id="375"/>
      <w:r w:rsidR="000E3DFC" w:rsidRPr="00030FE4">
        <w:rPr>
          <w:rFonts w:ascii="Arial" w:hAnsi="Arial" w:cs="Arial"/>
          <w:sz w:val="18"/>
          <w:szCs w:val="18"/>
          <w:lang w:val="lt-LT"/>
        </w:rPr>
        <w:t xml:space="preserve">arba nesilaikant elektros tinklų apsaugos </w:t>
      </w:r>
      <w:r w:rsidR="00925795" w:rsidRPr="00030FE4">
        <w:rPr>
          <w:rFonts w:ascii="Arial" w:hAnsi="Arial" w:cs="Arial"/>
          <w:sz w:val="18"/>
          <w:szCs w:val="18"/>
          <w:lang w:val="lt-LT"/>
        </w:rPr>
        <w:t>taisyklių</w:t>
      </w:r>
      <w:r w:rsidR="000E3DFC" w:rsidRPr="00030FE4">
        <w:rPr>
          <w:rFonts w:ascii="Arial" w:hAnsi="Arial" w:cs="Arial"/>
          <w:sz w:val="18"/>
          <w:szCs w:val="18"/>
          <w:lang w:val="lt-LT"/>
        </w:rPr>
        <w:t xml:space="preserve"> reikalavimų</w:t>
      </w:r>
      <w:r w:rsidR="0068750D" w:rsidRPr="00030FE4">
        <w:rPr>
          <w:rFonts w:ascii="Arial" w:hAnsi="Arial" w:cs="Arial"/>
          <w:sz w:val="18"/>
          <w:szCs w:val="18"/>
          <w:lang w:val="lt-LT"/>
        </w:rPr>
        <w:t>, Darbų vykdymo technologinio projekto</w:t>
      </w:r>
      <w:r w:rsidR="000E3DFC" w:rsidRPr="00030FE4">
        <w:rPr>
          <w:rFonts w:ascii="Arial" w:hAnsi="Arial" w:cs="Arial"/>
          <w:sz w:val="18"/>
          <w:szCs w:val="18"/>
          <w:lang w:val="lt-LT"/>
        </w:rPr>
        <w:t>;</w:t>
      </w:r>
    </w:p>
    <w:p w14:paraId="46B02260" w14:textId="67132D9F" w:rsidR="00EF47B0"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6403C4" w:rsidRPr="00030FE4">
        <w:rPr>
          <w:rFonts w:ascii="Arial" w:hAnsi="Arial" w:cs="Arial"/>
          <w:sz w:val="18"/>
          <w:szCs w:val="18"/>
          <w:lang w:val="lt-LT"/>
        </w:rPr>
        <w:t>3</w:t>
      </w:r>
      <w:r w:rsidR="00093266" w:rsidRPr="00030FE4">
        <w:rPr>
          <w:rFonts w:ascii="Arial" w:hAnsi="Arial" w:cs="Arial"/>
          <w:sz w:val="18"/>
          <w:szCs w:val="18"/>
          <w:lang w:val="lt-LT"/>
        </w:rPr>
        <w:t xml:space="preserve"> </w:t>
      </w:r>
      <w:r w:rsidR="006403C4" w:rsidRPr="00030FE4">
        <w:rPr>
          <w:rFonts w:ascii="Arial" w:hAnsi="Arial" w:cs="Arial"/>
          <w:sz w:val="18"/>
          <w:szCs w:val="18"/>
          <w:lang w:val="lt-LT"/>
        </w:rPr>
        <w:t xml:space="preserve">000 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w:t>
      </w:r>
      <w:r w:rsidR="00F95B5A" w:rsidRPr="00030FE4">
        <w:rPr>
          <w:rFonts w:ascii="Arial" w:hAnsi="Arial" w:cs="Arial"/>
          <w:sz w:val="18"/>
          <w:szCs w:val="18"/>
          <w:lang w:val="lt-LT"/>
        </w:rPr>
        <w:t xml:space="preserve">kiekvieną </w:t>
      </w:r>
      <w:r w:rsidR="00EF47B0" w:rsidRPr="00030FE4">
        <w:rPr>
          <w:rFonts w:ascii="Arial" w:hAnsi="Arial" w:cs="Arial"/>
          <w:sz w:val="18"/>
          <w:szCs w:val="18"/>
          <w:lang w:val="lt-LT"/>
        </w:rPr>
        <w:t>elektros įrenginių atjungimą</w:t>
      </w:r>
      <w:r w:rsidR="003B5D60" w:rsidRPr="00030FE4">
        <w:rPr>
          <w:rFonts w:ascii="Arial" w:hAnsi="Arial" w:cs="Arial"/>
          <w:sz w:val="18"/>
          <w:szCs w:val="18"/>
          <w:lang w:val="lt-LT"/>
        </w:rPr>
        <w:t>,</w:t>
      </w:r>
      <w:r w:rsidR="00EF47B0" w:rsidRPr="00030FE4">
        <w:rPr>
          <w:rFonts w:ascii="Arial" w:hAnsi="Arial" w:cs="Arial"/>
          <w:sz w:val="18"/>
          <w:szCs w:val="18"/>
          <w:lang w:val="lt-LT"/>
        </w:rPr>
        <w:t xml:space="preserve"> dėl kurio nutrūko elektros energijos tiekimas arba </w:t>
      </w:r>
      <w:r w:rsidR="000E3DFC" w:rsidRPr="00030FE4">
        <w:rPr>
          <w:rFonts w:ascii="Arial" w:hAnsi="Arial" w:cs="Arial"/>
          <w:sz w:val="18"/>
          <w:szCs w:val="18"/>
          <w:lang w:val="lt-LT"/>
        </w:rPr>
        <w:t xml:space="preserve">buvo </w:t>
      </w:r>
      <w:r w:rsidR="00EF47B0" w:rsidRPr="00030FE4">
        <w:rPr>
          <w:rFonts w:ascii="Arial" w:hAnsi="Arial" w:cs="Arial"/>
          <w:sz w:val="18"/>
          <w:szCs w:val="18"/>
          <w:lang w:val="lt-LT"/>
        </w:rPr>
        <w:t>sugadin</w:t>
      </w:r>
      <w:r w:rsidR="005552EB" w:rsidRPr="00030FE4">
        <w:rPr>
          <w:rFonts w:ascii="Arial" w:hAnsi="Arial" w:cs="Arial"/>
          <w:sz w:val="18"/>
          <w:szCs w:val="18"/>
          <w:lang w:val="lt-LT"/>
        </w:rPr>
        <w:t>t</w:t>
      </w:r>
      <w:r w:rsidR="00EF47B0" w:rsidRPr="00030FE4">
        <w:rPr>
          <w:rFonts w:ascii="Arial" w:hAnsi="Arial" w:cs="Arial"/>
          <w:sz w:val="18"/>
          <w:szCs w:val="18"/>
          <w:lang w:val="lt-LT"/>
        </w:rPr>
        <w:t>i elektros įrenginiai</w:t>
      </w:r>
      <w:r w:rsidR="00C46A64" w:rsidRPr="00030FE4">
        <w:rPr>
          <w:rFonts w:ascii="Arial" w:hAnsi="Arial" w:cs="Arial"/>
          <w:sz w:val="18"/>
          <w:szCs w:val="18"/>
          <w:lang w:val="lt-LT"/>
        </w:rPr>
        <w:t>,</w:t>
      </w:r>
      <w:r w:rsidR="001A1D5A" w:rsidRPr="00030FE4">
        <w:rPr>
          <w:rFonts w:ascii="Arial" w:hAnsi="Arial" w:cs="Arial"/>
          <w:sz w:val="18"/>
          <w:szCs w:val="18"/>
          <w:lang w:val="lt-LT"/>
        </w:rPr>
        <w:t xml:space="preserve"> technologinį pažeidimą, </w:t>
      </w:r>
      <w:r w:rsidR="00687388" w:rsidRPr="00030FE4">
        <w:rPr>
          <w:rFonts w:ascii="Arial" w:hAnsi="Arial" w:cs="Arial"/>
          <w:sz w:val="18"/>
          <w:szCs w:val="18"/>
          <w:lang w:val="lt-LT"/>
        </w:rPr>
        <w:t>technologinio projekto</w:t>
      </w:r>
      <w:r w:rsidR="005A4A87" w:rsidRPr="00030FE4">
        <w:rPr>
          <w:rFonts w:ascii="Arial" w:hAnsi="Arial" w:cs="Arial"/>
          <w:sz w:val="18"/>
          <w:szCs w:val="18"/>
          <w:lang w:val="lt-LT"/>
        </w:rPr>
        <w:t xml:space="preserve"> sprendinio pažeidimą</w:t>
      </w:r>
      <w:r w:rsidR="00687388" w:rsidRPr="00030FE4">
        <w:rPr>
          <w:rFonts w:ascii="Arial" w:hAnsi="Arial" w:cs="Arial"/>
          <w:sz w:val="18"/>
          <w:szCs w:val="18"/>
          <w:lang w:val="lt-LT"/>
        </w:rPr>
        <w:t xml:space="preserve">, </w:t>
      </w:r>
      <w:r w:rsidR="003C23C6">
        <w:rPr>
          <w:rFonts w:ascii="Arial" w:hAnsi="Arial" w:cs="Arial"/>
          <w:sz w:val="18"/>
          <w:szCs w:val="18"/>
          <w:lang w:val="lt-LT"/>
        </w:rPr>
        <w:t xml:space="preserve">Projekto sprendinio pažeidimą, </w:t>
      </w:r>
      <w:r w:rsidR="008338CD" w:rsidRPr="00030FE4">
        <w:rPr>
          <w:rFonts w:ascii="Arial" w:hAnsi="Arial" w:cs="Arial"/>
          <w:sz w:val="18"/>
          <w:szCs w:val="18"/>
          <w:lang w:val="lt-LT"/>
        </w:rPr>
        <w:t>jei toks pažeidimas nesukuria grėsmės Objekto ir/ar jo elementų saugumui ir/ar tinkamam eksploatavimui ir/ar nesudaro grėsmės asmenų sveikatai ir/ar gyvybei</w:t>
      </w:r>
      <w:r w:rsidR="003F052A" w:rsidRPr="00030FE4">
        <w:rPr>
          <w:rFonts w:ascii="Arial" w:hAnsi="Arial" w:cs="Arial"/>
          <w:sz w:val="18"/>
          <w:szCs w:val="18"/>
          <w:lang w:val="lt-LT"/>
        </w:rPr>
        <w:t xml:space="preserve">, </w:t>
      </w:r>
      <w:r w:rsidR="00ED0DBC" w:rsidRPr="00030FE4">
        <w:rPr>
          <w:rFonts w:ascii="Arial" w:hAnsi="Arial" w:cs="Arial"/>
          <w:sz w:val="18"/>
          <w:szCs w:val="18"/>
          <w:lang w:val="lt-LT"/>
        </w:rPr>
        <w:t>už kiekvieną magistralinio šviesolaidinio kabelio nutraukimą ar pažeidimą, dėl kurio sustojo sistemų veikimas arba nutrūko duomenų perdavimo paslaugos</w:t>
      </w:r>
      <w:r w:rsidR="00C46A64" w:rsidRPr="00030FE4">
        <w:rPr>
          <w:rFonts w:ascii="Arial" w:hAnsi="Arial" w:cs="Arial"/>
          <w:sz w:val="18"/>
          <w:szCs w:val="18"/>
          <w:lang w:val="lt-LT"/>
        </w:rPr>
        <w:t xml:space="preserve">, už kiekvieną </w:t>
      </w:r>
      <w:r w:rsidR="00441F46" w:rsidRPr="00030FE4">
        <w:rPr>
          <w:rFonts w:ascii="Arial" w:hAnsi="Arial" w:cs="Arial"/>
          <w:sz w:val="18"/>
          <w:szCs w:val="18"/>
          <w:lang w:val="lt-LT"/>
        </w:rPr>
        <w:t xml:space="preserve">paslėptų </w:t>
      </w:r>
      <w:r w:rsidR="00093266" w:rsidRPr="00030FE4">
        <w:rPr>
          <w:rFonts w:ascii="Arial" w:hAnsi="Arial" w:cs="Arial"/>
          <w:sz w:val="18"/>
          <w:szCs w:val="18"/>
          <w:lang w:val="lt-LT"/>
        </w:rPr>
        <w:t>D</w:t>
      </w:r>
      <w:r w:rsidR="00441F46" w:rsidRPr="00030FE4">
        <w:rPr>
          <w:rFonts w:ascii="Arial" w:hAnsi="Arial" w:cs="Arial"/>
          <w:sz w:val="18"/>
          <w:szCs w:val="18"/>
          <w:lang w:val="lt-LT"/>
        </w:rPr>
        <w:t xml:space="preserve">arbų užbaigimo ar </w:t>
      </w:r>
      <w:r w:rsidR="00C46A64" w:rsidRPr="00030FE4">
        <w:rPr>
          <w:rFonts w:ascii="Arial" w:hAnsi="Arial" w:cs="Arial"/>
          <w:sz w:val="18"/>
          <w:szCs w:val="18"/>
          <w:lang w:val="lt-LT"/>
        </w:rPr>
        <w:t>informavim</w:t>
      </w:r>
      <w:r w:rsidR="00441F46" w:rsidRPr="00030FE4">
        <w:rPr>
          <w:rFonts w:ascii="Arial" w:hAnsi="Arial" w:cs="Arial"/>
          <w:sz w:val="18"/>
          <w:szCs w:val="18"/>
          <w:lang w:val="lt-LT"/>
        </w:rPr>
        <w:t>o</w:t>
      </w:r>
      <w:r w:rsidR="00C46A64" w:rsidRPr="00030FE4">
        <w:rPr>
          <w:rFonts w:ascii="Arial" w:hAnsi="Arial" w:cs="Arial"/>
          <w:sz w:val="18"/>
          <w:szCs w:val="18"/>
          <w:lang w:val="lt-LT"/>
        </w:rPr>
        <w:t xml:space="preserve"> per nurodytą terminą apie numatomą paslėptų Darbų uždengimą</w:t>
      </w:r>
      <w:r w:rsidR="00441F46" w:rsidRPr="00030FE4">
        <w:rPr>
          <w:rFonts w:ascii="Arial" w:hAnsi="Arial" w:cs="Arial"/>
          <w:sz w:val="18"/>
          <w:szCs w:val="18"/>
          <w:lang w:val="lt-LT"/>
        </w:rPr>
        <w:t xml:space="preserve"> pažeidimą</w:t>
      </w:r>
      <w:r w:rsidR="00C46A64" w:rsidRPr="00030FE4">
        <w:rPr>
          <w:rFonts w:ascii="Arial" w:hAnsi="Arial" w:cs="Arial"/>
          <w:sz w:val="18"/>
          <w:szCs w:val="18"/>
          <w:lang w:val="lt-LT"/>
        </w:rPr>
        <w:t>;</w:t>
      </w:r>
    </w:p>
    <w:p w14:paraId="7AF9C939" w14:textId="7C937E11" w:rsidR="00697472"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697472" w:rsidRPr="00030FE4">
        <w:rPr>
          <w:rFonts w:ascii="Arial" w:hAnsi="Arial" w:cs="Arial"/>
          <w:sz w:val="18"/>
          <w:szCs w:val="18"/>
          <w:lang w:val="lt-LT"/>
        </w:rPr>
        <w:t>10</w:t>
      </w:r>
      <w:r w:rsidR="00093266" w:rsidRPr="00030FE4">
        <w:rPr>
          <w:rFonts w:ascii="Arial" w:hAnsi="Arial" w:cs="Arial"/>
          <w:sz w:val="18"/>
          <w:szCs w:val="18"/>
          <w:lang w:val="lt-LT"/>
        </w:rPr>
        <w:t xml:space="preserve"> </w:t>
      </w:r>
      <w:r w:rsidR="00697472" w:rsidRPr="00030FE4">
        <w:rPr>
          <w:rFonts w:ascii="Arial" w:hAnsi="Arial" w:cs="Arial"/>
          <w:sz w:val="18"/>
          <w:szCs w:val="18"/>
          <w:lang w:val="lt-LT"/>
        </w:rPr>
        <w:t xml:space="preserve">000 eurų baudos už kiekvieną technologinį pažeidimą, </w:t>
      </w:r>
      <w:r w:rsidR="00557070" w:rsidRPr="00030FE4">
        <w:rPr>
          <w:rFonts w:ascii="Arial" w:hAnsi="Arial" w:cs="Arial"/>
          <w:sz w:val="18"/>
          <w:szCs w:val="18"/>
          <w:lang w:val="lt-LT"/>
        </w:rPr>
        <w:t>technologinio projekto</w:t>
      </w:r>
      <w:r w:rsidR="005A4A87" w:rsidRPr="00030FE4">
        <w:rPr>
          <w:rFonts w:ascii="Arial" w:hAnsi="Arial" w:cs="Arial"/>
          <w:sz w:val="18"/>
          <w:szCs w:val="18"/>
          <w:lang w:val="lt-LT"/>
        </w:rPr>
        <w:t xml:space="preserve"> sprendinio pažeidimą</w:t>
      </w:r>
      <w:r w:rsidR="003C23C6">
        <w:rPr>
          <w:rFonts w:ascii="Arial" w:hAnsi="Arial" w:cs="Arial"/>
          <w:sz w:val="18"/>
          <w:szCs w:val="18"/>
          <w:lang w:val="lt-LT"/>
        </w:rPr>
        <w:t xml:space="preserve"> Projekto sprendinio pažeidimą</w:t>
      </w:r>
      <w:r w:rsidR="00557070" w:rsidRPr="00030FE4">
        <w:rPr>
          <w:rFonts w:ascii="Arial" w:hAnsi="Arial" w:cs="Arial"/>
          <w:sz w:val="18"/>
          <w:szCs w:val="18"/>
          <w:lang w:val="lt-LT"/>
        </w:rPr>
        <w:t xml:space="preserve">, </w:t>
      </w:r>
      <w:r w:rsidR="00697472" w:rsidRPr="00030FE4">
        <w:rPr>
          <w:rFonts w:ascii="Arial" w:hAnsi="Arial" w:cs="Arial"/>
          <w:sz w:val="18"/>
          <w:szCs w:val="18"/>
          <w:lang w:val="lt-LT"/>
        </w:rPr>
        <w:t xml:space="preserve">jei toks pažeidimas sukuria grėsmę Objekto ir/ar jo elementų saugumui ir/ar tinkamam eksploatavimui ir/ar sukelia grėsmę asmenų sveikatai ir/ar gyvybei; </w:t>
      </w:r>
    </w:p>
    <w:p w14:paraId="6E238DF2" w14:textId="71B7BDFF" w:rsidR="00EF47B0"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EF47B0" w:rsidRPr="00030FE4">
        <w:rPr>
          <w:rFonts w:ascii="Arial" w:hAnsi="Arial" w:cs="Arial"/>
          <w:sz w:val="18"/>
          <w:szCs w:val="18"/>
          <w:lang w:val="lt-LT"/>
        </w:rPr>
        <w:t xml:space="preserve">150 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už kiekvieną nustatytą atliekų nerūšiavimo ir metalo laužo neatskyrimo atvejį, rūšiuojant susidariusias atliekas, taip pat metalo laužo pridavimą atliekų tvarkytojui kartu su kitomis atliekomis (už kiekvieną atliekų toną)</w:t>
      </w:r>
      <w:r w:rsidR="00B652E8" w:rsidRPr="00030FE4">
        <w:rPr>
          <w:rFonts w:ascii="Arial" w:hAnsi="Arial" w:cs="Arial"/>
          <w:sz w:val="18"/>
          <w:szCs w:val="18"/>
          <w:lang w:val="lt-LT"/>
        </w:rPr>
        <w:t>;</w:t>
      </w:r>
    </w:p>
    <w:p w14:paraId="3AD3CB92" w14:textId="3332C8A6"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B00CDC" w:rsidRPr="00030FE4">
        <w:rPr>
          <w:rFonts w:ascii="Arial" w:hAnsi="Arial" w:cs="Arial"/>
          <w:sz w:val="18"/>
          <w:szCs w:val="18"/>
          <w:lang w:val="lt-LT"/>
        </w:rPr>
        <w:t xml:space="preserve">100 </w:t>
      </w:r>
      <w:r w:rsidR="00EF47B0" w:rsidRPr="00030FE4">
        <w:rPr>
          <w:rFonts w:ascii="Arial" w:hAnsi="Arial" w:cs="Arial"/>
          <w:sz w:val="18"/>
          <w:szCs w:val="18"/>
          <w:lang w:val="lt-LT"/>
        </w:rPr>
        <w:t xml:space="preserve">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kiekvieną kitą Sutarties, projektavimo dokumentų, </w:t>
      </w:r>
      <w:r w:rsidR="00693345" w:rsidRPr="00030FE4">
        <w:rPr>
          <w:rFonts w:ascii="Arial" w:hAnsi="Arial" w:cs="Arial"/>
          <w:sz w:val="18"/>
          <w:szCs w:val="18"/>
          <w:lang w:val="lt-LT"/>
        </w:rPr>
        <w:t xml:space="preserve">susirinkimo </w:t>
      </w:r>
      <w:r w:rsidR="00EF47B0" w:rsidRPr="00030FE4">
        <w:rPr>
          <w:rFonts w:ascii="Arial" w:hAnsi="Arial" w:cs="Arial"/>
          <w:sz w:val="18"/>
          <w:szCs w:val="18"/>
          <w:lang w:val="lt-LT"/>
        </w:rPr>
        <w:t>protokolų arba teisės aktų nesilaikymą</w:t>
      </w:r>
      <w:r w:rsidR="00DE5B13" w:rsidRPr="00030FE4">
        <w:rPr>
          <w:rFonts w:ascii="Arial" w:hAnsi="Arial" w:cs="Arial"/>
          <w:sz w:val="18"/>
          <w:szCs w:val="18"/>
          <w:lang w:val="lt-LT"/>
        </w:rPr>
        <w:t>;</w:t>
      </w:r>
    </w:p>
    <w:p w14:paraId="6A357947" w14:textId="14A29F42"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f) </w:t>
      </w:r>
      <w:r w:rsidR="00DE5B13" w:rsidRPr="00030FE4">
        <w:rPr>
          <w:rFonts w:ascii="Arial" w:hAnsi="Arial" w:cs="Arial"/>
          <w:sz w:val="18"/>
          <w:szCs w:val="18"/>
          <w:lang w:val="lt-LT"/>
        </w:rPr>
        <w:t xml:space="preserve">už kiekvieną neplaninį elektros įrenginių atjungimą (tokį atjungimą, kuris nebuvo numatytas suderintame ir pasirašytame darbų-atjungimų grafike) taikoma 500 </w:t>
      </w:r>
      <w:r w:rsidR="0086009B" w:rsidRPr="00030FE4">
        <w:rPr>
          <w:rFonts w:ascii="Arial" w:hAnsi="Arial" w:cs="Arial"/>
          <w:sz w:val="18"/>
          <w:szCs w:val="18"/>
          <w:lang w:val="lt-LT"/>
        </w:rPr>
        <w:t xml:space="preserve">eurų </w:t>
      </w:r>
      <w:r w:rsidR="00DE5B13" w:rsidRPr="00030FE4">
        <w:rPr>
          <w:rFonts w:ascii="Arial" w:hAnsi="Arial" w:cs="Arial"/>
          <w:sz w:val="18"/>
          <w:szCs w:val="18"/>
          <w:lang w:val="lt-LT"/>
        </w:rPr>
        <w:t>bauda;</w:t>
      </w:r>
    </w:p>
    <w:p w14:paraId="207A7F72" w14:textId="0FE93EC4"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DE5B13" w:rsidRPr="00030FE4">
        <w:rPr>
          <w:rFonts w:ascii="Arial" w:hAnsi="Arial" w:cs="Arial"/>
          <w:sz w:val="18"/>
          <w:szCs w:val="18"/>
          <w:lang w:val="lt-LT"/>
        </w:rPr>
        <w:t>jeigu Rangovas vėluoja per nustatytą terminą, nurodytą Sutarties specialiosiose sąlygose, pateikti pasirašytą statybos užbaigimo aktą, jam taikoma Sutarties specialiosiose sąlygose nurodyta bauda už kiekvieną pavėluotą dieną;</w:t>
      </w:r>
    </w:p>
    <w:p w14:paraId="65096B48" w14:textId="27A8D8E5" w:rsidR="00EF47B0" w:rsidRPr="00030FE4" w:rsidRDefault="00C46DCF" w:rsidP="00C46DCF">
      <w:pPr>
        <w:ind w:left="567" w:firstLine="0"/>
        <w:jc w:val="both"/>
        <w:rPr>
          <w:rFonts w:ascii="Arial" w:hAnsi="Arial" w:cs="Arial"/>
          <w:sz w:val="18"/>
          <w:szCs w:val="18"/>
          <w:lang w:val="lt-LT"/>
        </w:rPr>
      </w:pPr>
      <w:bookmarkStart w:id="376" w:name="_Hlk75855596"/>
      <w:r w:rsidRPr="00030FE4">
        <w:rPr>
          <w:rFonts w:ascii="Arial" w:hAnsi="Arial" w:cs="Arial"/>
          <w:sz w:val="18"/>
          <w:szCs w:val="18"/>
          <w:lang w:val="lt-LT"/>
        </w:rPr>
        <w:t xml:space="preserve">h) </w:t>
      </w:r>
      <w:r w:rsidR="00DE5B13" w:rsidRPr="00030FE4">
        <w:rPr>
          <w:rFonts w:ascii="Arial" w:hAnsi="Arial" w:cs="Arial"/>
          <w:sz w:val="18"/>
          <w:szCs w:val="18"/>
          <w:lang w:val="lt-LT"/>
        </w:rPr>
        <w:t xml:space="preserve">už avarinio elektros įrenginių įjungimo </w:t>
      </w:r>
      <w:r w:rsidR="007C0E39" w:rsidRPr="00030FE4">
        <w:rPr>
          <w:rFonts w:ascii="Arial" w:hAnsi="Arial" w:cs="Arial"/>
          <w:sz w:val="18"/>
          <w:szCs w:val="18"/>
          <w:lang w:val="lt-LT"/>
        </w:rPr>
        <w:t xml:space="preserve">į elektros tinklą </w:t>
      </w:r>
      <w:r w:rsidR="00DE5B13" w:rsidRPr="00030FE4">
        <w:rPr>
          <w:rFonts w:ascii="Arial" w:hAnsi="Arial" w:cs="Arial"/>
          <w:sz w:val="18"/>
          <w:szCs w:val="18"/>
          <w:lang w:val="lt-LT"/>
        </w:rPr>
        <w:t xml:space="preserve">termino nesilaikymą Rangovas moka </w:t>
      </w:r>
      <w:r w:rsidR="00FF032D" w:rsidRPr="00030FE4">
        <w:rPr>
          <w:rFonts w:ascii="Arial" w:hAnsi="Arial" w:cs="Arial"/>
          <w:sz w:val="18"/>
          <w:szCs w:val="18"/>
          <w:lang w:val="lt-LT"/>
        </w:rPr>
        <w:t>1000</w:t>
      </w:r>
      <w:r w:rsidR="007C0E39" w:rsidRPr="00030FE4">
        <w:rPr>
          <w:rFonts w:ascii="Arial" w:hAnsi="Arial" w:cs="Arial"/>
          <w:sz w:val="18"/>
          <w:szCs w:val="18"/>
          <w:lang w:val="lt-LT"/>
        </w:rPr>
        <w:t xml:space="preserve"> </w:t>
      </w:r>
      <w:r w:rsidR="00FF032D" w:rsidRPr="00030FE4">
        <w:rPr>
          <w:rFonts w:ascii="Arial" w:hAnsi="Arial" w:cs="Arial"/>
          <w:sz w:val="18"/>
          <w:szCs w:val="18"/>
          <w:lang w:val="lt-LT"/>
        </w:rPr>
        <w:t xml:space="preserve">eurų </w:t>
      </w:r>
      <w:r w:rsidR="00DE5B13" w:rsidRPr="00030FE4">
        <w:rPr>
          <w:rFonts w:ascii="Arial" w:hAnsi="Arial" w:cs="Arial"/>
          <w:sz w:val="18"/>
          <w:szCs w:val="18"/>
          <w:lang w:val="lt-LT"/>
        </w:rPr>
        <w:t>baudą už kiekvieną atvejį</w:t>
      </w:r>
      <w:r w:rsidR="00EC0E12" w:rsidRPr="00030FE4">
        <w:rPr>
          <w:rFonts w:ascii="Arial" w:hAnsi="Arial" w:cs="Arial"/>
          <w:sz w:val="18"/>
          <w:szCs w:val="18"/>
          <w:lang w:val="lt-LT"/>
        </w:rPr>
        <w:t>;</w:t>
      </w:r>
    </w:p>
    <w:p w14:paraId="2A6F89AA" w14:textId="139B4730" w:rsidR="00EC0E12" w:rsidRPr="00030FE4" w:rsidRDefault="00EC0E12"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i) kuomet nustatomas Sutarties </w:t>
      </w:r>
      <w:r w:rsidR="00EE5839" w:rsidRPr="00030FE4">
        <w:rPr>
          <w:rFonts w:ascii="Arial" w:hAnsi="Arial" w:cs="Arial"/>
          <w:sz w:val="18"/>
          <w:szCs w:val="18"/>
          <w:lang w:val="lt-LT"/>
        </w:rPr>
        <w:t xml:space="preserve">bendrųjų sąlygų </w:t>
      </w:r>
      <w:r w:rsidRPr="00030FE4">
        <w:rPr>
          <w:rFonts w:ascii="Arial" w:hAnsi="Arial" w:cs="Arial"/>
          <w:sz w:val="18"/>
          <w:szCs w:val="18"/>
          <w:lang w:val="lt-LT"/>
        </w:rPr>
        <w:t>1</w:t>
      </w:r>
      <w:r w:rsidR="00EE5839" w:rsidRPr="00030FE4">
        <w:rPr>
          <w:rFonts w:ascii="Arial" w:hAnsi="Arial" w:cs="Arial"/>
          <w:sz w:val="18"/>
          <w:szCs w:val="18"/>
          <w:lang w:val="lt-LT"/>
        </w:rPr>
        <w:t>1</w:t>
      </w:r>
      <w:r w:rsidRPr="00030FE4">
        <w:rPr>
          <w:rFonts w:ascii="Arial" w:hAnsi="Arial" w:cs="Arial"/>
          <w:sz w:val="18"/>
          <w:szCs w:val="18"/>
          <w:lang w:val="lt-LT"/>
        </w:rPr>
        <w:t>.1.3 punkte numatytas pažeidimas, tačiau Rangovui toliau leidžiama vykdyti Sutartį nurodytomis sąlygomis, Rangovas moka 5</w:t>
      </w:r>
      <w:r w:rsidR="00EE5839" w:rsidRPr="00030FE4">
        <w:rPr>
          <w:rFonts w:ascii="Arial" w:hAnsi="Arial" w:cs="Arial"/>
          <w:sz w:val="18"/>
          <w:szCs w:val="18"/>
          <w:lang w:val="lt-LT"/>
        </w:rPr>
        <w:t xml:space="preserve"> </w:t>
      </w:r>
      <w:r w:rsidRPr="00030FE4">
        <w:rPr>
          <w:rFonts w:ascii="Arial" w:hAnsi="Arial" w:cs="Arial"/>
          <w:sz w:val="18"/>
          <w:szCs w:val="18"/>
          <w:lang w:val="lt-LT"/>
        </w:rPr>
        <w:t>000 eurų baudą už kiekvieną atvejį</w:t>
      </w:r>
      <w:r w:rsidR="00EE5839" w:rsidRPr="00030FE4">
        <w:rPr>
          <w:rFonts w:ascii="Arial" w:hAnsi="Arial" w:cs="Arial"/>
          <w:sz w:val="18"/>
          <w:szCs w:val="18"/>
          <w:lang w:val="lt-LT"/>
        </w:rPr>
        <w:t>.</w:t>
      </w:r>
    </w:p>
    <w:bookmarkEnd w:id="376"/>
    <w:p w14:paraId="3565986D" w14:textId="016913D5" w:rsidR="00EF47B0" w:rsidRPr="00030FE4" w:rsidRDefault="00EF47B0" w:rsidP="00C018E2">
      <w:pPr>
        <w:pStyle w:val="ListParagraph"/>
      </w:pPr>
      <w:r w:rsidRPr="00030FE4">
        <w:t>Jei pažeidimas nepašalinamas per Šalių sutartą laiką, atitinkama bauda gali būti taikoma pakartotinai, tol</w:t>
      </w:r>
      <w:r w:rsidR="009E4934" w:rsidRPr="00030FE4">
        <w:t>,</w:t>
      </w:r>
      <w:r w:rsidRPr="00030FE4">
        <w:t xml:space="preserve"> kol pažeidimas bus pašalintas. Jei dėl pažeidimo pašalinimo termino Šalys </w:t>
      </w:r>
      <w:r w:rsidR="000D382D" w:rsidRPr="00030FE4">
        <w:t xml:space="preserve">raštu </w:t>
      </w:r>
      <w:r w:rsidRPr="00030FE4">
        <w:t>nesu</w:t>
      </w:r>
      <w:r w:rsidR="009E4934" w:rsidRPr="00030FE4">
        <w:t>si</w:t>
      </w:r>
      <w:r w:rsidRPr="00030FE4">
        <w:t>taria, pakartotinai bauda gali būti taikoma ne anksčiau kaip po mėnesio nuo atitinkamo pažeidimo nustatymo dienos.</w:t>
      </w:r>
    </w:p>
    <w:p w14:paraId="562693E1" w14:textId="123773ED" w:rsidR="00CD4177" w:rsidRPr="00030FE4" w:rsidRDefault="00CB1A1D" w:rsidP="00C018E2">
      <w:pPr>
        <w:pStyle w:val="ListParagraph"/>
      </w:pPr>
      <w:r w:rsidRPr="00030FE4">
        <w:t>Rangovas</w:t>
      </w:r>
      <w:r w:rsidR="00EB10FE" w:rsidRPr="00030FE4">
        <w:t xml:space="preserve"> </w:t>
      </w:r>
      <w:r w:rsidR="00CD4177" w:rsidRPr="00030FE4">
        <w:t>privalo su</w:t>
      </w:r>
      <w:r w:rsidRPr="00030FE4">
        <w:t xml:space="preserve"> Užsakovu</w:t>
      </w:r>
      <w:r w:rsidR="00EB10FE" w:rsidRPr="00030FE4">
        <w:t xml:space="preserve"> </w:t>
      </w:r>
      <w:r w:rsidR="00CD4177" w:rsidRPr="00030FE4">
        <w:t xml:space="preserve">suderinti </w:t>
      </w:r>
      <w:r w:rsidR="0053282B">
        <w:t>P</w:t>
      </w:r>
      <w:r w:rsidR="00CD4177" w:rsidRPr="00030FE4">
        <w:t>rojekto dokumentaciją</w:t>
      </w:r>
      <w:r w:rsidR="00EB10FE" w:rsidRPr="00030FE4">
        <w:t xml:space="preserve"> </w:t>
      </w:r>
      <w:r w:rsidR="00CD4177" w:rsidRPr="00030FE4">
        <w:t>ne daugiau</w:t>
      </w:r>
      <w:r w:rsidR="00EB10FE" w:rsidRPr="00030FE4">
        <w:t xml:space="preserve"> </w:t>
      </w:r>
      <w:r w:rsidR="00CD4177" w:rsidRPr="00030FE4">
        <w:t>kaip per 3 kartus. Jeigu Rangovas</w:t>
      </w:r>
      <w:r w:rsidR="00EB10FE" w:rsidRPr="00030FE4">
        <w:t xml:space="preserve"> </w:t>
      </w:r>
      <w:r w:rsidR="00CD4177" w:rsidRPr="00030FE4">
        <w:t xml:space="preserve">nesuderina su Užsakovu </w:t>
      </w:r>
      <w:r w:rsidR="0053282B">
        <w:t>P</w:t>
      </w:r>
      <w:r w:rsidR="00CD4177" w:rsidRPr="00030FE4">
        <w:t>rojekto</w:t>
      </w:r>
      <w:r w:rsidR="00EB10FE" w:rsidRPr="00030FE4">
        <w:t xml:space="preserve"> </w:t>
      </w:r>
      <w:r w:rsidRPr="00030FE4">
        <w:t xml:space="preserve">dokumentacijos </w:t>
      </w:r>
      <w:r w:rsidR="00CD4177" w:rsidRPr="00030FE4">
        <w:t>dėl Rangovo</w:t>
      </w:r>
      <w:r w:rsidR="00EB10FE" w:rsidRPr="00030FE4">
        <w:t xml:space="preserve"> </w:t>
      </w:r>
      <w:r w:rsidRPr="00030FE4">
        <w:t>kaltės</w:t>
      </w:r>
      <w:r w:rsidR="00EB10FE" w:rsidRPr="00030FE4">
        <w:t xml:space="preserve"> </w:t>
      </w:r>
      <w:r w:rsidR="00CD4177" w:rsidRPr="00030FE4">
        <w:t xml:space="preserve">per 3 kartus, už kiekvieną pakartotinį </w:t>
      </w:r>
      <w:r w:rsidR="0053282B">
        <w:t>P</w:t>
      </w:r>
      <w:r w:rsidR="00CD4177" w:rsidRPr="00030FE4">
        <w:t xml:space="preserve">rojekto dokumentacijos derinimą, viršinantį 3 kartų derinimo ribą, </w:t>
      </w:r>
      <w:r w:rsidR="00EB10FE" w:rsidRPr="00030FE4">
        <w:t>Rangovas</w:t>
      </w:r>
      <w:r w:rsidR="00CD4177" w:rsidRPr="00030FE4">
        <w:t xml:space="preserve"> </w:t>
      </w:r>
      <w:r w:rsidR="00EB10FE" w:rsidRPr="00030FE4">
        <w:t>privalo sumokėti</w:t>
      </w:r>
      <w:r w:rsidR="00CD4177" w:rsidRPr="00030FE4">
        <w:t xml:space="preserve"> </w:t>
      </w:r>
      <w:r w:rsidRPr="00030FE4">
        <w:t xml:space="preserve">Užsakovui </w:t>
      </w:r>
      <w:r w:rsidR="00CD4177" w:rsidRPr="00030FE4">
        <w:t>400 eur</w:t>
      </w:r>
      <w:r w:rsidR="00022F80" w:rsidRPr="00030FE4">
        <w:t>ų</w:t>
      </w:r>
      <w:r w:rsidR="00CD4177" w:rsidRPr="00030FE4">
        <w:t xml:space="preserve"> baudą.</w:t>
      </w:r>
    </w:p>
    <w:p w14:paraId="15955D53" w14:textId="77777777" w:rsidR="007A0F4E" w:rsidRPr="00030FE4" w:rsidRDefault="007A0F4E" w:rsidP="00C018E2">
      <w:pPr>
        <w:pStyle w:val="ListParagraph"/>
      </w:pPr>
      <w:r w:rsidRPr="00030FE4">
        <w:t>Jei už tą patį pažeidimą Rangovui gali būti taikomos kelios Sutartyje nurodytos baudos arba delspinigiai, taikoma tik ta bauda ir delspinigiai, kurie yra didesni. Jei t</w:t>
      </w:r>
      <w:r w:rsidR="007B73D9" w:rsidRPr="00030FE4">
        <w:t>as</w:t>
      </w:r>
      <w:r w:rsidRPr="00030FE4">
        <w:t xml:space="preserve"> pat</w:t>
      </w:r>
      <w:r w:rsidR="007B73D9" w:rsidRPr="00030FE4">
        <w:t>s</w:t>
      </w:r>
      <w:r w:rsidRPr="00030FE4">
        <w:t xml:space="preserve"> pažeidim</w:t>
      </w:r>
      <w:r w:rsidR="007B73D9" w:rsidRPr="00030FE4">
        <w:t xml:space="preserve">as </w:t>
      </w:r>
      <w:r w:rsidR="007A0D4D" w:rsidRPr="00030FE4">
        <w:t>lėmė</w:t>
      </w:r>
      <w:r w:rsidR="007B73D9" w:rsidRPr="00030FE4">
        <w:t xml:space="preserve"> kitų sutartinių įsipareigojimų nevykdymą ar netinkamą vykdymą, už kiekvieną tokį Sutarties pažeidimą </w:t>
      </w:r>
      <w:r w:rsidRPr="00030FE4">
        <w:t>skaičiuojami ir delspinigiai, ir bauda.</w:t>
      </w:r>
    </w:p>
    <w:p w14:paraId="1E29F6D2" w14:textId="1F687AA9" w:rsidR="007A0F4E" w:rsidRPr="00030FE4" w:rsidRDefault="007A0F4E" w:rsidP="009452FD">
      <w:pPr>
        <w:ind w:left="0" w:firstLine="0"/>
        <w:jc w:val="both"/>
        <w:rPr>
          <w:rFonts w:ascii="Arial" w:hAnsi="Arial" w:cs="Arial"/>
          <w:bCs/>
          <w:i/>
          <w:iCs/>
          <w:sz w:val="18"/>
          <w:szCs w:val="18"/>
          <w:lang w:val="lt-LT"/>
        </w:rPr>
      </w:pPr>
      <w:r w:rsidRPr="00030FE4">
        <w:rPr>
          <w:rFonts w:ascii="Arial" w:hAnsi="Arial" w:cs="Arial"/>
          <w:i/>
          <w:iCs/>
          <w:sz w:val="18"/>
          <w:szCs w:val="18"/>
          <w:lang w:val="lt-LT"/>
        </w:rPr>
        <w:t>Pvz.: Rangovas padaro darb</w:t>
      </w:r>
      <w:r w:rsidR="00A31694" w:rsidRPr="00030FE4">
        <w:rPr>
          <w:rFonts w:ascii="Arial" w:hAnsi="Arial" w:cs="Arial"/>
          <w:i/>
          <w:iCs/>
          <w:sz w:val="18"/>
          <w:szCs w:val="18"/>
          <w:lang w:val="lt-LT"/>
        </w:rPr>
        <w:t>uotoj</w:t>
      </w:r>
      <w:r w:rsidRPr="00030FE4">
        <w:rPr>
          <w:rFonts w:ascii="Arial" w:hAnsi="Arial" w:cs="Arial"/>
          <w:i/>
          <w:iCs/>
          <w:sz w:val="18"/>
          <w:szCs w:val="18"/>
          <w:lang w:val="lt-LT"/>
        </w:rPr>
        <w:t>ų saugos</w:t>
      </w:r>
      <w:r w:rsidR="00A31694" w:rsidRPr="00030FE4">
        <w:rPr>
          <w:rFonts w:ascii="Arial" w:hAnsi="Arial" w:cs="Arial"/>
          <w:i/>
          <w:iCs/>
          <w:sz w:val="18"/>
          <w:szCs w:val="18"/>
          <w:lang w:val="lt-LT"/>
        </w:rPr>
        <w:t xml:space="preserve"> ir sveikatos reikalavimų</w:t>
      </w:r>
      <w:r w:rsidRPr="00030FE4">
        <w:rPr>
          <w:rFonts w:ascii="Arial" w:hAnsi="Arial" w:cs="Arial"/>
          <w:i/>
          <w:iCs/>
          <w:sz w:val="18"/>
          <w:szCs w:val="18"/>
          <w:lang w:val="lt-LT"/>
        </w:rPr>
        <w:t xml:space="preserve"> pažeidimą</w:t>
      </w:r>
      <w:r w:rsidR="009E4934" w:rsidRPr="00030FE4">
        <w:rPr>
          <w:rFonts w:ascii="Arial" w:hAnsi="Arial" w:cs="Arial"/>
          <w:i/>
          <w:iCs/>
          <w:sz w:val="18"/>
          <w:szCs w:val="18"/>
          <w:lang w:val="lt-LT"/>
        </w:rPr>
        <w:t>,</w:t>
      </w:r>
      <w:r w:rsidRPr="00030FE4">
        <w:rPr>
          <w:rFonts w:ascii="Arial" w:hAnsi="Arial" w:cs="Arial"/>
          <w:i/>
          <w:iCs/>
          <w:sz w:val="18"/>
          <w:szCs w:val="18"/>
          <w:lang w:val="lt-LT"/>
        </w:rPr>
        <w:t xml:space="preserve"> dėl kurio atjungiami elektros įrenginiai</w:t>
      </w:r>
      <w:r w:rsidR="003473F6" w:rsidRPr="00030FE4">
        <w:rPr>
          <w:rFonts w:ascii="Arial" w:hAnsi="Arial" w:cs="Arial"/>
          <w:i/>
          <w:iCs/>
          <w:sz w:val="18"/>
          <w:szCs w:val="18"/>
          <w:lang w:val="lt-LT"/>
        </w:rPr>
        <w:t xml:space="preserve"> ir dėl to nutrūksta elektros energijos tiekimas</w:t>
      </w:r>
      <w:r w:rsidRPr="00030FE4">
        <w:rPr>
          <w:rFonts w:ascii="Arial" w:hAnsi="Arial" w:cs="Arial"/>
          <w:i/>
          <w:iCs/>
          <w:sz w:val="18"/>
          <w:szCs w:val="18"/>
          <w:lang w:val="lt-LT"/>
        </w:rPr>
        <w:t>. Už šį pažeidimą</w:t>
      </w:r>
      <w:r w:rsidR="00DE23D3" w:rsidRPr="00030FE4">
        <w:rPr>
          <w:rFonts w:ascii="Arial" w:hAnsi="Arial" w:cs="Arial"/>
          <w:i/>
          <w:iCs/>
          <w:sz w:val="18"/>
          <w:szCs w:val="18"/>
          <w:lang w:val="lt-LT"/>
        </w:rPr>
        <w:t xml:space="preserve"> </w:t>
      </w:r>
      <w:r w:rsidR="009452FD" w:rsidRPr="00030FE4">
        <w:rPr>
          <w:rFonts w:ascii="Arial" w:hAnsi="Arial" w:cs="Arial"/>
          <w:i/>
          <w:iCs/>
          <w:sz w:val="18"/>
          <w:szCs w:val="18"/>
          <w:lang w:val="lt-LT"/>
        </w:rPr>
        <w:t xml:space="preserve">Sutartyje </w:t>
      </w:r>
      <w:r w:rsidR="00DE23D3" w:rsidRPr="00030FE4">
        <w:rPr>
          <w:rFonts w:ascii="Arial" w:hAnsi="Arial" w:cs="Arial"/>
          <w:i/>
          <w:iCs/>
          <w:sz w:val="18"/>
          <w:szCs w:val="18"/>
          <w:lang w:val="lt-LT"/>
        </w:rPr>
        <w:t xml:space="preserve">numatyta </w:t>
      </w:r>
      <w:r w:rsidR="003473F6" w:rsidRPr="00030FE4">
        <w:rPr>
          <w:rFonts w:ascii="Arial" w:hAnsi="Arial" w:cs="Arial"/>
          <w:i/>
          <w:iCs/>
          <w:sz w:val="18"/>
          <w:szCs w:val="18"/>
          <w:lang w:val="lt-LT"/>
        </w:rPr>
        <w:t>1</w:t>
      </w:r>
      <w:r w:rsidR="009452FD" w:rsidRPr="00030FE4">
        <w:rPr>
          <w:rFonts w:ascii="Arial" w:hAnsi="Arial" w:cs="Arial"/>
          <w:i/>
          <w:iCs/>
          <w:sz w:val="18"/>
          <w:szCs w:val="18"/>
          <w:lang w:val="lt-LT"/>
        </w:rPr>
        <w:t xml:space="preserve"> </w:t>
      </w:r>
      <w:r w:rsidR="003473F6" w:rsidRPr="00030FE4">
        <w:rPr>
          <w:rFonts w:ascii="Arial" w:hAnsi="Arial" w:cs="Arial"/>
          <w:i/>
          <w:iCs/>
          <w:sz w:val="18"/>
          <w:szCs w:val="18"/>
          <w:lang w:val="lt-LT"/>
        </w:rPr>
        <w:t xml:space="preserve">000 </w:t>
      </w:r>
      <w:r w:rsidR="00DE23D3" w:rsidRPr="00030FE4">
        <w:rPr>
          <w:rFonts w:ascii="Arial" w:hAnsi="Arial" w:cs="Arial"/>
          <w:i/>
          <w:iCs/>
          <w:sz w:val="18"/>
          <w:szCs w:val="18"/>
          <w:lang w:val="lt-LT"/>
        </w:rPr>
        <w:t xml:space="preserve">eurų </w:t>
      </w:r>
      <w:r w:rsidR="003473F6" w:rsidRPr="00030FE4">
        <w:rPr>
          <w:rFonts w:ascii="Arial" w:hAnsi="Arial" w:cs="Arial"/>
          <w:i/>
          <w:iCs/>
          <w:sz w:val="18"/>
          <w:szCs w:val="18"/>
          <w:lang w:val="lt-LT"/>
        </w:rPr>
        <w:t>bauda (už darb</w:t>
      </w:r>
      <w:r w:rsidR="00A31694" w:rsidRPr="00030FE4">
        <w:rPr>
          <w:rFonts w:ascii="Arial" w:hAnsi="Arial" w:cs="Arial"/>
          <w:i/>
          <w:iCs/>
          <w:sz w:val="18"/>
          <w:szCs w:val="18"/>
          <w:lang w:val="lt-LT"/>
        </w:rPr>
        <w:t>uotoj</w:t>
      </w:r>
      <w:r w:rsidR="003473F6" w:rsidRPr="00030FE4">
        <w:rPr>
          <w:rFonts w:ascii="Arial" w:hAnsi="Arial" w:cs="Arial"/>
          <w:i/>
          <w:iCs/>
          <w:sz w:val="18"/>
          <w:szCs w:val="18"/>
          <w:lang w:val="lt-LT"/>
        </w:rPr>
        <w:t xml:space="preserve">ų saugos </w:t>
      </w:r>
      <w:r w:rsidR="00A31694" w:rsidRPr="00030FE4">
        <w:rPr>
          <w:rFonts w:ascii="Arial" w:hAnsi="Arial" w:cs="Arial"/>
          <w:i/>
          <w:iCs/>
          <w:sz w:val="18"/>
          <w:szCs w:val="18"/>
          <w:lang w:val="lt-LT"/>
        </w:rPr>
        <w:t xml:space="preserve">ir sveikatos reikalavimų </w:t>
      </w:r>
      <w:r w:rsidR="003473F6" w:rsidRPr="00030FE4">
        <w:rPr>
          <w:rFonts w:ascii="Arial" w:hAnsi="Arial" w:cs="Arial"/>
          <w:i/>
          <w:iCs/>
          <w:sz w:val="18"/>
          <w:szCs w:val="18"/>
          <w:lang w:val="lt-LT"/>
        </w:rPr>
        <w:t xml:space="preserve">pažeidimą) </w:t>
      </w:r>
      <w:r w:rsidR="00DE23D3" w:rsidRPr="00030FE4">
        <w:rPr>
          <w:rFonts w:ascii="Arial" w:hAnsi="Arial" w:cs="Arial"/>
          <w:i/>
          <w:iCs/>
          <w:sz w:val="18"/>
          <w:szCs w:val="18"/>
          <w:lang w:val="lt-LT"/>
        </w:rPr>
        <w:t xml:space="preserve">ir </w:t>
      </w:r>
      <w:r w:rsidR="003473F6" w:rsidRPr="00030FE4">
        <w:rPr>
          <w:rFonts w:ascii="Arial" w:hAnsi="Arial" w:cs="Arial"/>
          <w:i/>
          <w:iCs/>
          <w:sz w:val="18"/>
          <w:szCs w:val="18"/>
          <w:lang w:val="lt-LT"/>
        </w:rPr>
        <w:t>3</w:t>
      </w:r>
      <w:r w:rsidR="009452FD" w:rsidRPr="00030FE4">
        <w:rPr>
          <w:rFonts w:ascii="Arial" w:hAnsi="Arial" w:cs="Arial"/>
          <w:i/>
          <w:iCs/>
          <w:sz w:val="18"/>
          <w:szCs w:val="18"/>
          <w:lang w:val="lt-LT"/>
        </w:rPr>
        <w:t xml:space="preserve"> </w:t>
      </w:r>
      <w:r w:rsidRPr="00030FE4">
        <w:rPr>
          <w:rFonts w:ascii="Arial" w:hAnsi="Arial" w:cs="Arial"/>
          <w:i/>
          <w:iCs/>
          <w:sz w:val="18"/>
          <w:szCs w:val="18"/>
          <w:lang w:val="lt-LT"/>
        </w:rPr>
        <w:t>000 eurų bauda</w:t>
      </w:r>
      <w:r w:rsidR="003473F6" w:rsidRPr="00030FE4">
        <w:rPr>
          <w:rFonts w:ascii="Arial" w:hAnsi="Arial" w:cs="Arial"/>
          <w:i/>
          <w:iCs/>
          <w:sz w:val="18"/>
          <w:szCs w:val="18"/>
          <w:lang w:val="lt-LT"/>
        </w:rPr>
        <w:t xml:space="preserve"> (už įrenginių atjungimą)</w:t>
      </w:r>
      <w:r w:rsidRPr="00030FE4">
        <w:rPr>
          <w:rFonts w:ascii="Arial" w:hAnsi="Arial" w:cs="Arial"/>
          <w:i/>
          <w:iCs/>
          <w:sz w:val="18"/>
          <w:szCs w:val="18"/>
          <w:lang w:val="lt-LT"/>
        </w:rPr>
        <w:t>, tokiu atveju Rangovui taikoma didesnė baud</w:t>
      </w:r>
      <w:r w:rsidR="00DE23D3" w:rsidRPr="00030FE4">
        <w:rPr>
          <w:rFonts w:ascii="Arial" w:hAnsi="Arial" w:cs="Arial"/>
          <w:i/>
          <w:iCs/>
          <w:sz w:val="18"/>
          <w:szCs w:val="18"/>
          <w:lang w:val="lt-LT"/>
        </w:rPr>
        <w:t>a (t.</w:t>
      </w:r>
      <w:r w:rsidR="009E4934" w:rsidRPr="00030FE4">
        <w:rPr>
          <w:rFonts w:ascii="Arial" w:hAnsi="Arial" w:cs="Arial"/>
          <w:i/>
          <w:iCs/>
          <w:sz w:val="18"/>
          <w:szCs w:val="18"/>
          <w:lang w:val="lt-LT"/>
        </w:rPr>
        <w:t> </w:t>
      </w:r>
      <w:r w:rsidR="00DE23D3" w:rsidRPr="00030FE4">
        <w:rPr>
          <w:rFonts w:ascii="Arial" w:hAnsi="Arial" w:cs="Arial"/>
          <w:i/>
          <w:iCs/>
          <w:sz w:val="18"/>
          <w:szCs w:val="18"/>
          <w:lang w:val="lt-LT"/>
        </w:rPr>
        <w:t xml:space="preserve">y. </w:t>
      </w:r>
      <w:r w:rsidR="003473F6" w:rsidRPr="00030FE4">
        <w:rPr>
          <w:rFonts w:ascii="Arial" w:hAnsi="Arial" w:cs="Arial"/>
          <w:i/>
          <w:iCs/>
          <w:sz w:val="18"/>
          <w:szCs w:val="18"/>
          <w:lang w:val="lt-LT"/>
        </w:rPr>
        <w:t>3</w:t>
      </w:r>
      <w:r w:rsidR="009452FD" w:rsidRPr="00030FE4">
        <w:rPr>
          <w:rFonts w:ascii="Arial" w:hAnsi="Arial" w:cs="Arial"/>
          <w:i/>
          <w:iCs/>
          <w:sz w:val="18"/>
          <w:szCs w:val="18"/>
          <w:lang w:val="lt-LT"/>
        </w:rPr>
        <w:t xml:space="preserve"> </w:t>
      </w:r>
      <w:r w:rsidRPr="00030FE4">
        <w:rPr>
          <w:rFonts w:ascii="Arial" w:hAnsi="Arial" w:cs="Arial"/>
          <w:i/>
          <w:iCs/>
          <w:sz w:val="18"/>
          <w:szCs w:val="18"/>
          <w:lang w:val="lt-LT"/>
        </w:rPr>
        <w:t xml:space="preserve">000 eurų). Jei dėl to paties pažeidimo vėluoja </w:t>
      </w:r>
      <w:r w:rsidR="00A03763" w:rsidRPr="00030FE4">
        <w:rPr>
          <w:rFonts w:ascii="Arial" w:hAnsi="Arial" w:cs="Arial"/>
          <w:i/>
          <w:iCs/>
          <w:sz w:val="18"/>
          <w:szCs w:val="18"/>
          <w:lang w:val="lt-LT"/>
        </w:rPr>
        <w:t>Darbų etapo</w:t>
      </w:r>
      <w:r w:rsidRPr="00030FE4">
        <w:rPr>
          <w:rFonts w:ascii="Arial" w:hAnsi="Arial" w:cs="Arial"/>
          <w:i/>
          <w:iCs/>
          <w:sz w:val="18"/>
          <w:szCs w:val="18"/>
          <w:lang w:val="lt-LT"/>
        </w:rPr>
        <w:t xml:space="preserve"> įvykdymas, nepriklausomai nuo pritaikytos baudos</w:t>
      </w:r>
      <w:r w:rsidR="00034B10" w:rsidRPr="00030FE4">
        <w:rPr>
          <w:rFonts w:ascii="Arial" w:hAnsi="Arial" w:cs="Arial"/>
          <w:i/>
          <w:iCs/>
          <w:sz w:val="18"/>
          <w:szCs w:val="18"/>
          <w:lang w:val="lt-LT"/>
        </w:rPr>
        <w:t>,</w:t>
      </w:r>
      <w:r w:rsidRPr="00030FE4">
        <w:rPr>
          <w:rFonts w:ascii="Arial" w:hAnsi="Arial" w:cs="Arial"/>
          <w:i/>
          <w:iCs/>
          <w:sz w:val="18"/>
          <w:szCs w:val="18"/>
          <w:lang w:val="lt-LT"/>
        </w:rPr>
        <w:t xml:space="preserve"> Rangovui papildomai taikomi delspinigiai</w:t>
      </w:r>
      <w:r w:rsidR="00072531" w:rsidRPr="00030FE4">
        <w:rPr>
          <w:rFonts w:ascii="Arial" w:hAnsi="Arial" w:cs="Arial"/>
          <w:i/>
          <w:iCs/>
          <w:sz w:val="18"/>
          <w:szCs w:val="18"/>
          <w:lang w:val="lt-LT"/>
        </w:rPr>
        <w:t xml:space="preserve"> už </w:t>
      </w:r>
      <w:r w:rsidR="00A03763" w:rsidRPr="00030FE4">
        <w:rPr>
          <w:rFonts w:ascii="Arial" w:hAnsi="Arial" w:cs="Arial"/>
          <w:i/>
          <w:iCs/>
          <w:sz w:val="18"/>
          <w:szCs w:val="18"/>
          <w:lang w:val="lt-LT"/>
        </w:rPr>
        <w:t>Darbų etapo</w:t>
      </w:r>
      <w:r w:rsidR="00DE23D3" w:rsidRPr="00030FE4">
        <w:rPr>
          <w:rFonts w:ascii="Arial" w:hAnsi="Arial" w:cs="Arial"/>
          <w:i/>
          <w:iCs/>
          <w:sz w:val="18"/>
          <w:szCs w:val="18"/>
          <w:lang w:val="lt-LT"/>
        </w:rPr>
        <w:t xml:space="preserve"> vėlavimą</w:t>
      </w:r>
      <w:r w:rsidRPr="00030FE4">
        <w:rPr>
          <w:rFonts w:ascii="Arial" w:hAnsi="Arial" w:cs="Arial"/>
          <w:i/>
          <w:iCs/>
          <w:sz w:val="18"/>
          <w:szCs w:val="18"/>
          <w:lang w:val="lt-LT"/>
        </w:rPr>
        <w:t>.</w:t>
      </w:r>
    </w:p>
    <w:p w14:paraId="3C0DA85A" w14:textId="71F9997A" w:rsidR="000F3DB5" w:rsidRPr="00030FE4" w:rsidRDefault="000F3DB5" w:rsidP="00C018E2">
      <w:pPr>
        <w:pStyle w:val="ListParagraph"/>
      </w:pPr>
      <w:r w:rsidRPr="00030FE4">
        <w:t>Šalis, neteisėtai atskleidusi kitos Šalies konfidencialią informaciją, kitos Šalies reikalavimu turi jai sumokėti 3</w:t>
      </w:r>
      <w:r w:rsidR="00692413" w:rsidRPr="00030FE4">
        <w:t xml:space="preserve"> </w:t>
      </w:r>
      <w:r w:rsidRPr="00030FE4">
        <w:t xml:space="preserve">000 </w:t>
      </w:r>
      <w:r w:rsidR="00737EC9" w:rsidRPr="00030FE4">
        <w:t>eurų</w:t>
      </w:r>
      <w:r w:rsidRPr="00030FE4">
        <w:t xml:space="preserve"> baudą ir atlyginti visus dėl to patirtus nuostolius, kiek jų nepadengia sumokėta bauda. </w:t>
      </w:r>
    </w:p>
    <w:p w14:paraId="06A1F5AE" w14:textId="77777777" w:rsidR="00566515" w:rsidRPr="00030FE4" w:rsidRDefault="00566515" w:rsidP="00692413">
      <w:pPr>
        <w:ind w:left="360" w:firstLine="0"/>
        <w:rPr>
          <w:rFonts w:ascii="Arial" w:hAnsi="Arial" w:cs="Arial"/>
          <w:lang w:val="lt-LT"/>
        </w:rPr>
      </w:pPr>
    </w:p>
    <w:p w14:paraId="3EF9756A" w14:textId="223F2731" w:rsidR="00E27065" w:rsidRPr="00030FE4" w:rsidRDefault="00332C99" w:rsidP="007F51D0">
      <w:pPr>
        <w:pStyle w:val="Heading2"/>
      </w:pPr>
      <w:bookmarkStart w:id="377" w:name="_Toc75873561"/>
      <w:bookmarkStart w:id="378" w:name="_Toc106541744"/>
      <w:r w:rsidRPr="00030FE4">
        <w:t>Atsakomybės ribojimas</w:t>
      </w:r>
      <w:bookmarkEnd w:id="363"/>
      <w:bookmarkEnd w:id="364"/>
      <w:bookmarkEnd w:id="365"/>
      <w:bookmarkEnd w:id="366"/>
      <w:bookmarkEnd w:id="367"/>
      <w:bookmarkEnd w:id="377"/>
      <w:bookmarkEnd w:id="378"/>
    </w:p>
    <w:p w14:paraId="031A3E53" w14:textId="77777777" w:rsidR="00E27065" w:rsidRPr="00030FE4" w:rsidRDefault="00FE413D" w:rsidP="00C018E2">
      <w:pPr>
        <w:pStyle w:val="ListParagraph"/>
      </w:pPr>
      <w:r w:rsidRPr="00030FE4">
        <w:t xml:space="preserve">Pagal Sutartį </w:t>
      </w:r>
      <w:r w:rsidR="00E27065" w:rsidRPr="00030FE4">
        <w:t>Šalys atsak</w:t>
      </w:r>
      <w:r w:rsidRPr="00030FE4">
        <w:t>o</w:t>
      </w:r>
      <w:r w:rsidR="00E27065" w:rsidRPr="00030FE4">
        <w:t xml:space="preserve"> tik už tiesioginius nuostolius, patirtus kitos Šalies, ir neatsako už nuostolius dėl negauto pelno, negautų santaupų ar </w:t>
      </w:r>
      <w:r w:rsidRPr="00030FE4">
        <w:t xml:space="preserve">prarastos </w:t>
      </w:r>
      <w:r w:rsidR="00E27065" w:rsidRPr="00030FE4">
        <w:t>verslo galimybės.</w:t>
      </w:r>
    </w:p>
    <w:p w14:paraId="20D5AF53" w14:textId="77777777" w:rsidR="000B504F" w:rsidRPr="00030FE4" w:rsidRDefault="000B504F" w:rsidP="00C018E2">
      <w:pPr>
        <w:pStyle w:val="ListParagraph"/>
      </w:pPr>
      <w:r w:rsidRPr="00030FE4">
        <w:t xml:space="preserve">Visi tiesioginiai nuostoliai ribojami </w:t>
      </w:r>
      <w:r w:rsidR="000923F3" w:rsidRPr="00030FE4">
        <w:t xml:space="preserve">pradinės </w:t>
      </w:r>
      <w:r w:rsidR="00614208" w:rsidRPr="00030FE4">
        <w:t>Sutarties kain</w:t>
      </w:r>
      <w:r w:rsidRPr="00030FE4">
        <w:t>os dydžio suma</w:t>
      </w:r>
      <w:r w:rsidR="00B00CDC" w:rsidRPr="00030FE4">
        <w:t xml:space="preserve">, bet ne </w:t>
      </w:r>
      <w:r w:rsidR="003E22B3" w:rsidRPr="00030FE4">
        <w:t xml:space="preserve">mažesne nei Objekto, kuriame </w:t>
      </w:r>
      <w:r w:rsidR="00B40074" w:rsidRPr="00030FE4">
        <w:t xml:space="preserve">pagal Sutartį </w:t>
      </w:r>
      <w:r w:rsidR="002F63F8" w:rsidRPr="00030FE4">
        <w:t xml:space="preserve">turi būti </w:t>
      </w:r>
      <w:r w:rsidR="003E22B3" w:rsidRPr="00030FE4">
        <w:t>atliekami Darbai, atstatomąja verte</w:t>
      </w:r>
      <w:r w:rsidRPr="00030FE4">
        <w:t>.</w:t>
      </w:r>
    </w:p>
    <w:p w14:paraId="40B3CD55" w14:textId="2ED712B3" w:rsidR="00E27065" w:rsidRPr="00030FE4" w:rsidRDefault="00FE413D" w:rsidP="00C018E2">
      <w:pPr>
        <w:pStyle w:val="ListParagraph"/>
      </w:pPr>
      <w:r w:rsidRPr="00030FE4">
        <w:t xml:space="preserve">Bendra </w:t>
      </w:r>
      <w:r w:rsidR="00E27065" w:rsidRPr="00030FE4">
        <w:t>Šali</w:t>
      </w:r>
      <w:r w:rsidR="000613B1" w:rsidRPr="00030FE4">
        <w:t>ai</w:t>
      </w:r>
      <w:r w:rsidR="00A47D97" w:rsidRPr="00030FE4">
        <w:t xml:space="preserve"> priskaičiuo</w:t>
      </w:r>
      <w:r w:rsidRPr="00030FE4">
        <w:t>tų</w:t>
      </w:r>
      <w:r w:rsidR="00A47D97" w:rsidRPr="00030FE4">
        <w:t xml:space="preserve"> </w:t>
      </w:r>
      <w:r w:rsidRPr="00030FE4">
        <w:t xml:space="preserve">pagal Sutartį </w:t>
      </w:r>
      <w:r w:rsidR="00A47D97" w:rsidRPr="00030FE4">
        <w:t>netesyb</w:t>
      </w:r>
      <w:r w:rsidRPr="00030FE4">
        <w:t>ų</w:t>
      </w:r>
      <w:r w:rsidR="000613B1" w:rsidRPr="00030FE4">
        <w:t xml:space="preserve"> </w:t>
      </w:r>
      <w:r w:rsidRPr="00030FE4">
        <w:t xml:space="preserve">suma </w:t>
      </w:r>
      <w:r w:rsidRPr="003C23C6">
        <w:t xml:space="preserve">negali viršyti </w:t>
      </w:r>
      <w:r w:rsidR="005149CD" w:rsidRPr="003C23C6">
        <w:t>2</w:t>
      </w:r>
      <w:r w:rsidR="00482B09" w:rsidRPr="003C23C6">
        <w:t>0</w:t>
      </w:r>
      <w:r w:rsidR="00E77F4A" w:rsidRPr="003C23C6">
        <w:t xml:space="preserve">% </w:t>
      </w:r>
      <w:r w:rsidR="00614208" w:rsidRPr="003C23C6">
        <w:t>Sutarties kain</w:t>
      </w:r>
      <w:r w:rsidR="00E27065" w:rsidRPr="003C23C6">
        <w:t>os</w:t>
      </w:r>
      <w:r w:rsidR="00BB251E" w:rsidRPr="00030FE4">
        <w:t xml:space="preserve"> (be PVM)</w:t>
      </w:r>
      <w:r w:rsidR="000B504F" w:rsidRPr="00030FE4">
        <w:t>.</w:t>
      </w:r>
    </w:p>
    <w:p w14:paraId="01B3C403" w14:textId="6F6B48EA" w:rsidR="0097541D" w:rsidRPr="00030FE4" w:rsidRDefault="00BD25C1" w:rsidP="00C018E2">
      <w:pPr>
        <w:pStyle w:val="ListParagraph"/>
      </w:pPr>
      <w:bookmarkStart w:id="379" w:name="_Toc339801236"/>
      <w:bookmarkStart w:id="380" w:name="_Toc339801579"/>
      <w:bookmarkStart w:id="381" w:name="_Toc339802141"/>
      <w:bookmarkStart w:id="382" w:name="_Toc339802328"/>
      <w:bookmarkStart w:id="383" w:name="_Toc339802549"/>
      <w:r w:rsidRPr="00030FE4">
        <w:t>Sutartyje nurodytos atsakomybės ribojimo nuostatos negalioja žalai, padarytai tyčia, dėl didelio nerūpestingumo, taip pat žalai padarytai tretiesiems asmenims.</w:t>
      </w:r>
    </w:p>
    <w:p w14:paraId="0D503D5D" w14:textId="77777777" w:rsidR="00826847" w:rsidRPr="00030FE4" w:rsidRDefault="00826847" w:rsidP="004A4055">
      <w:pPr>
        <w:ind w:left="360" w:firstLine="0"/>
        <w:rPr>
          <w:rFonts w:ascii="Arial" w:hAnsi="Arial" w:cs="Arial"/>
          <w:lang w:val="lt-LT"/>
        </w:rPr>
      </w:pPr>
    </w:p>
    <w:p w14:paraId="40AC9B74" w14:textId="099FE89A" w:rsidR="00E97239" w:rsidRPr="00030FE4" w:rsidRDefault="00332C99" w:rsidP="007F51D0">
      <w:pPr>
        <w:pStyle w:val="Heading2"/>
      </w:pPr>
      <w:bookmarkStart w:id="384" w:name="_Toc75873562"/>
      <w:bookmarkStart w:id="385" w:name="_Toc106541745"/>
      <w:r w:rsidRPr="00030FE4">
        <w:t>Atleidimas nuo atsakomybės</w:t>
      </w:r>
      <w:bookmarkEnd w:id="379"/>
      <w:bookmarkEnd w:id="380"/>
      <w:bookmarkEnd w:id="381"/>
      <w:bookmarkEnd w:id="382"/>
      <w:bookmarkEnd w:id="383"/>
      <w:bookmarkEnd w:id="384"/>
      <w:bookmarkEnd w:id="385"/>
    </w:p>
    <w:p w14:paraId="38D47E9E" w14:textId="77777777" w:rsidR="00E203EA" w:rsidRPr="00030FE4" w:rsidRDefault="00E203EA" w:rsidP="00C018E2">
      <w:pPr>
        <w:pStyle w:val="ListParagraph"/>
      </w:pPr>
      <w:r w:rsidRPr="00030FE4">
        <w:t>Šalis nėra laikoma atsakinga už bet kokių įsipareigojimų pagal šią Sutartį neįvykdymą, jeigu įrodo, kad tai įvyko dėl</w:t>
      </w:r>
      <w:r w:rsidR="005F5B82" w:rsidRPr="00030FE4">
        <w:t xml:space="preserve"> Nenugalimos jėgos aplinkybių</w:t>
      </w:r>
      <w:r w:rsidR="00846B96" w:rsidRPr="00030FE4">
        <w:t>. T</w:t>
      </w:r>
      <w:r w:rsidRPr="00030FE4">
        <w:t>okiomis aplinkybėmis gali būti laikoma:</w:t>
      </w:r>
    </w:p>
    <w:p w14:paraId="4B0A4632" w14:textId="6CD87A8F"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203EA" w:rsidRPr="00030FE4">
        <w:rPr>
          <w:rFonts w:ascii="Arial" w:hAnsi="Arial" w:cs="Arial"/>
          <w:sz w:val="18"/>
          <w:szCs w:val="18"/>
          <w:lang w:val="lt-LT"/>
        </w:rPr>
        <w:t>karas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(paskelbtas ar nepaskelbtas), pilietinis karas, maištai, revoliucijos, teroristiniai aktai;</w:t>
      </w:r>
    </w:p>
    <w:p w14:paraId="6433BAFD" w14:textId="2EB13E96"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203EA" w:rsidRPr="00030FE4">
        <w:rPr>
          <w:rFonts w:ascii="Arial" w:hAnsi="Arial" w:cs="Arial"/>
          <w:sz w:val="18"/>
          <w:szCs w:val="18"/>
          <w:lang w:val="lt-LT"/>
        </w:rPr>
        <w:t>stichinės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nelaimės: smarkios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audros, ciklonai, žemės drebėjimai, potvyniai</w:t>
      </w:r>
      <w:r w:rsidR="00E01ECD">
        <w:rPr>
          <w:rFonts w:ascii="Arial" w:hAnsi="Arial" w:cs="Arial"/>
          <w:sz w:val="18"/>
          <w:szCs w:val="18"/>
          <w:lang w:val="lt-LT"/>
        </w:rPr>
        <w:t>, liūtys</w:t>
      </w:r>
      <w:r w:rsidR="00E203EA" w:rsidRPr="00030FE4">
        <w:rPr>
          <w:rFonts w:ascii="Arial" w:hAnsi="Arial" w:cs="Arial"/>
          <w:sz w:val="18"/>
          <w:szCs w:val="18"/>
          <w:lang w:val="lt-LT"/>
        </w:rPr>
        <w:t>;</w:t>
      </w:r>
    </w:p>
    <w:p w14:paraId="2F99590C" w14:textId="66444389"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203EA" w:rsidRPr="00030FE4">
        <w:rPr>
          <w:rFonts w:ascii="Arial" w:hAnsi="Arial" w:cs="Arial"/>
          <w:sz w:val="18"/>
          <w:szCs w:val="18"/>
          <w:lang w:val="lt-LT"/>
        </w:rPr>
        <w:t>boikotai, streikai, lokautai;</w:t>
      </w:r>
    </w:p>
    <w:p w14:paraId="28F9F2BC" w14:textId="5F6833F0"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95860" w:rsidRPr="00030FE4">
        <w:rPr>
          <w:rFonts w:ascii="Arial" w:hAnsi="Arial" w:cs="Arial"/>
          <w:sz w:val="18"/>
          <w:szCs w:val="18"/>
          <w:lang w:val="lt-LT"/>
        </w:rPr>
        <w:t>nepagrįsti valstybės valdymo ir kontrolės institucijų pareigūnų veiksmai</w:t>
      </w:r>
      <w:r w:rsidR="00E203EA" w:rsidRPr="00030FE4">
        <w:rPr>
          <w:rFonts w:ascii="Arial" w:hAnsi="Arial" w:cs="Arial"/>
          <w:sz w:val="18"/>
          <w:szCs w:val="18"/>
          <w:lang w:val="lt-LT"/>
        </w:rPr>
        <w:t>;</w:t>
      </w:r>
    </w:p>
    <w:p w14:paraId="0B28BE5E" w14:textId="77777777" w:rsidR="0072601A" w:rsidRPr="00030FE4" w:rsidRDefault="0072601A" w:rsidP="0072601A">
      <w:pPr>
        <w:ind w:left="567" w:firstLine="0"/>
        <w:jc w:val="both"/>
        <w:rPr>
          <w:rFonts w:ascii="Arial" w:hAnsi="Arial" w:cs="Arial"/>
          <w:sz w:val="18"/>
          <w:szCs w:val="18"/>
          <w:lang w:val="lt-LT"/>
        </w:rPr>
      </w:pPr>
      <w:r w:rsidRPr="6560D1E8">
        <w:rPr>
          <w:rFonts w:ascii="Arial" w:hAnsi="Arial" w:cs="Arial"/>
          <w:sz w:val="18"/>
          <w:szCs w:val="18"/>
          <w:lang w:val="lt-LT"/>
        </w:rPr>
        <w:t>e) laiku nesuteikti elektros įrenginių atjungimai;</w:t>
      </w:r>
    </w:p>
    <w:p w14:paraId="0BF9C063" w14:textId="77777777" w:rsidR="00D01661"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E203EA" w:rsidRPr="00030FE4">
        <w:rPr>
          <w:rFonts w:ascii="Arial" w:hAnsi="Arial" w:cs="Arial"/>
          <w:sz w:val="18"/>
          <w:szCs w:val="18"/>
          <w:lang w:val="lt-LT"/>
        </w:rPr>
        <w:t>kitos Šalies įsipareigojimų nevykdymas ar netinkamas vykdymas</w:t>
      </w:r>
      <w:r w:rsidR="00D01661">
        <w:rPr>
          <w:rFonts w:ascii="Arial" w:hAnsi="Arial" w:cs="Arial"/>
          <w:sz w:val="18"/>
          <w:szCs w:val="18"/>
          <w:lang w:val="lt-LT"/>
        </w:rPr>
        <w:t>;</w:t>
      </w:r>
    </w:p>
    <w:p w14:paraId="4D87B145" w14:textId="3331DF63" w:rsidR="00E203EA" w:rsidRPr="00030FE4" w:rsidRDefault="00D01661" w:rsidP="002B4BD0">
      <w:pPr>
        <w:ind w:left="567" w:firstLine="0"/>
        <w:jc w:val="both"/>
        <w:rPr>
          <w:rFonts w:ascii="Arial" w:hAnsi="Arial" w:cs="Arial"/>
          <w:sz w:val="18"/>
          <w:szCs w:val="18"/>
          <w:lang w:val="lt-LT"/>
        </w:rPr>
      </w:pPr>
      <w:r>
        <w:rPr>
          <w:rFonts w:ascii="Arial" w:hAnsi="Arial" w:cs="Arial"/>
          <w:sz w:val="18"/>
          <w:szCs w:val="18"/>
          <w:lang w:val="lt-LT"/>
        </w:rPr>
        <w:t xml:space="preserve">g) </w:t>
      </w:r>
      <w:r w:rsidR="00E01ECD" w:rsidRPr="00E01ECD">
        <w:rPr>
          <w:rFonts w:ascii="Arial" w:hAnsi="Arial" w:cs="Arial"/>
          <w:sz w:val="18"/>
          <w:szCs w:val="18"/>
          <w:lang w:val="lt-LT"/>
        </w:rPr>
        <w:t>trečiųjų asmenų veiksm</w:t>
      </w:r>
      <w:r w:rsidR="00E01ECD">
        <w:rPr>
          <w:rFonts w:ascii="Arial" w:hAnsi="Arial" w:cs="Arial"/>
          <w:sz w:val="18"/>
          <w:szCs w:val="18"/>
          <w:lang w:val="lt-LT"/>
        </w:rPr>
        <w:t>ai</w:t>
      </w:r>
      <w:r w:rsidR="00E01ECD" w:rsidRPr="00E01ECD">
        <w:rPr>
          <w:rFonts w:ascii="Arial" w:hAnsi="Arial" w:cs="Arial"/>
          <w:sz w:val="18"/>
          <w:szCs w:val="18"/>
          <w:lang w:val="lt-LT"/>
        </w:rPr>
        <w:t>,</w:t>
      </w:r>
      <w:r w:rsidR="00874C9C">
        <w:rPr>
          <w:rFonts w:ascii="Arial" w:hAnsi="Arial" w:cs="Arial"/>
          <w:sz w:val="18"/>
          <w:szCs w:val="18"/>
          <w:lang w:val="lt-LT"/>
        </w:rPr>
        <w:t xml:space="preserve"> </w:t>
      </w:r>
      <w:r w:rsidR="00E01ECD" w:rsidRPr="00E01ECD">
        <w:rPr>
          <w:rFonts w:ascii="Arial" w:hAnsi="Arial" w:cs="Arial"/>
          <w:sz w:val="18"/>
          <w:szCs w:val="18"/>
          <w:lang w:val="lt-LT"/>
        </w:rPr>
        <w:t>už kuriuos kita šalis neatsako, išskyrus tuos atvejus, kai trečiųjų asmenų veiksmų riziką kita šalis galėjo suvaldyti arba jam atitenka rizika už trečiųjų šalių veiksmus</w:t>
      </w:r>
      <w:r w:rsidR="00EF4092" w:rsidRPr="00030FE4">
        <w:rPr>
          <w:rFonts w:ascii="Arial" w:hAnsi="Arial" w:cs="Arial"/>
          <w:sz w:val="18"/>
          <w:szCs w:val="18"/>
          <w:lang w:val="lt-LT"/>
        </w:rPr>
        <w:t>.</w:t>
      </w:r>
    </w:p>
    <w:p w14:paraId="69A894AE" w14:textId="10E60C5A" w:rsidR="0062075E" w:rsidRPr="00030FE4" w:rsidRDefault="0062075E" w:rsidP="00C018E2">
      <w:pPr>
        <w:pStyle w:val="ListParagraph"/>
      </w:pPr>
      <w:r w:rsidRPr="00030FE4">
        <w:t>Pagal šią Sutartį Nenugalimos jėgos aplinkybėmis nelaikoma tai, kad rinkoje nėra reikalingų prievolei vykdyti prekių ir paslaugų, Šalis neturi reikiamų finansinių išteklių arba jos kontrahentai pažeidžia savo prievoles, taip pat Šalies ir su ja susijusių asmenų (t.</w:t>
      </w:r>
      <w:r w:rsidR="003654E7" w:rsidRPr="00030FE4">
        <w:t> </w:t>
      </w:r>
      <w:r w:rsidRPr="00030FE4">
        <w:t>y. Šalies tiesiogiai ar netiesiogiai valdomų, bei ją valdančių subjektų, išskyrus Lietuvos Respubliką) valdymo organų bei darbuotojų</w:t>
      </w:r>
      <w:r w:rsidR="00EB10FE" w:rsidRPr="00030FE4">
        <w:t xml:space="preserve"> </w:t>
      </w:r>
      <w:r w:rsidRPr="00030FE4">
        <w:t>veikimas ar neveikimas (įskaitant streikus)</w:t>
      </w:r>
      <w:r w:rsidR="00A525B3" w:rsidRPr="00030FE4">
        <w:t>.</w:t>
      </w:r>
    </w:p>
    <w:p w14:paraId="035CD7A4" w14:textId="77777777" w:rsidR="00E97239" w:rsidRPr="00030FE4" w:rsidRDefault="00FC476E" w:rsidP="00C018E2">
      <w:pPr>
        <w:pStyle w:val="ListParagraph"/>
      </w:pPr>
      <w:r w:rsidRPr="00030FE4">
        <w:t>Apie Nenugalimos jėgos aplinkybes ir jų įtaką Sutarties vykdymui bei terminams Šalis privalo nedelsiant, bet ne vėliau kaip per 5 darbo dienas nuo jų atsiradimo ar paaiškėjimo,</w:t>
      </w:r>
      <w:r w:rsidR="00EC25F0" w:rsidRPr="00030FE4">
        <w:t xml:space="preserve"> raštu</w:t>
      </w:r>
      <w:r w:rsidRPr="00030FE4">
        <w:t xml:space="preserve"> pranešti kitai Šaliai, pateikdama minėtų aplinkybių </w:t>
      </w:r>
      <w:r w:rsidRPr="00030FE4">
        <w:lastRenderedPageBreak/>
        <w:t>egzistavimo įrodymus. Laiku neinformavus,</w:t>
      </w:r>
      <w:r w:rsidR="00557846" w:rsidRPr="00030FE4">
        <w:t xml:space="preserve"> pranešimo negavusi Šalis turi teisę</w:t>
      </w:r>
      <w:r w:rsidRPr="00030FE4">
        <w:t xml:space="preserve"> laik</w:t>
      </w:r>
      <w:r w:rsidR="00557846" w:rsidRPr="00030FE4">
        <w:t>yti</w:t>
      </w:r>
      <w:r w:rsidRPr="00030FE4">
        <w:t>, kad šios aplinkybės Sutarties vykdymo neįtakojo iki kol nebuvo išsiųstas pranešimas.</w:t>
      </w:r>
    </w:p>
    <w:p w14:paraId="1BC96ECB" w14:textId="77777777" w:rsidR="00E97239" w:rsidRPr="00030FE4" w:rsidRDefault="00E97239" w:rsidP="00C018E2">
      <w:pPr>
        <w:pStyle w:val="ListParagraph"/>
      </w:pPr>
      <w:r w:rsidRPr="00030FE4">
        <w:t>Atsiradus Nenugalimos jėgos aplinkybėms Šalis privalo imtis visų pagrįstų priemonių galimai žalai sumažinti ir, kad jos turėtų kuo mažesnę įtaką Sutarties vykdymo terminams.</w:t>
      </w:r>
    </w:p>
    <w:p w14:paraId="19AC2EC6" w14:textId="46433AA2" w:rsidR="00E97239" w:rsidRPr="003C23C6" w:rsidRDefault="00E97239" w:rsidP="00C018E2">
      <w:pPr>
        <w:pStyle w:val="ListParagraph"/>
      </w:pPr>
      <w:r w:rsidRPr="00030FE4">
        <w:t xml:space="preserve">Pagrindas atleisti Šalį nuo atsakomybės atsiranda tik minėtų aplinkybių egzistavimo laikotarpiui, o jas pašalinus Šalis </w:t>
      </w:r>
      <w:r w:rsidRPr="003C23C6">
        <w:t>privalo nedelsiant atnaujinti įsipareigojimų vykdymą.</w:t>
      </w:r>
    </w:p>
    <w:p w14:paraId="7335A032" w14:textId="7354F7A6" w:rsidR="00D2247A" w:rsidRPr="003C23C6" w:rsidRDefault="00D2247A" w:rsidP="00C018E2">
      <w:pPr>
        <w:pStyle w:val="ListParagraph"/>
      </w:pPr>
      <w:r w:rsidRPr="003C23C6">
        <w:t xml:space="preserve">Užsakovas gali taikyti šiuos netesybų išreikalavimo būdus: </w:t>
      </w:r>
    </w:p>
    <w:p w14:paraId="277314CE" w14:textId="685EB0A5" w:rsidR="00D2247A" w:rsidRPr="003C23C6" w:rsidRDefault="00D2247A" w:rsidP="003C23C6">
      <w:pPr>
        <w:ind w:left="862" w:firstLine="0"/>
        <w:rPr>
          <w:rFonts w:ascii="Arial" w:hAnsi="Arial" w:cs="Arial"/>
          <w:bCs/>
          <w:sz w:val="18"/>
          <w:szCs w:val="18"/>
          <w:lang w:val="lt-LT"/>
        </w:rPr>
      </w:pPr>
      <w:r w:rsidRPr="003C23C6">
        <w:rPr>
          <w:rFonts w:ascii="Arial" w:hAnsi="Arial" w:cs="Arial"/>
          <w:sz w:val="18"/>
          <w:szCs w:val="18"/>
          <w:lang w:val="lt-LT"/>
        </w:rPr>
        <w:t xml:space="preserve">a) pranešimas Rangovui, reikalaujant apmokėjimo; </w:t>
      </w:r>
    </w:p>
    <w:p w14:paraId="532FE15F" w14:textId="47CE160A" w:rsidR="00D2247A" w:rsidRPr="003C23C6" w:rsidRDefault="00D2247A" w:rsidP="003C23C6">
      <w:pPr>
        <w:ind w:left="862" w:firstLine="0"/>
        <w:rPr>
          <w:rFonts w:ascii="Arial" w:hAnsi="Arial" w:cs="Arial"/>
          <w:bCs/>
          <w:sz w:val="18"/>
          <w:szCs w:val="18"/>
          <w:lang w:val="lt-LT"/>
        </w:rPr>
      </w:pPr>
      <w:r w:rsidRPr="003C23C6">
        <w:rPr>
          <w:rFonts w:ascii="Arial" w:hAnsi="Arial" w:cs="Arial"/>
          <w:sz w:val="18"/>
          <w:szCs w:val="18"/>
          <w:lang w:val="lt-LT"/>
        </w:rPr>
        <w:t>b) įskaitymas iš</w:t>
      </w:r>
      <w:r w:rsidR="003C23C6">
        <w:rPr>
          <w:rFonts w:ascii="Arial" w:hAnsi="Arial" w:cs="Arial"/>
          <w:sz w:val="18"/>
          <w:szCs w:val="18"/>
          <w:lang w:val="lt-LT"/>
        </w:rPr>
        <w:t xml:space="preserve"> bet kokių</w:t>
      </w:r>
      <w:r w:rsidRPr="003C23C6">
        <w:rPr>
          <w:rFonts w:ascii="Arial" w:hAnsi="Arial" w:cs="Arial"/>
          <w:sz w:val="18"/>
          <w:szCs w:val="18"/>
          <w:lang w:val="lt-LT"/>
        </w:rPr>
        <w:t xml:space="preserve"> Rangovui mokėtinų sumų</w:t>
      </w:r>
      <w:r w:rsidR="003C23C6">
        <w:rPr>
          <w:rFonts w:ascii="Arial" w:hAnsi="Arial" w:cs="Arial"/>
          <w:sz w:val="18"/>
          <w:szCs w:val="18"/>
          <w:lang w:val="lt-LT"/>
        </w:rPr>
        <w:t xml:space="preserve"> pagal šią ar kitas sutartis sudarytas su Rangovu</w:t>
      </w:r>
      <w:r w:rsidRPr="003C23C6">
        <w:rPr>
          <w:rFonts w:ascii="Arial" w:hAnsi="Arial" w:cs="Arial"/>
          <w:sz w:val="18"/>
          <w:szCs w:val="18"/>
          <w:lang w:val="lt-LT"/>
        </w:rPr>
        <w:t xml:space="preserve">; </w:t>
      </w:r>
    </w:p>
    <w:p w14:paraId="0F7918B6" w14:textId="77777777" w:rsidR="00D2247A" w:rsidRPr="003C23C6" w:rsidRDefault="00D2247A" w:rsidP="003C23C6">
      <w:pPr>
        <w:ind w:left="862" w:firstLine="0"/>
        <w:rPr>
          <w:rFonts w:ascii="Arial" w:hAnsi="Arial" w:cs="Arial"/>
          <w:sz w:val="18"/>
          <w:szCs w:val="18"/>
          <w:lang w:val="pt-PT"/>
        </w:rPr>
      </w:pPr>
      <w:r w:rsidRPr="003C23C6">
        <w:rPr>
          <w:rFonts w:ascii="Arial" w:hAnsi="Arial" w:cs="Arial"/>
          <w:sz w:val="18"/>
          <w:szCs w:val="18"/>
          <w:lang w:val="pt-PT"/>
        </w:rPr>
        <w:t>c) Rangovo pateikto draudimo laidavimo arba Banko garantijos panaudojimas;</w:t>
      </w:r>
    </w:p>
    <w:p w14:paraId="78C27BB7" w14:textId="77777777" w:rsidR="003C23C6" w:rsidRDefault="00D2247A" w:rsidP="003C23C6">
      <w:pPr>
        <w:ind w:left="862" w:firstLine="0"/>
        <w:rPr>
          <w:rFonts w:ascii="Arial" w:hAnsi="Arial" w:cs="Arial"/>
          <w:sz w:val="18"/>
          <w:szCs w:val="18"/>
          <w:lang w:val="pt-PT"/>
        </w:rPr>
      </w:pPr>
      <w:r w:rsidRPr="003C23C6">
        <w:rPr>
          <w:rFonts w:ascii="Arial" w:hAnsi="Arial" w:cs="Arial"/>
          <w:sz w:val="18"/>
          <w:szCs w:val="18"/>
          <w:lang w:val="pt-PT"/>
        </w:rPr>
        <w:t xml:space="preserve">d) kreipimasis į teismą ar arbitražo teismą dėl netesybų priteisimo; </w:t>
      </w:r>
    </w:p>
    <w:p w14:paraId="788E5390" w14:textId="1DAD8E19" w:rsidR="00514201" w:rsidRPr="003C23C6" w:rsidRDefault="003C23C6" w:rsidP="003C23C6">
      <w:pPr>
        <w:ind w:left="862" w:firstLine="0"/>
        <w:rPr>
          <w:rFonts w:ascii="Arial" w:hAnsi="Arial" w:cs="Arial"/>
          <w:sz w:val="18"/>
          <w:szCs w:val="18"/>
          <w:lang w:val="pt-PT"/>
        </w:rPr>
      </w:pPr>
      <w:r>
        <w:rPr>
          <w:rFonts w:ascii="Arial" w:hAnsi="Arial" w:cs="Arial"/>
          <w:sz w:val="18"/>
          <w:szCs w:val="18"/>
          <w:lang w:val="pt-PT"/>
        </w:rPr>
        <w:t>e) k</w:t>
      </w:r>
      <w:r w:rsidR="00D2247A" w:rsidRPr="003C23C6">
        <w:rPr>
          <w:rFonts w:ascii="Arial" w:hAnsi="Arial" w:cs="Arial"/>
          <w:sz w:val="18"/>
          <w:szCs w:val="18"/>
          <w:lang w:val="pt-PT"/>
        </w:rPr>
        <w:t xml:space="preserve">iti išreikalavimo būdai.   </w:t>
      </w:r>
    </w:p>
    <w:p w14:paraId="1C2D3FBB" w14:textId="77777777" w:rsidR="003F42DA" w:rsidRPr="00030FE4" w:rsidRDefault="003F42DA" w:rsidP="002E078D">
      <w:pPr>
        <w:ind w:left="360" w:firstLine="0"/>
        <w:rPr>
          <w:rFonts w:ascii="Arial" w:hAnsi="Arial" w:cs="Arial"/>
          <w:lang w:val="lt-LT"/>
        </w:rPr>
      </w:pPr>
    </w:p>
    <w:p w14:paraId="7D8B3146" w14:textId="35C7AD98" w:rsidR="007446EC" w:rsidRPr="00030FE4" w:rsidRDefault="00332C99" w:rsidP="007F51D0">
      <w:pPr>
        <w:pStyle w:val="Heading2"/>
      </w:pPr>
      <w:bookmarkStart w:id="386" w:name="_Toc339659575"/>
      <w:bookmarkStart w:id="387" w:name="_Toc339659633"/>
      <w:bookmarkStart w:id="388" w:name="_Ref326590311"/>
      <w:bookmarkStart w:id="389" w:name="_Toc339801238"/>
      <w:bookmarkStart w:id="390" w:name="_Toc339801581"/>
      <w:bookmarkStart w:id="391" w:name="_Toc339802143"/>
      <w:bookmarkStart w:id="392" w:name="_Toc339802330"/>
      <w:bookmarkStart w:id="393" w:name="_Toc339802551"/>
      <w:bookmarkStart w:id="394" w:name="_Toc75873563"/>
      <w:bookmarkStart w:id="395" w:name="_Toc106541746"/>
      <w:bookmarkStart w:id="396" w:name="_Toc339801237"/>
      <w:bookmarkStart w:id="397" w:name="_Toc339801580"/>
      <w:bookmarkStart w:id="398" w:name="_Toc339802142"/>
      <w:bookmarkStart w:id="399" w:name="_Toc339802329"/>
      <w:bookmarkStart w:id="400" w:name="_Toc339802550"/>
      <w:bookmarkEnd w:id="386"/>
      <w:bookmarkEnd w:id="387"/>
      <w:r w:rsidRPr="00030FE4">
        <w:t>Sutarties</w:t>
      </w:r>
      <w:r w:rsidR="009B20BA" w:rsidRPr="00030FE4">
        <w:t xml:space="preserve"> įvykdymo</w:t>
      </w:r>
      <w:r w:rsidRPr="00030FE4">
        <w:t xml:space="preserve"> užtikrinimas</w:t>
      </w:r>
      <w:bookmarkEnd w:id="388"/>
      <w:bookmarkEnd w:id="389"/>
      <w:bookmarkEnd w:id="390"/>
      <w:bookmarkEnd w:id="391"/>
      <w:bookmarkEnd w:id="392"/>
      <w:bookmarkEnd w:id="393"/>
      <w:bookmarkEnd w:id="394"/>
      <w:bookmarkEnd w:id="395"/>
    </w:p>
    <w:p w14:paraId="5FEE5858" w14:textId="07F51845" w:rsidR="007446EC" w:rsidRPr="00030FE4" w:rsidRDefault="000132C1" w:rsidP="00C018E2">
      <w:pPr>
        <w:pStyle w:val="ListParagraph"/>
      </w:pPr>
      <w:r w:rsidRPr="00030FE4">
        <w:t>S</w:t>
      </w:r>
      <w:r w:rsidR="007446EC" w:rsidRPr="00030FE4">
        <w:t xml:space="preserve">utartiniams įsipareigojimams užtikrinti Rangovas </w:t>
      </w:r>
      <w:r w:rsidR="0086008A" w:rsidRPr="00030FE4">
        <w:t xml:space="preserve">iki Sutarties pasirašymo </w:t>
      </w:r>
      <w:r w:rsidR="007446EC" w:rsidRPr="00030FE4">
        <w:t xml:space="preserve">Užsakovui turi pateikti Sutarties įvykdymo užtikrinimą – </w:t>
      </w:r>
      <w:r w:rsidR="003C23C6" w:rsidRPr="003C23C6">
        <w:t>Užsakovui priimtino banko garantiją ar draudimo bendrovės laidavimo raštą.</w:t>
      </w:r>
      <w:r w:rsidR="007446EC" w:rsidRPr="00030FE4">
        <w:t xml:space="preserve"> Sutarties įvykdymo užtikrinimo dydis turi būti ne mažesnis kaip 10% nuo Sutarties kainos (be PVM). </w:t>
      </w:r>
    </w:p>
    <w:p w14:paraId="55C00301" w14:textId="6A07CACE" w:rsidR="007446EC" w:rsidRPr="00030FE4" w:rsidRDefault="007446EC" w:rsidP="00C018E2">
      <w:pPr>
        <w:pStyle w:val="ListParagraph"/>
      </w:pPr>
      <w:r w:rsidRPr="00030FE4">
        <w:t xml:space="preserve">Rangovas turi užtikrinti, kad Sutarties įvykdymo užtikrinimas galiotų iki </w:t>
      </w:r>
      <w:r w:rsidR="00526A52" w:rsidRPr="00030FE4">
        <w:t xml:space="preserve">numatomo </w:t>
      </w:r>
      <w:r w:rsidR="00C15B33" w:rsidRPr="00030FE4">
        <w:t xml:space="preserve">Rangovo sutartinių įsipareigojimų </w:t>
      </w:r>
      <w:r w:rsidR="00526A52" w:rsidRPr="00030FE4">
        <w:t>įvykdymo dienos</w:t>
      </w:r>
      <w:r w:rsidRPr="00030FE4">
        <w:t xml:space="preserve"> ir </w:t>
      </w:r>
      <w:r w:rsidR="00F44712" w:rsidRPr="00030FE4">
        <w:t>30</w:t>
      </w:r>
      <w:r w:rsidRPr="00030FE4">
        <w:t xml:space="preserve"> dienų po jo</w:t>
      </w:r>
      <w:r w:rsidR="00B9744D" w:rsidRPr="00030FE4">
        <w:t>s</w:t>
      </w:r>
      <w:r w:rsidRPr="00030FE4">
        <w:t xml:space="preserve">. Jeigu Rangovas </w:t>
      </w:r>
      <w:r w:rsidR="00526A52" w:rsidRPr="00030FE4">
        <w:t xml:space="preserve">neįvykdo </w:t>
      </w:r>
      <w:r w:rsidR="00C15B33" w:rsidRPr="00030FE4">
        <w:t xml:space="preserve">sutartinių įsipareigojimų </w:t>
      </w:r>
      <w:r w:rsidRPr="00030FE4">
        <w:t xml:space="preserve">likus 60 dienų iki pateikto Sutarties įvykdymo užtikrinimo galiojimo pabaigos, Rangovas turi per 20 dienų pateikti </w:t>
      </w:r>
      <w:r w:rsidR="004F0878" w:rsidRPr="00030FE4">
        <w:t>atnaujintą (pratęstą)</w:t>
      </w:r>
      <w:r w:rsidRPr="00030FE4">
        <w:t xml:space="preserve"> Sutarties įvykdymo užtikrinimą ne trumpesniam laikotarpiui kaip iki numatomos </w:t>
      </w:r>
      <w:r w:rsidR="00C15B33" w:rsidRPr="00030FE4">
        <w:t xml:space="preserve">jo sutartinių įsipareigojimų </w:t>
      </w:r>
      <w:r w:rsidR="00526A52" w:rsidRPr="00030FE4">
        <w:t>įvykdymo dienos</w:t>
      </w:r>
      <w:r w:rsidRPr="00030FE4">
        <w:t xml:space="preserve"> ir </w:t>
      </w:r>
      <w:r w:rsidR="000F3DB5" w:rsidRPr="00030FE4">
        <w:t xml:space="preserve">30 </w:t>
      </w:r>
      <w:r w:rsidRPr="00030FE4">
        <w:t>dienų po jos.</w:t>
      </w:r>
      <w:bookmarkStart w:id="401" w:name="_Toc339801157"/>
      <w:bookmarkStart w:id="402" w:name="_Toc339801239"/>
      <w:bookmarkStart w:id="403" w:name="_Toc339801322"/>
      <w:bookmarkStart w:id="404" w:name="_Toc339801384"/>
      <w:bookmarkStart w:id="405" w:name="_Toc339801582"/>
      <w:bookmarkStart w:id="406" w:name="_Toc339801674"/>
      <w:bookmarkStart w:id="407" w:name="_Toc339801814"/>
      <w:bookmarkStart w:id="408" w:name="_Toc339801886"/>
      <w:bookmarkStart w:id="409" w:name="_Toc339802082"/>
      <w:bookmarkStart w:id="410" w:name="_Toc339802144"/>
      <w:bookmarkStart w:id="411" w:name="_Toc339802269"/>
      <w:bookmarkStart w:id="412" w:name="_Toc339802331"/>
      <w:bookmarkStart w:id="413" w:name="_Toc339802552"/>
      <w:bookmarkStart w:id="414" w:name="_Toc339825970"/>
      <w:bookmarkStart w:id="415" w:name="_Toc339659576"/>
      <w:bookmarkStart w:id="416" w:name="_Toc339659634"/>
      <w:bookmarkStart w:id="417" w:name="_Toc339801158"/>
      <w:bookmarkStart w:id="418" w:name="_Toc339801240"/>
      <w:bookmarkStart w:id="419" w:name="_Toc339801323"/>
      <w:bookmarkStart w:id="420" w:name="_Toc339801385"/>
      <w:bookmarkStart w:id="421" w:name="_Toc339801583"/>
      <w:bookmarkStart w:id="422" w:name="_Toc339801675"/>
      <w:bookmarkStart w:id="423" w:name="_Toc339801815"/>
      <w:bookmarkStart w:id="424" w:name="_Toc339801887"/>
      <w:bookmarkStart w:id="425" w:name="_Toc339802083"/>
      <w:bookmarkStart w:id="426" w:name="_Toc339802145"/>
      <w:bookmarkStart w:id="427" w:name="_Toc339802270"/>
      <w:bookmarkStart w:id="428" w:name="_Toc339802332"/>
      <w:bookmarkStart w:id="429" w:name="_Toc339802553"/>
      <w:bookmarkStart w:id="430" w:name="_Toc339825971"/>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14:paraId="424031CD" w14:textId="094F5C18" w:rsidR="007446EC" w:rsidRPr="00030FE4" w:rsidRDefault="007446EC" w:rsidP="00C018E2">
      <w:pPr>
        <w:pStyle w:val="ListParagraph"/>
      </w:pPr>
      <w:r w:rsidRPr="00030FE4">
        <w:t>Užbaigus visus Darbus ir pateikus garantinių įsipareigojimų užtikrinimą, Rangovo prašymu, Užsakovas Rangovui grąžina pateiktą Sutarties įvykdymo užtikrinimą.</w:t>
      </w:r>
    </w:p>
    <w:p w14:paraId="41CEE7F7" w14:textId="3CAF1D30" w:rsidR="00CB0D05" w:rsidRPr="00030FE4" w:rsidRDefault="00CB0D05" w:rsidP="00C018E2">
      <w:pPr>
        <w:pStyle w:val="ListParagraph"/>
      </w:pPr>
      <w:r w:rsidRPr="00030FE4">
        <w:t>Pasikeitus Sutarties kainai (esant Papildomiems darbams, taikant Sutarties kainos peržiūrą ir kt.), Rangovas turi pateikti Užsakovui atnaujintą Sutarties įvykdymo užtikrinimą.</w:t>
      </w:r>
    </w:p>
    <w:p w14:paraId="448CAF94" w14:textId="77777777" w:rsidR="006D573A" w:rsidRPr="00030FE4" w:rsidRDefault="006D573A" w:rsidP="00CB5BE3">
      <w:pPr>
        <w:ind w:left="360" w:firstLine="0"/>
        <w:rPr>
          <w:rFonts w:ascii="Arial" w:hAnsi="Arial" w:cs="Arial"/>
          <w:lang w:val="lt-LT"/>
        </w:rPr>
      </w:pPr>
    </w:p>
    <w:p w14:paraId="33C369A7" w14:textId="77777777" w:rsidR="007446EC" w:rsidRPr="00030FE4" w:rsidRDefault="00332C99" w:rsidP="007F51D0">
      <w:pPr>
        <w:pStyle w:val="Heading2"/>
      </w:pPr>
      <w:bookmarkStart w:id="431" w:name="_Toc339801245"/>
      <w:bookmarkStart w:id="432" w:name="_Toc339801588"/>
      <w:bookmarkStart w:id="433" w:name="_Toc339802150"/>
      <w:bookmarkStart w:id="434" w:name="_Toc339802337"/>
      <w:bookmarkStart w:id="435" w:name="_Toc339802558"/>
      <w:bookmarkStart w:id="436" w:name="_Toc75873564"/>
      <w:bookmarkStart w:id="437" w:name="_Toc106541747"/>
      <w:r w:rsidRPr="00030FE4">
        <w:t>Draudimas</w:t>
      </w:r>
      <w:bookmarkEnd w:id="431"/>
      <w:bookmarkEnd w:id="432"/>
      <w:bookmarkEnd w:id="433"/>
      <w:bookmarkEnd w:id="434"/>
      <w:bookmarkEnd w:id="435"/>
      <w:bookmarkEnd w:id="436"/>
      <w:bookmarkEnd w:id="437"/>
    </w:p>
    <w:p w14:paraId="6AB8FFE3" w14:textId="5FDD853C" w:rsidR="007446EC" w:rsidRPr="00030FE4" w:rsidRDefault="007446EC" w:rsidP="00C018E2">
      <w:pPr>
        <w:pStyle w:val="ListParagraph"/>
      </w:pPr>
      <w:r w:rsidRPr="2293654B">
        <w:rPr>
          <w:b/>
        </w:rPr>
        <w:t>Projektuotojo civilinės atsakomybės draudimas.</w:t>
      </w:r>
      <w:r>
        <w:t xml:space="preserve"> Rangovas iki </w:t>
      </w:r>
      <w:r w:rsidR="00433819">
        <w:t>Sutarties pasirašymo dienos</w:t>
      </w:r>
      <w:r>
        <w:t xml:space="preserve"> privalo apdrausti arba būti apdraudęs savo atsakomybę projektuotojo atsakomybės privalomuoju draudimu ne mažesne nei 5% Sutarties kainos suma (be PVM), ne mažiau nei </w:t>
      </w:r>
      <w:r w:rsidR="00C84881">
        <w:t>43 400</w:t>
      </w:r>
      <w:r>
        <w:t xml:space="preserve"> eurų vienam drau</w:t>
      </w:r>
      <w:r w:rsidR="00C84881">
        <w:t>džiamajam</w:t>
      </w:r>
      <w:r w:rsidR="00275CB6">
        <w:t xml:space="preserve"> </w:t>
      </w:r>
      <w:r>
        <w:t>įvykiui</w:t>
      </w:r>
      <w:r w:rsidR="00275CB6">
        <w:t xml:space="preserve"> bei pateikti Užsakovui tai patvirtinančią draudimo liudijimo (poliso) patvirtintą kopiją</w:t>
      </w:r>
      <w:r w:rsidR="00C84881">
        <w:t>. Šis draudimas turi būti užtikrintas</w:t>
      </w:r>
      <w:r>
        <w:t xml:space="preserve"> vis</w:t>
      </w:r>
      <w:r w:rsidR="00C84881">
        <w:t>ą</w:t>
      </w:r>
      <w:r>
        <w:t xml:space="preserve"> Sutartyje nurodytų Darbų vykdymo laikotarp</w:t>
      </w:r>
      <w:r w:rsidR="004C7C0D">
        <w:t>į</w:t>
      </w:r>
      <w:r w:rsidR="00E8277B">
        <w:t xml:space="preserve"> (tuo atveju, jei draudimo liudijimas (polisas) galioja trumpiau, Rangovas privalo jį pratęsti </w:t>
      </w:r>
      <w:r w:rsidR="00C77012">
        <w:t xml:space="preserve">(atnaujinti) </w:t>
      </w:r>
      <w:r w:rsidR="00E8277B">
        <w:t>visam Sutartyje nurodytam Darbų laikotarpiui</w:t>
      </w:r>
      <w:r w:rsidR="00661C90">
        <w:t xml:space="preserve">, vadovaudamasis </w:t>
      </w:r>
      <w:r w:rsidR="00865CEA">
        <w:t>Sutarties bendrųjų s</w:t>
      </w:r>
      <w:r w:rsidR="00661C90">
        <w:t xml:space="preserve">ąlygų </w:t>
      </w:r>
      <w:r w:rsidR="0046552F">
        <w:t>9</w:t>
      </w:r>
      <w:r w:rsidR="00661C90">
        <w:t>.8.</w:t>
      </w:r>
      <w:r w:rsidR="04F9C44E">
        <w:t>8</w:t>
      </w:r>
      <w:r w:rsidR="00661C90">
        <w:t xml:space="preserve"> punkto nuostatomis</w:t>
      </w:r>
      <w:r w:rsidR="00E8277B">
        <w:t>)</w:t>
      </w:r>
      <w:r>
        <w:t xml:space="preserve">. Jei projektavimo </w:t>
      </w:r>
      <w:r w:rsidR="007331AF">
        <w:t>D</w:t>
      </w:r>
      <w:r>
        <w:t xml:space="preserve">arbus atlieka ne pats Rangovas, o jo pasamdytas </w:t>
      </w:r>
      <w:r w:rsidR="001F27F8">
        <w:t>Subrangovas</w:t>
      </w:r>
      <w:r>
        <w:t xml:space="preserve">, Rangovas gali pateikti </w:t>
      </w:r>
      <w:r w:rsidR="001F27F8">
        <w:t xml:space="preserve">Subrangovo </w:t>
      </w:r>
      <w:r>
        <w:t>draudimo liudijimo (poliso) patvirtintą kopiją.</w:t>
      </w:r>
      <w:r w:rsidR="00C45F3E">
        <w:t xml:space="preserve"> Pasikeitus Sutarties kainai (esant Papildomiems darbams, taikant Sutarties kainos peržiūrą ir kt.), Rangovas turi pateikti Užsakovui atnaujint</w:t>
      </w:r>
      <w:r w:rsidR="003A5D4F">
        <w:t>o</w:t>
      </w:r>
      <w:r w:rsidR="00C45F3E">
        <w:t xml:space="preserve"> projektuotojo civilinės atsakomybės draudim</w:t>
      </w:r>
      <w:r w:rsidR="003A5D4F">
        <w:t>o liudijimo (poliso) kopiją.</w:t>
      </w:r>
    </w:p>
    <w:p w14:paraId="563D8799" w14:textId="6A4197C0" w:rsidR="00243616" w:rsidRPr="00030FE4" w:rsidRDefault="00DC5A58" w:rsidP="00C018E2">
      <w:pPr>
        <w:pStyle w:val="ListParagraph"/>
      </w:pPr>
      <w:r w:rsidRPr="00030FE4">
        <w:rPr>
          <w:b/>
        </w:rPr>
        <w:t xml:space="preserve">Statybos Darbų ir </w:t>
      </w:r>
      <w:r w:rsidR="007446EC" w:rsidRPr="00030FE4">
        <w:rPr>
          <w:b/>
        </w:rPr>
        <w:t>Rangovo civilinės atsakomybės draudimas.</w:t>
      </w:r>
      <w:r w:rsidR="007446EC" w:rsidRPr="00030FE4">
        <w:t xml:space="preserve"> Rangovas iki </w:t>
      </w:r>
      <w:r w:rsidR="003E56EB" w:rsidRPr="00030FE4">
        <w:t>Statybvietės perdavimo</w:t>
      </w:r>
      <w:r w:rsidR="007446EC" w:rsidRPr="00030FE4">
        <w:t xml:space="preserve"> privalo apdrausti arba būti apdraudęs </w:t>
      </w:r>
      <w:r w:rsidR="00243616" w:rsidRPr="00030FE4">
        <w:t>visam statybos Darbų vykdymo laikotarpiui visus Sutartyje numatytus statybos Darbus</w:t>
      </w:r>
      <w:r w:rsidR="00EB10FE" w:rsidRPr="00030FE4">
        <w:t xml:space="preserve"> </w:t>
      </w:r>
      <w:r w:rsidR="00243616" w:rsidRPr="00030FE4">
        <w:t xml:space="preserve">bei Rangovo civilinę atsakomybę privalomuoju draudimu, pagal Statinio statybos, rekonstravimo, remonto, atnaujinimo (modernizavimo), griovimo ar kultūros paveldo statinio tvarkomųjų statybos darbų ir civilinės atsakomybės privalomojo draudimo taisykles. </w:t>
      </w:r>
      <w:r w:rsidR="00DC0781" w:rsidRPr="00030FE4">
        <w:t>Rangovas turi pateikti Užsakovui tai patvirtinančią draudimo liudijimo (poliso) patvirtintą kopiją.</w:t>
      </w:r>
    </w:p>
    <w:p w14:paraId="1187D426" w14:textId="77777777" w:rsidR="00243616" w:rsidRPr="00030FE4" w:rsidRDefault="00243616" w:rsidP="00C018E2">
      <w:pPr>
        <w:pStyle w:val="ListParagraph"/>
      </w:pPr>
      <w:r w:rsidRPr="00030FE4">
        <w:t>Darbų draudimas taip pat turi apimti:</w:t>
      </w:r>
    </w:p>
    <w:p w14:paraId="22E267EF" w14:textId="25F2A5AB"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243616" w:rsidRPr="00030FE4">
        <w:rPr>
          <w:rFonts w:ascii="Arial" w:hAnsi="Arial" w:cs="Arial"/>
          <w:sz w:val="18"/>
          <w:szCs w:val="18"/>
          <w:lang w:val="lt-LT"/>
        </w:rPr>
        <w:t xml:space="preserve">Medžiagas, </w:t>
      </w:r>
      <w:r w:rsidR="00896FAA" w:rsidRPr="00030FE4">
        <w:rPr>
          <w:rFonts w:ascii="Arial" w:hAnsi="Arial" w:cs="Arial"/>
          <w:sz w:val="18"/>
          <w:szCs w:val="18"/>
          <w:lang w:val="lt-LT"/>
        </w:rPr>
        <w:t>m</w:t>
      </w:r>
      <w:r w:rsidR="00243616" w:rsidRPr="00030FE4">
        <w:rPr>
          <w:rFonts w:ascii="Arial" w:hAnsi="Arial" w:cs="Arial"/>
          <w:sz w:val="18"/>
          <w:szCs w:val="18"/>
          <w:lang w:val="lt-LT"/>
        </w:rPr>
        <w:t xml:space="preserve">ontuojamus </w:t>
      </w:r>
      <w:r w:rsidR="00896FAA" w:rsidRPr="00030FE4">
        <w:rPr>
          <w:rFonts w:ascii="Arial" w:hAnsi="Arial" w:cs="Arial"/>
          <w:sz w:val="18"/>
          <w:szCs w:val="18"/>
          <w:lang w:val="lt-LT"/>
        </w:rPr>
        <w:t>Į</w:t>
      </w:r>
      <w:r w:rsidR="00243616" w:rsidRPr="00030FE4">
        <w:rPr>
          <w:rFonts w:ascii="Arial" w:hAnsi="Arial" w:cs="Arial"/>
          <w:sz w:val="18"/>
          <w:szCs w:val="18"/>
          <w:lang w:val="lt-LT"/>
        </w:rPr>
        <w:t>renginius;</w:t>
      </w:r>
    </w:p>
    <w:p w14:paraId="62BA0327" w14:textId="040D3E7A"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243616" w:rsidRPr="00030FE4">
        <w:rPr>
          <w:rFonts w:ascii="Arial" w:hAnsi="Arial" w:cs="Arial"/>
          <w:sz w:val="18"/>
          <w:szCs w:val="18"/>
          <w:lang w:val="lt-LT"/>
        </w:rPr>
        <w:t>Užsakovo perduotą Rangovui turtą;</w:t>
      </w:r>
    </w:p>
    <w:p w14:paraId="1517EC60" w14:textId="154E751F"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243616" w:rsidRPr="00030FE4">
        <w:rPr>
          <w:rFonts w:ascii="Arial" w:hAnsi="Arial" w:cs="Arial"/>
          <w:sz w:val="18"/>
          <w:szCs w:val="18"/>
          <w:lang w:val="lt-LT"/>
        </w:rPr>
        <w:t>Išplėstinę garantinio termino riziką (24 mėnesiai).</w:t>
      </w:r>
    </w:p>
    <w:p w14:paraId="51D3E65B" w14:textId="77777777" w:rsidR="00243616" w:rsidRPr="00030FE4" w:rsidRDefault="00243616" w:rsidP="00C018E2">
      <w:pPr>
        <w:pStyle w:val="ListParagraph"/>
      </w:pPr>
      <w:r w:rsidRPr="00030FE4">
        <w:t xml:space="preserve">Darbų, Medžiagų, </w:t>
      </w:r>
      <w:r w:rsidR="00896FAA" w:rsidRPr="00030FE4">
        <w:t>m</w:t>
      </w:r>
      <w:r w:rsidRPr="00030FE4">
        <w:t xml:space="preserve">ontuojamų </w:t>
      </w:r>
      <w:r w:rsidR="00896FAA" w:rsidRPr="00030FE4">
        <w:t>Į</w:t>
      </w:r>
      <w:r w:rsidRPr="00030FE4">
        <w:t xml:space="preserve">renginių, Užsakovo perduoto turto ir išplėstinio garantinio termino rizikos (24 mėnesiai) draudime papildomai turi būti nurodyta, kad draudimo išmokos gavėjas yra tas asmuo, kurio interesams padaryta žala. </w:t>
      </w:r>
    </w:p>
    <w:p w14:paraId="493915D6" w14:textId="77777777" w:rsidR="00243616" w:rsidRPr="00030FE4" w:rsidRDefault="00243616" w:rsidP="00C018E2">
      <w:pPr>
        <w:pStyle w:val="ListParagraph"/>
      </w:pPr>
      <w:r w:rsidRPr="00030FE4">
        <w:t xml:space="preserve">Darbai, Medžiagos, </w:t>
      </w:r>
      <w:r w:rsidR="00896FAA" w:rsidRPr="00030FE4">
        <w:t>m</w:t>
      </w:r>
      <w:r w:rsidRPr="00030FE4">
        <w:t xml:space="preserve">ontuojami </w:t>
      </w:r>
      <w:r w:rsidR="00896FAA" w:rsidRPr="00030FE4">
        <w:t>Į</w:t>
      </w:r>
      <w:r w:rsidRPr="00030FE4">
        <w:t>renginiai ir Užsakovo perduotas turtas turi būti apdraustas pilna atstatomąja verte (be PVM).</w:t>
      </w:r>
    </w:p>
    <w:p w14:paraId="746C4D7E" w14:textId="6AD4EA68" w:rsidR="00243616" w:rsidRPr="00030FE4" w:rsidRDefault="00243616" w:rsidP="00C018E2">
      <w:pPr>
        <w:pStyle w:val="ListParagraph"/>
      </w:pPr>
      <w:r w:rsidRPr="00030FE4">
        <w:lastRenderedPageBreak/>
        <w:t>Rangovo civilinės atsakomybės draudimo suma turi būti ne mažesn</w:t>
      </w:r>
      <w:r w:rsidR="008B4482" w:rsidRPr="00030FE4">
        <w:t>ė</w:t>
      </w:r>
      <w:r w:rsidRPr="00030FE4">
        <w:t xml:space="preserve"> nei 5% Sutarties kainos (be PVM) suma, ne mažiau nei 43</w:t>
      </w:r>
      <w:r w:rsidR="002C3900">
        <w:t xml:space="preserve"> </w:t>
      </w:r>
      <w:r w:rsidRPr="00030FE4">
        <w:t>400 eurų vienam draudžiamajam įvykiui, visam Sutartyje nurodytų Darbų vykdymo laikotarpiui.</w:t>
      </w:r>
      <w:r w:rsidR="00C45F3E" w:rsidRPr="00030FE4">
        <w:t xml:space="preserve"> Pasikeitus Sutarties kainai (esant Papildomiems darbams, taikant Sutarties kainos peržiūrą ir kt.), Rangovas turi pateikti Užsakovui atnaujint</w:t>
      </w:r>
      <w:r w:rsidR="003A5D4F" w:rsidRPr="00030FE4">
        <w:t>o</w:t>
      </w:r>
      <w:r w:rsidR="00C45F3E" w:rsidRPr="00030FE4">
        <w:t xml:space="preserve"> statybos Darbų ir Rangovo civilinės atsakomybės draudim</w:t>
      </w:r>
      <w:r w:rsidR="003A5D4F" w:rsidRPr="00030FE4">
        <w:t>o liudijimo (poliso) kopiją</w:t>
      </w:r>
      <w:r w:rsidR="00C45F3E" w:rsidRPr="00030FE4">
        <w:t>.</w:t>
      </w:r>
    </w:p>
    <w:p w14:paraId="79E5DFB1" w14:textId="137BF048" w:rsidR="007446EC" w:rsidRPr="00030FE4" w:rsidRDefault="007446EC" w:rsidP="00C018E2">
      <w:pPr>
        <w:pStyle w:val="ListParagraph"/>
      </w:pPr>
      <w:r w:rsidRPr="00030FE4">
        <w:t xml:space="preserve">Visi Rangovo pateikiami </w:t>
      </w:r>
      <w:r w:rsidR="0046552F" w:rsidRPr="00030FE4">
        <w:t>d</w:t>
      </w:r>
      <w:r w:rsidRPr="00030FE4">
        <w:t xml:space="preserve">raudimo </w:t>
      </w:r>
      <w:r w:rsidR="00D44EAF" w:rsidRPr="00030FE4">
        <w:t>liudijimai (</w:t>
      </w:r>
      <w:r w:rsidRPr="00030FE4">
        <w:t>polisai</w:t>
      </w:r>
      <w:r w:rsidR="00D44EAF" w:rsidRPr="00030FE4">
        <w:t>)</w:t>
      </w:r>
      <w:r w:rsidRPr="00030FE4">
        <w:t xml:space="preserve"> turi būti išduodami Užsakovui priimtinos Sutartyje nurodytos draudimo įmonės.</w:t>
      </w:r>
    </w:p>
    <w:p w14:paraId="02C39280" w14:textId="0D66CD8B" w:rsidR="007446EC" w:rsidRPr="00030FE4" w:rsidRDefault="007446EC" w:rsidP="00C018E2">
      <w:pPr>
        <w:pStyle w:val="ListParagraph"/>
      </w:pPr>
      <w:r w:rsidRPr="00030FE4">
        <w:t xml:space="preserve">Rangovas savo sąskaita privalo pratęsti (atnaujinti) draudimo sutartis, jeigu jos baigtųsi anksčiau, negu nurodyta šiame </w:t>
      </w:r>
      <w:r w:rsidR="0046552F" w:rsidRPr="00030FE4">
        <w:t>Sutarties bendrųjų sąlygų 9.8 punkte</w:t>
      </w:r>
      <w:r w:rsidRPr="00030FE4">
        <w:t>, bei pateikti Užsakovui tai patvirtinančius dokumentus.</w:t>
      </w:r>
    </w:p>
    <w:p w14:paraId="23D7DC18" w14:textId="77777777" w:rsidR="007446EC" w:rsidRPr="00030FE4" w:rsidRDefault="007446EC" w:rsidP="00C018E2">
      <w:pPr>
        <w:pStyle w:val="ListParagraph"/>
      </w:pPr>
      <w:r w:rsidRPr="00030FE4">
        <w:t xml:space="preserve">Kiekviename draudimo liudijime </w:t>
      </w:r>
      <w:r w:rsidR="00F91913" w:rsidRPr="00030FE4">
        <w:t xml:space="preserve">(polise) </w:t>
      </w:r>
      <w:r w:rsidRPr="00030FE4">
        <w:t>turi būti numatyta galimybė išmokėti draudimo išmokas Sutarties valiuta.</w:t>
      </w:r>
    </w:p>
    <w:p w14:paraId="2B2342EA" w14:textId="03162E4E" w:rsidR="007446EC" w:rsidRPr="00030FE4" w:rsidRDefault="00130ED7" w:rsidP="00C018E2">
      <w:pPr>
        <w:pStyle w:val="ListParagraph"/>
      </w:pPr>
      <w:r w:rsidRPr="00030FE4">
        <w:t xml:space="preserve">Draudimo </w:t>
      </w:r>
      <w:r w:rsidR="00F91913" w:rsidRPr="00030FE4">
        <w:t>liudijime (</w:t>
      </w:r>
      <w:r w:rsidRPr="00030FE4">
        <w:t>polise</w:t>
      </w:r>
      <w:r w:rsidR="00F91913" w:rsidRPr="00030FE4">
        <w:t>)</w:t>
      </w:r>
      <w:r w:rsidRPr="00030FE4">
        <w:t xml:space="preserve"> arba atskirame d</w:t>
      </w:r>
      <w:r w:rsidR="00030F53" w:rsidRPr="00030FE4">
        <w:t>raudiko rašte turi būti nurodytas Rangovo ir draudiko įsipareigojimas</w:t>
      </w:r>
      <w:r w:rsidRPr="00030FE4">
        <w:t>, kad draudimo sutartis gali būti keičiama tik su išankstiniu raštišku Užsakovo sutikimu</w:t>
      </w:r>
      <w:r w:rsidR="007446EC" w:rsidRPr="00030FE4">
        <w:t>.</w:t>
      </w:r>
      <w:r w:rsidRPr="00030FE4">
        <w:t xml:space="preserve"> Tokį sutikimą Užsakovas išduoda </w:t>
      </w:r>
      <w:r w:rsidR="004265CD" w:rsidRPr="00030FE4">
        <w:t>per 3 darbo dienas nuo raštiško prašymo pateikti sutikimą su pridėta pakeisto dokumento redakcija</w:t>
      </w:r>
      <w:r w:rsidR="00B76438" w:rsidRPr="00030FE4">
        <w:t xml:space="preserve"> gavimo</w:t>
      </w:r>
      <w:r w:rsidRPr="00030FE4">
        <w:t>, jei</w:t>
      </w:r>
      <w:r w:rsidR="00266780" w:rsidRPr="00030FE4">
        <w:t xml:space="preserve"> draudimo sutarties pakeitimas atitinka Sutartyje numatytus minimalius draudimo reikalavimus</w:t>
      </w:r>
      <w:r w:rsidRPr="00030FE4">
        <w:t>.</w:t>
      </w:r>
      <w:r w:rsidR="003F07F1" w:rsidRPr="00030FE4">
        <w:t xml:space="preserve"> Atskiro Užsakovo sutikimo nereikia, jei draudimo sutartis keičiama Sutarties bendrųjų sąlygų 9.8.1 ir 9.8.6 punktuose numatytais atvejais dėl Sutarties kainos pasikeitimo.</w:t>
      </w:r>
    </w:p>
    <w:p w14:paraId="22764464" w14:textId="77777777" w:rsidR="00D710D3" w:rsidRPr="00030FE4" w:rsidRDefault="00D710D3" w:rsidP="00AD0467">
      <w:pPr>
        <w:ind w:left="360" w:firstLine="0"/>
        <w:rPr>
          <w:rFonts w:ascii="Arial" w:hAnsi="Arial" w:cs="Arial"/>
          <w:lang w:val="lt-LT"/>
        </w:rPr>
      </w:pPr>
    </w:p>
    <w:p w14:paraId="02CACC59" w14:textId="77777777" w:rsidR="00206DAA" w:rsidRPr="00030FE4" w:rsidRDefault="00872C31" w:rsidP="007F51D0">
      <w:pPr>
        <w:pStyle w:val="Heading2"/>
      </w:pPr>
      <w:bookmarkStart w:id="438" w:name="_Toc75873565"/>
      <w:bookmarkStart w:id="439" w:name="_Toc106541748"/>
      <w:r w:rsidRPr="00030FE4">
        <w:t>Garantinių įsipareigojimų užtikrinimas</w:t>
      </w:r>
      <w:bookmarkEnd w:id="438"/>
      <w:bookmarkEnd w:id="439"/>
    </w:p>
    <w:p w14:paraId="390E34CB" w14:textId="05318D6C" w:rsidR="00206DAA" w:rsidRPr="00030FE4" w:rsidRDefault="00C97B1E" w:rsidP="00C018E2">
      <w:pPr>
        <w:pStyle w:val="ListParagraph"/>
      </w:pPr>
      <w:r w:rsidRPr="00030FE4">
        <w:t xml:space="preserve">Rangovas </w:t>
      </w:r>
      <w:r w:rsidR="00305F86" w:rsidRPr="00030FE4">
        <w:t xml:space="preserve">po </w:t>
      </w:r>
      <w:r w:rsidR="000F3DB5" w:rsidRPr="00030FE4">
        <w:t xml:space="preserve">visų Darbų pagal Sutartį perdavimo Užsakovui dienos </w:t>
      </w:r>
      <w:r w:rsidR="0015097B" w:rsidRPr="00030FE4">
        <w:t xml:space="preserve">arba </w:t>
      </w:r>
      <w:r w:rsidRPr="00030FE4">
        <w:t xml:space="preserve">po </w:t>
      </w:r>
      <w:r w:rsidR="0015097B" w:rsidRPr="00030FE4">
        <w:t>Sutarties nutraukimo</w:t>
      </w:r>
      <w:r w:rsidR="00503EB7" w:rsidRPr="00030FE4">
        <w:t xml:space="preserve"> turi </w:t>
      </w:r>
      <w:r w:rsidR="00206DAA" w:rsidRPr="00030FE4">
        <w:t xml:space="preserve">Užsakovui pateikti </w:t>
      </w:r>
      <w:r w:rsidRPr="00030FE4">
        <w:t>tr</w:t>
      </w:r>
      <w:r w:rsidR="006E1CD9" w:rsidRPr="00030FE4">
        <w:t>e</w:t>
      </w:r>
      <w:r w:rsidRPr="00030FE4">
        <w:t xml:space="preserve">jų </w:t>
      </w:r>
      <w:r w:rsidR="00206DAA" w:rsidRPr="00030FE4">
        <w:t>metų Banko garantiją</w:t>
      </w:r>
      <w:r w:rsidR="00850C3C" w:rsidRPr="00030FE4">
        <w:t>, kuria užtikrinami Rangovo garantiniai ir kiti įsipareigojimai</w:t>
      </w:r>
      <w:r w:rsidR="006E1CD9" w:rsidRPr="00030FE4">
        <w:t xml:space="preserve">, </w:t>
      </w:r>
      <w:r w:rsidR="00850C3C" w:rsidRPr="00030FE4">
        <w:t xml:space="preserve">kurie galioja </w:t>
      </w:r>
      <w:r w:rsidR="007B70F0" w:rsidRPr="00030FE4">
        <w:t>nuo</w:t>
      </w:r>
      <w:r w:rsidR="00054088" w:rsidRPr="00030FE4">
        <w:t xml:space="preserve"> </w:t>
      </w:r>
      <w:r w:rsidR="007B70F0" w:rsidRPr="00030FE4">
        <w:t>visų Darbų pagal Sutartį perdavimo Užsakovui</w:t>
      </w:r>
      <w:r w:rsidR="006E1CD9" w:rsidRPr="00030FE4">
        <w:t xml:space="preserve">, tarp jų ir Rangovo nemokumo ar bankroto atveju, </w:t>
      </w:r>
      <w:r w:rsidR="00F23EFE" w:rsidRPr="00030FE4">
        <w:t xml:space="preserve">užtikrinantys </w:t>
      </w:r>
      <w:r w:rsidR="006E1CD9" w:rsidRPr="00030FE4">
        <w:t>dėl Rangovo kaltės atsiradusių defektų, nustatytų per pirmuosius 3 statinio garantinio termino metus, šalinimo išlaidų apmokėjimą Užsakovu</w:t>
      </w:r>
      <w:r w:rsidR="00F23EFE" w:rsidRPr="00030FE4">
        <w:t>i</w:t>
      </w:r>
      <w:r w:rsidR="00206DAA" w:rsidRPr="00030FE4">
        <w:t xml:space="preserve">. </w:t>
      </w:r>
      <w:r w:rsidR="007B70F0" w:rsidRPr="00030FE4">
        <w:t>G</w:t>
      </w:r>
      <w:r w:rsidR="00206DAA" w:rsidRPr="00030FE4">
        <w:t xml:space="preserve">arantinių įsipareigojimų užtikrinimo dydis </w:t>
      </w:r>
      <w:r w:rsidR="007B70F0" w:rsidRPr="00030FE4">
        <w:t xml:space="preserve">- 5 proc. nuo Sutarties kainos (be PVM). </w:t>
      </w:r>
    </w:p>
    <w:p w14:paraId="1EDF285F" w14:textId="77777777" w:rsidR="00BE7956" w:rsidRPr="00032369" w:rsidRDefault="00BE7956" w:rsidP="00357C89">
      <w:pPr>
        <w:ind w:left="360" w:firstLine="0"/>
        <w:rPr>
          <w:rFonts w:ascii="Arial" w:hAnsi="Arial" w:cs="Arial"/>
          <w:lang w:val="lt-LT"/>
        </w:rPr>
      </w:pPr>
    </w:p>
    <w:p w14:paraId="37CECF9A" w14:textId="3000DA58" w:rsidR="00BE7956" w:rsidRPr="00030FE4" w:rsidRDefault="00122D16" w:rsidP="00030FE4">
      <w:pPr>
        <w:pStyle w:val="Heading1"/>
        <w:rPr>
          <w:rFonts w:cs="Arial"/>
        </w:rPr>
      </w:pPr>
      <w:bookmarkStart w:id="440" w:name="_Toc339801246"/>
      <w:bookmarkStart w:id="441" w:name="_Toc339801589"/>
      <w:bookmarkStart w:id="442" w:name="_Toc339802151"/>
      <w:bookmarkStart w:id="443" w:name="_Toc339802338"/>
      <w:bookmarkStart w:id="444" w:name="_Toc339802559"/>
      <w:bookmarkStart w:id="445" w:name="_Toc75873566"/>
      <w:bookmarkStart w:id="446" w:name="_Toc106541749"/>
      <w:bookmarkEnd w:id="396"/>
      <w:bookmarkEnd w:id="397"/>
      <w:bookmarkEnd w:id="398"/>
      <w:bookmarkEnd w:id="399"/>
      <w:bookmarkEnd w:id="400"/>
      <w:r w:rsidRPr="00030FE4">
        <w:rPr>
          <w:rFonts w:cs="Arial"/>
        </w:rPr>
        <w:t>SUTARTIS</w:t>
      </w:r>
      <w:bookmarkEnd w:id="440"/>
      <w:bookmarkEnd w:id="441"/>
      <w:bookmarkEnd w:id="442"/>
      <w:bookmarkEnd w:id="443"/>
      <w:bookmarkEnd w:id="444"/>
      <w:bookmarkEnd w:id="445"/>
      <w:bookmarkEnd w:id="446"/>
    </w:p>
    <w:p w14:paraId="5B90B400" w14:textId="77777777" w:rsidR="008952B2" w:rsidRPr="00030FE4" w:rsidRDefault="00332C99" w:rsidP="007F51D0">
      <w:pPr>
        <w:pStyle w:val="Heading2"/>
      </w:pPr>
      <w:bookmarkStart w:id="447" w:name="_Toc350507576"/>
      <w:bookmarkStart w:id="448" w:name="_Toc75873567"/>
      <w:bookmarkStart w:id="449" w:name="_Toc106541750"/>
      <w:bookmarkStart w:id="450" w:name="_Toc339801247"/>
      <w:bookmarkStart w:id="451" w:name="_Toc339801590"/>
      <w:bookmarkStart w:id="452" w:name="_Toc339802152"/>
      <w:bookmarkStart w:id="453" w:name="_Toc339802339"/>
      <w:bookmarkStart w:id="454" w:name="_Toc339802560"/>
      <w:r w:rsidRPr="00030FE4">
        <w:t xml:space="preserve">Sutarties </w:t>
      </w:r>
      <w:bookmarkEnd w:id="447"/>
      <w:r w:rsidRPr="00030FE4">
        <w:t>galiojimas</w:t>
      </w:r>
      <w:bookmarkEnd w:id="448"/>
      <w:bookmarkEnd w:id="449"/>
    </w:p>
    <w:p w14:paraId="5173AA83" w14:textId="2BC521BC" w:rsidR="0047671C" w:rsidRPr="00030FE4" w:rsidRDefault="00FF220B" w:rsidP="00C018E2">
      <w:pPr>
        <w:pStyle w:val="ListParagraph"/>
      </w:pPr>
      <w:r w:rsidRPr="00030FE4">
        <w:t>Sutartis yra laikoma sudaryta ir įsigalioja nuo jos pasirašymo dienos</w:t>
      </w:r>
      <w:r w:rsidR="0047671C" w:rsidRPr="00030FE4">
        <w:t>, iki Sutarties pasirašymo Rangovas Užsakovui privalo pateikti:</w:t>
      </w:r>
    </w:p>
    <w:p w14:paraId="7373F690" w14:textId="545C5C67" w:rsidR="0047671C" w:rsidRPr="00032369" w:rsidRDefault="0047671C" w:rsidP="003C23C6">
      <w:pPr>
        <w:ind w:left="0" w:firstLine="567"/>
        <w:rPr>
          <w:rFonts w:ascii="Arial" w:hAnsi="Arial" w:cs="Arial"/>
          <w:lang w:val="lt-LT"/>
        </w:rPr>
      </w:pPr>
      <w:r w:rsidRPr="00032369">
        <w:rPr>
          <w:rFonts w:ascii="Arial" w:hAnsi="Arial" w:cs="Arial"/>
          <w:sz w:val="18"/>
          <w:szCs w:val="18"/>
          <w:lang w:val="lt-LT"/>
        </w:rPr>
        <w:t>a) Sutarties įvykdymo užtikrinimą – Banko garantiją;</w:t>
      </w:r>
    </w:p>
    <w:p w14:paraId="59564D20" w14:textId="57901F59" w:rsidR="00FF220B" w:rsidRPr="00032369" w:rsidRDefault="0047671C" w:rsidP="003C23C6">
      <w:pPr>
        <w:ind w:left="0" w:firstLine="567"/>
        <w:rPr>
          <w:rFonts w:ascii="Arial" w:hAnsi="Arial" w:cs="Arial"/>
          <w:lang w:val="lt-LT"/>
        </w:rPr>
      </w:pPr>
      <w:r w:rsidRPr="00032369">
        <w:rPr>
          <w:rFonts w:ascii="Arial" w:hAnsi="Arial" w:cs="Arial"/>
          <w:sz w:val="18"/>
          <w:szCs w:val="18"/>
          <w:lang w:val="lt-LT"/>
        </w:rPr>
        <w:t>b) projektuotojo civilinės atsakomybės privalomojo draudimo liudijimo (poliso) kopiją.</w:t>
      </w:r>
    </w:p>
    <w:p w14:paraId="5ED99865" w14:textId="32A45402" w:rsidR="00FC476E" w:rsidRPr="00030FE4" w:rsidRDefault="008952B2" w:rsidP="00C018E2">
      <w:pPr>
        <w:pStyle w:val="ListParagraph"/>
      </w:pPr>
      <w:r w:rsidRPr="00030FE4">
        <w:t>Sutartis galioja iki visiško Šalių sutartinių įsipareigojimų įvykdymo arba Sutarties nutraukimo.</w:t>
      </w:r>
      <w:bookmarkEnd w:id="450"/>
      <w:bookmarkEnd w:id="451"/>
      <w:bookmarkEnd w:id="452"/>
      <w:bookmarkEnd w:id="453"/>
      <w:bookmarkEnd w:id="454"/>
    </w:p>
    <w:p w14:paraId="5CB83760" w14:textId="77777777" w:rsidR="00A02721" w:rsidRPr="00030FE4" w:rsidRDefault="00A02721" w:rsidP="00C018E2">
      <w:pPr>
        <w:pStyle w:val="ListParagraph"/>
      </w:pPr>
      <w:r w:rsidRPr="00030FE4">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2231522A" w14:textId="1D590CC9" w:rsidR="00274A88" w:rsidRPr="00030FE4" w:rsidRDefault="005A038E" w:rsidP="00C018E2">
      <w:pPr>
        <w:pStyle w:val="ListParagraph"/>
      </w:pPr>
      <w:r w:rsidRPr="00030FE4">
        <w:t>Kokybės garantijos,</w:t>
      </w:r>
      <w:r w:rsidR="00CC03C9" w:rsidRPr="00030FE4">
        <w:t xml:space="preserve"> </w:t>
      </w:r>
      <w:r w:rsidR="00F762E4" w:rsidRPr="00030FE4">
        <w:t xml:space="preserve">atsakomybės, </w:t>
      </w:r>
      <w:r w:rsidR="00CC03C9" w:rsidRPr="00030FE4">
        <w:t>konfidencialumo</w:t>
      </w:r>
      <w:r w:rsidRPr="00030FE4">
        <w:t>,</w:t>
      </w:r>
      <w:r w:rsidR="00E424D4" w:rsidRPr="00030FE4">
        <w:t xml:space="preserve"> </w:t>
      </w:r>
      <w:r w:rsidR="001402C5" w:rsidRPr="00030FE4">
        <w:t xml:space="preserve">intelektinės nuosavybės, </w:t>
      </w:r>
      <w:r w:rsidRPr="00030FE4">
        <w:t>pranešimų siuntimo ir gavimo</w:t>
      </w:r>
      <w:r w:rsidR="00E424D4" w:rsidRPr="00030FE4">
        <w:t xml:space="preserve">, </w:t>
      </w:r>
      <w:r w:rsidR="00294187" w:rsidRPr="00030FE4">
        <w:t xml:space="preserve">kalbos, </w:t>
      </w:r>
      <w:r w:rsidR="00CC03C9" w:rsidRPr="00030FE4">
        <w:t>ginčų sprendimo</w:t>
      </w:r>
      <w:r w:rsidR="00D61619" w:rsidRPr="00030FE4">
        <w:t>,</w:t>
      </w:r>
      <w:r w:rsidR="00CC03C9" w:rsidRPr="00030FE4">
        <w:t xml:space="preserve"> E</w:t>
      </w:r>
      <w:r w:rsidR="0088377F" w:rsidRPr="00030FE4">
        <w:t xml:space="preserve">uropos </w:t>
      </w:r>
      <w:r w:rsidR="00CC03C9" w:rsidRPr="00030FE4">
        <w:t>S</w:t>
      </w:r>
      <w:r w:rsidR="0088377F" w:rsidRPr="00030FE4">
        <w:t>ąjungos</w:t>
      </w:r>
      <w:r w:rsidR="00CC03C9" w:rsidRPr="00030FE4">
        <w:t xml:space="preserve"> finansavimo </w:t>
      </w:r>
      <w:r w:rsidR="00D61619" w:rsidRPr="00030FE4">
        <w:t>ir kitos sąlygos, kurios pagal savo esmę turi galioti ir po Sutarties įvykdymo</w:t>
      </w:r>
      <w:r w:rsidR="003A5729" w:rsidRPr="00030FE4">
        <w:t xml:space="preserve"> arba nutraukimo</w:t>
      </w:r>
      <w:r w:rsidR="0088377F" w:rsidRPr="00030FE4">
        <w:t>,</w:t>
      </w:r>
      <w:r w:rsidR="00D61619" w:rsidRPr="00030FE4">
        <w:t xml:space="preserve"> galioja ir po Sutarties įvykdymo </w:t>
      </w:r>
      <w:r w:rsidR="00CC03C9" w:rsidRPr="00030FE4">
        <w:t>arba nutraukimo.</w:t>
      </w:r>
    </w:p>
    <w:p w14:paraId="42612263" w14:textId="535C34BF" w:rsidR="0088415E" w:rsidRPr="00030FE4" w:rsidRDefault="0088415E" w:rsidP="00C018E2">
      <w:pPr>
        <w:pStyle w:val="ListParagraph"/>
      </w:pPr>
      <w:r w:rsidRPr="00030FE4">
        <w:t>Esant prieštaravimų ar neatitikimų tarp Sutarties bendrųjų sąlygų ir Sutarties specialiųjų sąlygų - taikomos Sutarties specialiųjų sąlygų nuostatos.</w:t>
      </w:r>
    </w:p>
    <w:p w14:paraId="13E50BE3" w14:textId="77777777" w:rsidR="0086100C" w:rsidRPr="00030FE4" w:rsidRDefault="0086100C" w:rsidP="0091025D">
      <w:pPr>
        <w:ind w:left="360" w:firstLine="0"/>
        <w:rPr>
          <w:rFonts w:ascii="Arial" w:hAnsi="Arial" w:cs="Arial"/>
          <w:lang w:val="lt-LT"/>
        </w:rPr>
      </w:pPr>
    </w:p>
    <w:p w14:paraId="5929EB80" w14:textId="77777777" w:rsidR="00074503" w:rsidRPr="00030FE4" w:rsidRDefault="00332C99" w:rsidP="007F51D0">
      <w:pPr>
        <w:pStyle w:val="Heading2"/>
      </w:pPr>
      <w:bookmarkStart w:id="455" w:name="_Toc75873568"/>
      <w:bookmarkStart w:id="456" w:name="_Toc106541751"/>
      <w:bookmarkStart w:id="457" w:name="_Ref200765817"/>
      <w:r w:rsidRPr="00030FE4">
        <w:t>Sutarties keitimas</w:t>
      </w:r>
      <w:bookmarkEnd w:id="455"/>
      <w:bookmarkEnd w:id="456"/>
    </w:p>
    <w:p w14:paraId="383C69F6" w14:textId="715EE9EF" w:rsidR="00074503" w:rsidRPr="00030FE4" w:rsidRDefault="00074503" w:rsidP="00C018E2">
      <w:pPr>
        <w:pStyle w:val="ListParagraph"/>
      </w:pPr>
      <w:r w:rsidRPr="00030FE4">
        <w:t>Bet kokie Sutarties pakeitimai galioja tik jei jie sudaryti raštu ir pasirašyti ab</w:t>
      </w:r>
      <w:r w:rsidR="00357451" w:rsidRPr="00030FE4">
        <w:t>i</w:t>
      </w:r>
      <w:r w:rsidRPr="00030FE4">
        <w:t>ejų Šalių</w:t>
      </w:r>
      <w:r w:rsidR="005964F6" w:rsidRPr="00030FE4">
        <w:t>, jei Sutartyje nenurodyta kitaip</w:t>
      </w:r>
      <w:r w:rsidRPr="00030FE4">
        <w:t>.</w:t>
      </w:r>
    </w:p>
    <w:p w14:paraId="00B9E1C1" w14:textId="77777777" w:rsidR="00074503" w:rsidRPr="00030FE4" w:rsidRDefault="00074503" w:rsidP="00C018E2">
      <w:pPr>
        <w:pStyle w:val="ListParagraph"/>
      </w:pPr>
      <w:r w:rsidRPr="00030FE4">
        <w:t>Jeigu kuri nors Sutarties sąlyga visiškai ar iš dalies negaliotų ar taptų negaliojančia dėl jos prieštaravimo taikytiniems teisės aktams arba dėl bet kokios kitos priežasties, likusios Sutarties sąlygos liks galioti visa apimtimi. Tokiu atveju Šalys gera valia 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w:t>
      </w:r>
      <w:r w:rsidR="00357451" w:rsidRPr="00030FE4">
        <w:t>si</w:t>
      </w:r>
      <w:r w:rsidRPr="00030FE4">
        <w:t>tarimu.</w:t>
      </w:r>
    </w:p>
    <w:p w14:paraId="7616655A" w14:textId="118EC3CD" w:rsidR="00085507" w:rsidRPr="00030FE4" w:rsidRDefault="00085507" w:rsidP="00C018E2">
      <w:pPr>
        <w:pStyle w:val="ListParagraph"/>
      </w:pPr>
      <w:r w:rsidRPr="00030FE4">
        <w:t>Sutarties keitimui taikomos Lietuvos Respublikos pirkimų, atliekamų vandentvarkos, energetikos, transporto ar pašto paslaugų srities perkančiųjų subjektų, įstatymo 97 straipsnio nuostatos.</w:t>
      </w:r>
    </w:p>
    <w:p w14:paraId="2CFA463F" w14:textId="77777777" w:rsidR="00817548" w:rsidRPr="00030FE4" w:rsidRDefault="00817548" w:rsidP="00FF3076">
      <w:pPr>
        <w:ind w:left="360" w:firstLine="0"/>
        <w:rPr>
          <w:rFonts w:ascii="Arial" w:hAnsi="Arial" w:cs="Arial"/>
          <w:lang w:val="lt-LT"/>
        </w:rPr>
      </w:pPr>
    </w:p>
    <w:p w14:paraId="543B2F65" w14:textId="77777777" w:rsidR="002D6A25" w:rsidRPr="00030FE4" w:rsidRDefault="00332C99" w:rsidP="007F51D0">
      <w:pPr>
        <w:pStyle w:val="Heading2"/>
      </w:pPr>
      <w:bookmarkStart w:id="458" w:name="_Toc403983967"/>
      <w:bookmarkStart w:id="459" w:name="_Toc339801249"/>
      <w:bookmarkStart w:id="460" w:name="_Toc339801592"/>
      <w:bookmarkStart w:id="461" w:name="_Toc339802154"/>
      <w:bookmarkStart w:id="462" w:name="_Toc339802341"/>
      <w:bookmarkStart w:id="463" w:name="_Toc339802562"/>
      <w:bookmarkStart w:id="464" w:name="_Toc75873569"/>
      <w:bookmarkStart w:id="465" w:name="_Toc106541752"/>
      <w:bookmarkEnd w:id="458"/>
      <w:r w:rsidRPr="00030FE4">
        <w:lastRenderedPageBreak/>
        <w:t>Sutarties nutraukimas</w:t>
      </w:r>
      <w:bookmarkEnd w:id="459"/>
      <w:bookmarkEnd w:id="460"/>
      <w:bookmarkEnd w:id="461"/>
      <w:bookmarkEnd w:id="462"/>
      <w:bookmarkEnd w:id="463"/>
      <w:bookmarkEnd w:id="464"/>
      <w:bookmarkEnd w:id="465"/>
    </w:p>
    <w:p w14:paraId="7D962B40" w14:textId="6B438391" w:rsidR="00286F22" w:rsidRPr="00030FE4" w:rsidRDefault="002014B0" w:rsidP="00C018E2">
      <w:pPr>
        <w:pStyle w:val="ListParagraph"/>
      </w:pPr>
      <w:r w:rsidRPr="00030FE4">
        <w:t>Bet kuri iš Šalių</w:t>
      </w:r>
      <w:r w:rsidR="00286F22" w:rsidRPr="00030FE4">
        <w:t xml:space="preserve"> turi teisę vienašališkai nutraukti Sutartį nesikreipdam</w:t>
      </w:r>
      <w:r w:rsidR="003F625C" w:rsidRPr="00030FE4">
        <w:t>a</w:t>
      </w:r>
      <w:r w:rsidR="00286F22" w:rsidRPr="00030FE4">
        <w:t xml:space="preserve"> į teismą, apie tai raštu pranešdam</w:t>
      </w:r>
      <w:r w:rsidR="003F625C" w:rsidRPr="00030FE4">
        <w:t>a</w:t>
      </w:r>
      <w:r w:rsidR="00286F22" w:rsidRPr="00030FE4">
        <w:t xml:space="preserve"> kitai Šaliai</w:t>
      </w:r>
      <w:r w:rsidR="00D925ED" w:rsidRPr="00030FE4">
        <w:t xml:space="preserve"> ne vėliau kaip prieš 14 dienų</w:t>
      </w:r>
      <w:r w:rsidR="00E50B0F" w:rsidRPr="00030FE4">
        <w:t>:</w:t>
      </w:r>
    </w:p>
    <w:p w14:paraId="0506363B" w14:textId="4951C059" w:rsidR="008322E6" w:rsidRPr="00030FE4" w:rsidRDefault="00255773" w:rsidP="0025577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36940" w:rsidRPr="00030FE4">
        <w:rPr>
          <w:rFonts w:ascii="Arial" w:hAnsi="Arial" w:cs="Arial"/>
          <w:sz w:val="18"/>
          <w:szCs w:val="18"/>
          <w:lang w:val="lt-LT"/>
        </w:rPr>
        <w:t>jeigu kitai Šaliai inicijuojama bankroto, restruktūrizavimo arba likvidavimo procedūra, arba ji sustabdo ūkinę veiklą, arba kituose teisės aktuose numatyta tvarka susidaro analogiška situacija</w:t>
      </w:r>
      <w:r w:rsidR="008322E6" w:rsidRPr="00030FE4">
        <w:rPr>
          <w:rFonts w:ascii="Arial" w:hAnsi="Arial" w:cs="Arial"/>
          <w:sz w:val="18"/>
          <w:szCs w:val="18"/>
          <w:lang w:val="lt-LT"/>
        </w:rPr>
        <w:t>;</w:t>
      </w:r>
    </w:p>
    <w:p w14:paraId="5A5B3233" w14:textId="5D45B399" w:rsidR="00C36940" w:rsidRPr="00030FE4" w:rsidRDefault="00255773" w:rsidP="0025577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322E6" w:rsidRPr="00030FE4">
        <w:rPr>
          <w:rFonts w:ascii="Arial" w:hAnsi="Arial" w:cs="Arial"/>
          <w:sz w:val="18"/>
          <w:szCs w:val="18"/>
          <w:lang w:val="lt-LT"/>
        </w:rPr>
        <w:t xml:space="preserve">jeigu dėl Nenugalimos jėgos aplinkybių Sutarties vykdymas </w:t>
      </w:r>
      <w:r w:rsidR="003E7C2A" w:rsidRPr="00030FE4">
        <w:rPr>
          <w:rFonts w:ascii="Arial" w:hAnsi="Arial" w:cs="Arial"/>
          <w:sz w:val="18"/>
          <w:szCs w:val="18"/>
          <w:lang w:val="lt-LT"/>
        </w:rPr>
        <w:t xml:space="preserve">visiškai </w:t>
      </w:r>
      <w:r w:rsidR="008322E6" w:rsidRPr="00030FE4">
        <w:rPr>
          <w:rFonts w:ascii="Arial" w:hAnsi="Arial" w:cs="Arial"/>
          <w:sz w:val="18"/>
          <w:szCs w:val="18"/>
          <w:lang w:val="lt-LT"/>
        </w:rPr>
        <w:t>sustabdomas ilgiau kaip</w:t>
      </w:r>
      <w:r w:rsidR="009279DB" w:rsidRPr="00030FE4">
        <w:rPr>
          <w:rFonts w:ascii="Arial" w:hAnsi="Arial" w:cs="Arial"/>
          <w:sz w:val="18"/>
          <w:szCs w:val="18"/>
          <w:lang w:val="lt-LT"/>
        </w:rPr>
        <w:t xml:space="preserve"> 4</w:t>
      </w:r>
      <w:r w:rsidR="008322E6" w:rsidRPr="00030FE4">
        <w:rPr>
          <w:rFonts w:ascii="Arial" w:hAnsi="Arial" w:cs="Arial"/>
          <w:sz w:val="18"/>
          <w:szCs w:val="18"/>
          <w:lang w:val="lt-LT"/>
        </w:rPr>
        <w:t xml:space="preserve"> mėnesiams.</w:t>
      </w:r>
    </w:p>
    <w:p w14:paraId="77A1B447" w14:textId="10E3B7D3" w:rsidR="00274A88" w:rsidRPr="00030FE4" w:rsidRDefault="00AC1477" w:rsidP="00C018E2">
      <w:pPr>
        <w:pStyle w:val="ListParagraph"/>
      </w:pPr>
      <w:r w:rsidRPr="00030FE4">
        <w:t>Užsakovas turi teisę vienašališkai</w:t>
      </w:r>
      <w:r w:rsidR="000F2885" w:rsidRPr="00030FE4">
        <w:t xml:space="preserve"> </w:t>
      </w:r>
      <w:r w:rsidRPr="00030FE4">
        <w:t>nutraukti Sutartį</w:t>
      </w:r>
      <w:r w:rsidR="00B379DC" w:rsidRPr="00030FE4">
        <w:t xml:space="preserve"> nesikreipdamas į </w:t>
      </w:r>
      <w:r w:rsidR="002B43C3" w:rsidRPr="00030FE4">
        <w:t>teismą</w:t>
      </w:r>
      <w:r w:rsidR="00B379DC" w:rsidRPr="00030FE4">
        <w:t>,</w:t>
      </w:r>
      <w:r w:rsidRPr="00030FE4">
        <w:t xml:space="preserve"> apie tai ne vėliau kaip prieš </w:t>
      </w:r>
      <w:r w:rsidR="00FE5FF3" w:rsidRPr="00030FE4">
        <w:t xml:space="preserve">14 </w:t>
      </w:r>
      <w:r w:rsidR="00AC6427" w:rsidRPr="00030FE4">
        <w:t xml:space="preserve">dienų </w:t>
      </w:r>
      <w:r w:rsidRPr="00030FE4">
        <w:t>raštu pranešdamas Rangovui</w:t>
      </w:r>
      <w:r w:rsidR="00086168" w:rsidRPr="00030FE4">
        <w:t>, jeigu</w:t>
      </w:r>
      <w:r w:rsidRPr="00030FE4">
        <w:t>:</w:t>
      </w:r>
      <w:bookmarkEnd w:id="457"/>
    </w:p>
    <w:p w14:paraId="118DFB43" w14:textId="0CEB9AE1" w:rsidR="00BD3E3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D3E32" w:rsidRPr="00030FE4">
        <w:rPr>
          <w:rFonts w:ascii="Arial" w:hAnsi="Arial" w:cs="Arial"/>
          <w:sz w:val="18"/>
          <w:szCs w:val="18"/>
          <w:lang w:val="lt-LT"/>
        </w:rPr>
        <w:t>Rangovas laiku nepateikia Grafiko, arba Grafikas nesuderinamas dėl Rangovo kaltės (t.</w:t>
      </w:r>
      <w:r w:rsidR="00697E3B" w:rsidRPr="00030FE4">
        <w:rPr>
          <w:rFonts w:ascii="Arial" w:hAnsi="Arial" w:cs="Arial"/>
          <w:sz w:val="18"/>
          <w:szCs w:val="18"/>
          <w:lang w:val="lt-LT"/>
        </w:rPr>
        <w:t> </w:t>
      </w:r>
      <w:r w:rsidR="00BD3E32" w:rsidRPr="00030FE4">
        <w:rPr>
          <w:rFonts w:ascii="Arial" w:hAnsi="Arial" w:cs="Arial"/>
          <w:sz w:val="18"/>
          <w:szCs w:val="18"/>
          <w:lang w:val="lt-LT"/>
        </w:rPr>
        <w:t>y. nepagrįsto vilkinimo, aplaidumo ar vengimo);</w:t>
      </w:r>
    </w:p>
    <w:p w14:paraId="0EECE95F" w14:textId="2C10ACD5" w:rsidR="00BD3E3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BD3E32" w:rsidRPr="00030FE4">
        <w:rPr>
          <w:rFonts w:ascii="Arial" w:hAnsi="Arial" w:cs="Arial"/>
          <w:sz w:val="18"/>
          <w:szCs w:val="18"/>
          <w:lang w:val="lt-LT"/>
        </w:rPr>
        <w:t>Rangovas dirba per lėtai, kad Darbus būtų galima baigti Sutartyje nustatytu laiku</w:t>
      </w:r>
      <w:r w:rsidR="00770238" w:rsidRPr="00030FE4">
        <w:rPr>
          <w:rFonts w:ascii="Arial" w:hAnsi="Arial" w:cs="Arial"/>
          <w:sz w:val="18"/>
          <w:szCs w:val="18"/>
          <w:lang w:val="lt-LT"/>
        </w:rPr>
        <w:t xml:space="preserve"> ir (arba) </w:t>
      </w:r>
      <w:r w:rsidR="00BD3E32" w:rsidRPr="00030FE4">
        <w:rPr>
          <w:rFonts w:ascii="Arial" w:hAnsi="Arial" w:cs="Arial"/>
          <w:sz w:val="18"/>
          <w:szCs w:val="18"/>
          <w:lang w:val="lt-LT"/>
        </w:rPr>
        <w:t>dėl Rangovo kaltės Darbų vykdymas nuo Grafiko atsilieka daugiau kaip 90 dienų</w:t>
      </w:r>
      <w:r w:rsidR="004A7A6A" w:rsidRPr="00030FE4">
        <w:rPr>
          <w:rFonts w:ascii="Arial" w:hAnsi="Arial" w:cs="Arial"/>
          <w:sz w:val="18"/>
          <w:szCs w:val="18"/>
          <w:lang w:val="lt-LT"/>
        </w:rPr>
        <w:t>,</w:t>
      </w:r>
      <w:r w:rsidR="00770238" w:rsidRPr="00030FE4">
        <w:rPr>
          <w:rFonts w:ascii="Arial" w:hAnsi="Arial" w:cs="Arial"/>
          <w:sz w:val="18"/>
          <w:szCs w:val="18"/>
          <w:lang w:val="lt-LT"/>
        </w:rPr>
        <w:t xml:space="preserve"> ir (arba) Rangovas nebevykdo D</w:t>
      </w:r>
      <w:r w:rsidR="004E3A72" w:rsidRPr="00030FE4">
        <w:rPr>
          <w:rFonts w:ascii="Arial" w:hAnsi="Arial" w:cs="Arial"/>
          <w:sz w:val="18"/>
          <w:szCs w:val="18"/>
          <w:lang w:val="lt-LT"/>
        </w:rPr>
        <w:t>arbų</w:t>
      </w:r>
      <w:r w:rsidR="004A7A6A" w:rsidRPr="00030FE4">
        <w:rPr>
          <w:rFonts w:ascii="Arial" w:hAnsi="Arial" w:cs="Arial"/>
          <w:sz w:val="18"/>
          <w:szCs w:val="18"/>
          <w:lang w:val="lt-LT"/>
        </w:rPr>
        <w:t>,</w:t>
      </w:r>
      <w:r w:rsidR="004E3A72" w:rsidRPr="00030FE4">
        <w:rPr>
          <w:rFonts w:ascii="Arial" w:hAnsi="Arial" w:cs="Arial"/>
          <w:sz w:val="18"/>
          <w:szCs w:val="18"/>
          <w:lang w:val="lt-LT"/>
        </w:rPr>
        <w:t xml:space="preserve"> ir</w:t>
      </w:r>
      <w:r w:rsidR="00624CF4" w:rsidRPr="00030FE4">
        <w:rPr>
          <w:rFonts w:ascii="Arial" w:hAnsi="Arial" w:cs="Arial"/>
          <w:sz w:val="18"/>
          <w:szCs w:val="18"/>
          <w:lang w:val="lt-LT"/>
        </w:rPr>
        <w:t xml:space="preserve"> (arba)</w:t>
      </w:r>
      <w:r w:rsidR="004E3A72" w:rsidRPr="00030FE4">
        <w:rPr>
          <w:rFonts w:ascii="Arial" w:hAnsi="Arial" w:cs="Arial"/>
          <w:sz w:val="18"/>
          <w:szCs w:val="18"/>
          <w:lang w:val="lt-LT"/>
        </w:rPr>
        <w:t xml:space="preserve"> aiškiai </w:t>
      </w:r>
      <w:r w:rsidR="00E05181" w:rsidRPr="00030FE4">
        <w:rPr>
          <w:rFonts w:ascii="Arial" w:hAnsi="Arial" w:cs="Arial"/>
          <w:sz w:val="18"/>
          <w:szCs w:val="18"/>
          <w:lang w:val="lt-LT"/>
        </w:rPr>
        <w:t xml:space="preserve">neketina </w:t>
      </w:r>
      <w:r w:rsidR="004E3A72" w:rsidRPr="00030FE4">
        <w:rPr>
          <w:rFonts w:ascii="Arial" w:hAnsi="Arial" w:cs="Arial"/>
          <w:sz w:val="18"/>
          <w:szCs w:val="18"/>
          <w:lang w:val="lt-LT"/>
        </w:rPr>
        <w:t xml:space="preserve">tęsti savo įsipareigojimų pagal Sutartį </w:t>
      </w:r>
      <w:r w:rsidR="00BB0BD8" w:rsidRPr="00030FE4">
        <w:rPr>
          <w:rFonts w:ascii="Arial" w:hAnsi="Arial" w:cs="Arial"/>
          <w:sz w:val="18"/>
          <w:szCs w:val="18"/>
          <w:lang w:val="lt-LT"/>
        </w:rPr>
        <w:t>v</w:t>
      </w:r>
      <w:r w:rsidR="004E3A72" w:rsidRPr="00030FE4">
        <w:rPr>
          <w:rFonts w:ascii="Arial" w:hAnsi="Arial" w:cs="Arial"/>
          <w:sz w:val="18"/>
          <w:szCs w:val="18"/>
          <w:lang w:val="lt-LT"/>
        </w:rPr>
        <w:t>ykdymo</w:t>
      </w:r>
      <w:r w:rsidR="00BD3E32" w:rsidRPr="00030FE4">
        <w:rPr>
          <w:rFonts w:ascii="Arial" w:hAnsi="Arial" w:cs="Arial"/>
          <w:sz w:val="18"/>
          <w:szCs w:val="18"/>
          <w:lang w:val="lt-LT"/>
        </w:rPr>
        <w:t>;</w:t>
      </w:r>
    </w:p>
    <w:p w14:paraId="31C1A58C" w14:textId="1F1F3BC1" w:rsidR="00D11DF9"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AC1477" w:rsidRPr="00030FE4">
        <w:rPr>
          <w:rFonts w:ascii="Arial" w:hAnsi="Arial" w:cs="Arial"/>
          <w:sz w:val="18"/>
          <w:szCs w:val="18"/>
          <w:lang w:val="lt-LT"/>
        </w:rPr>
        <w:t xml:space="preserve">Rangovas gadina Užsakovo turtą, nesilaiko </w:t>
      </w:r>
      <w:r w:rsidR="0030576C" w:rsidRPr="00030FE4">
        <w:rPr>
          <w:rFonts w:ascii="Arial" w:hAnsi="Arial" w:cs="Arial"/>
          <w:sz w:val="18"/>
          <w:szCs w:val="18"/>
          <w:lang w:val="lt-LT"/>
        </w:rPr>
        <w:t>D</w:t>
      </w:r>
      <w:r w:rsidR="00AC1477" w:rsidRPr="00030FE4">
        <w:rPr>
          <w:rFonts w:ascii="Arial" w:hAnsi="Arial" w:cs="Arial"/>
          <w:sz w:val="18"/>
          <w:szCs w:val="18"/>
          <w:lang w:val="lt-LT"/>
        </w:rPr>
        <w:t>arbų kokybės</w:t>
      </w:r>
      <w:r w:rsidR="00D06B9C" w:rsidRPr="00030FE4">
        <w:rPr>
          <w:rFonts w:ascii="Arial" w:hAnsi="Arial" w:cs="Arial"/>
          <w:sz w:val="18"/>
          <w:szCs w:val="18"/>
          <w:lang w:val="lt-LT"/>
        </w:rPr>
        <w:t>, darb</w:t>
      </w:r>
      <w:r w:rsidR="00BD5738" w:rsidRPr="00030FE4">
        <w:rPr>
          <w:rFonts w:ascii="Arial" w:hAnsi="Arial" w:cs="Arial"/>
          <w:sz w:val="18"/>
          <w:szCs w:val="18"/>
          <w:lang w:val="lt-LT"/>
        </w:rPr>
        <w:t>uotojų</w:t>
      </w:r>
      <w:r w:rsidR="00D06B9C" w:rsidRPr="00030FE4">
        <w:rPr>
          <w:rFonts w:ascii="Arial" w:hAnsi="Arial" w:cs="Arial"/>
          <w:sz w:val="18"/>
          <w:szCs w:val="18"/>
          <w:lang w:val="lt-LT"/>
        </w:rPr>
        <w:t xml:space="preserve"> saugos</w:t>
      </w:r>
      <w:r w:rsidR="00BD5738" w:rsidRPr="00030FE4">
        <w:rPr>
          <w:rFonts w:ascii="Arial" w:hAnsi="Arial" w:cs="Arial"/>
          <w:sz w:val="18"/>
          <w:szCs w:val="18"/>
          <w:lang w:val="lt-LT"/>
        </w:rPr>
        <w:t xml:space="preserve"> ir sveikatos</w:t>
      </w:r>
      <w:r w:rsidR="00D06B9C" w:rsidRPr="00030FE4">
        <w:rPr>
          <w:rFonts w:ascii="Arial" w:hAnsi="Arial" w:cs="Arial"/>
          <w:sz w:val="18"/>
          <w:szCs w:val="18"/>
          <w:lang w:val="lt-LT"/>
        </w:rPr>
        <w:t xml:space="preserve"> reikalavimų</w:t>
      </w:r>
      <w:r w:rsidR="004723EE" w:rsidRPr="00030FE4">
        <w:rPr>
          <w:rFonts w:ascii="Arial" w:hAnsi="Arial" w:cs="Arial"/>
          <w:sz w:val="18"/>
          <w:szCs w:val="18"/>
          <w:lang w:val="lt-LT"/>
        </w:rPr>
        <w:t>;</w:t>
      </w:r>
    </w:p>
    <w:p w14:paraId="126065F5" w14:textId="554E841F" w:rsidR="003E2A8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1A3577" w:rsidRPr="00030FE4">
        <w:rPr>
          <w:rFonts w:ascii="Arial" w:hAnsi="Arial" w:cs="Arial"/>
          <w:sz w:val="18"/>
          <w:szCs w:val="18"/>
          <w:lang w:val="lt-LT"/>
        </w:rPr>
        <w:t>Darbų atlikimui naudojamos Medžiagos, Įrenginiai, prekės ir kiti Darbų komponentai neatitinka su Užsakovu suderintų reikalavimų arba jie yra Draudžiamos kilmės</w:t>
      </w:r>
      <w:r w:rsidR="003E2A82" w:rsidRPr="00030FE4">
        <w:rPr>
          <w:rFonts w:ascii="Arial" w:hAnsi="Arial" w:cs="Arial"/>
          <w:sz w:val="18"/>
          <w:szCs w:val="18"/>
          <w:lang w:val="lt-LT"/>
        </w:rPr>
        <w:t>;</w:t>
      </w:r>
    </w:p>
    <w:p w14:paraId="4CAE0ABB" w14:textId="0CC928F9" w:rsidR="003E2A8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3E2A82" w:rsidRPr="00030FE4">
        <w:rPr>
          <w:rFonts w:ascii="Arial" w:hAnsi="Arial" w:cs="Arial"/>
          <w:sz w:val="18"/>
          <w:szCs w:val="18"/>
          <w:lang w:val="lt-LT"/>
        </w:rPr>
        <w:t>Darbai atliekami nesilaikant</w:t>
      </w:r>
      <w:r w:rsidR="004009BE" w:rsidRPr="00030FE4">
        <w:rPr>
          <w:rFonts w:ascii="Arial" w:hAnsi="Arial" w:cs="Arial"/>
          <w:sz w:val="18"/>
          <w:szCs w:val="18"/>
          <w:lang w:val="lt-LT"/>
        </w:rPr>
        <w:t xml:space="preserve"> Darbų </w:t>
      </w:r>
      <w:r w:rsidR="003E2A82" w:rsidRPr="00030FE4">
        <w:rPr>
          <w:rFonts w:ascii="Arial" w:hAnsi="Arial" w:cs="Arial"/>
          <w:sz w:val="18"/>
          <w:szCs w:val="18"/>
          <w:lang w:val="lt-LT"/>
        </w:rPr>
        <w:t>technologi</w:t>
      </w:r>
      <w:r w:rsidR="004009BE" w:rsidRPr="00030FE4">
        <w:rPr>
          <w:rFonts w:ascii="Arial" w:hAnsi="Arial" w:cs="Arial"/>
          <w:sz w:val="18"/>
          <w:szCs w:val="18"/>
          <w:lang w:val="lt-LT"/>
        </w:rPr>
        <w:t>jos</w:t>
      </w:r>
      <w:r w:rsidR="003E2A82" w:rsidRPr="00030FE4">
        <w:rPr>
          <w:rFonts w:ascii="Arial" w:hAnsi="Arial" w:cs="Arial"/>
          <w:sz w:val="18"/>
          <w:szCs w:val="18"/>
          <w:lang w:val="lt-LT"/>
        </w:rPr>
        <w:t xml:space="preserve"> projekto</w:t>
      </w:r>
      <w:r w:rsidR="003C23C6">
        <w:rPr>
          <w:rFonts w:ascii="Arial" w:hAnsi="Arial" w:cs="Arial"/>
          <w:sz w:val="18"/>
          <w:szCs w:val="18"/>
          <w:lang w:val="lt-LT"/>
        </w:rPr>
        <w:t xml:space="preserve"> bei Projekto</w:t>
      </w:r>
      <w:r w:rsidR="003E2A82" w:rsidRPr="00030FE4">
        <w:rPr>
          <w:rFonts w:ascii="Arial" w:hAnsi="Arial" w:cs="Arial"/>
          <w:sz w:val="18"/>
          <w:szCs w:val="18"/>
          <w:lang w:val="lt-LT"/>
        </w:rPr>
        <w:t>;</w:t>
      </w:r>
    </w:p>
    <w:p w14:paraId="6CF8C300" w14:textId="6BA06EDD" w:rsidR="00BB0BD8"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BB0BD8" w:rsidRPr="00030FE4">
        <w:rPr>
          <w:rFonts w:ascii="Arial" w:hAnsi="Arial" w:cs="Arial"/>
          <w:sz w:val="18"/>
          <w:szCs w:val="18"/>
          <w:lang w:val="lt-LT"/>
        </w:rPr>
        <w:t>dėl Rangovo kaltės Darbų vykdymas sustabdomas</w:t>
      </w:r>
      <w:r w:rsidR="00CB7B77" w:rsidRPr="00030FE4">
        <w:rPr>
          <w:rFonts w:ascii="Arial" w:hAnsi="Arial" w:cs="Arial"/>
          <w:sz w:val="18"/>
          <w:szCs w:val="18"/>
          <w:lang w:val="lt-LT"/>
        </w:rPr>
        <w:t xml:space="preserve"> (sumuojant visų sustabdymų laiką)</w:t>
      </w:r>
      <w:r w:rsidR="00BB0BD8" w:rsidRPr="00030FE4">
        <w:rPr>
          <w:rFonts w:ascii="Arial" w:hAnsi="Arial" w:cs="Arial"/>
          <w:sz w:val="18"/>
          <w:szCs w:val="18"/>
          <w:lang w:val="lt-LT"/>
        </w:rPr>
        <w:t xml:space="preserve"> ilgiau kaip vienam mėnesiui;</w:t>
      </w:r>
    </w:p>
    <w:p w14:paraId="1E5DBA5B" w14:textId="5FBE30F9" w:rsidR="00442A09"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442A09" w:rsidRPr="00030FE4">
        <w:rPr>
          <w:rFonts w:ascii="Arial" w:hAnsi="Arial" w:cs="Arial"/>
          <w:sz w:val="18"/>
          <w:szCs w:val="18"/>
          <w:lang w:val="lt-LT"/>
        </w:rPr>
        <w:t xml:space="preserve">dėl nepakankamos Rangovo darbo saugos priemonių kontrolės </w:t>
      </w:r>
      <w:r w:rsidR="003A4807" w:rsidRPr="00030FE4">
        <w:rPr>
          <w:rFonts w:ascii="Arial" w:hAnsi="Arial" w:cs="Arial"/>
          <w:sz w:val="18"/>
          <w:szCs w:val="18"/>
          <w:lang w:val="lt-LT"/>
        </w:rPr>
        <w:t xml:space="preserve">Statybvietėje </w:t>
      </w:r>
      <w:r w:rsidR="00442A09" w:rsidRPr="00030FE4">
        <w:rPr>
          <w:rFonts w:ascii="Arial" w:hAnsi="Arial" w:cs="Arial"/>
          <w:sz w:val="18"/>
          <w:szCs w:val="18"/>
          <w:lang w:val="lt-LT"/>
        </w:rPr>
        <w:t xml:space="preserve">įvyksta bent vienas sunkus </w:t>
      </w:r>
      <w:r w:rsidR="004F50A9" w:rsidRPr="00030FE4">
        <w:rPr>
          <w:rFonts w:ascii="Arial" w:hAnsi="Arial" w:cs="Arial"/>
          <w:sz w:val="18"/>
          <w:szCs w:val="18"/>
          <w:lang w:val="lt-LT"/>
        </w:rPr>
        <w:t>nelaimingas atsitikimas darbe</w:t>
      </w:r>
      <w:r w:rsidR="00442A09" w:rsidRPr="00030FE4">
        <w:rPr>
          <w:rFonts w:ascii="Arial" w:hAnsi="Arial" w:cs="Arial"/>
          <w:sz w:val="18"/>
          <w:szCs w:val="18"/>
          <w:lang w:val="lt-LT"/>
        </w:rPr>
        <w:t xml:space="preserve"> ar mirtinas </w:t>
      </w:r>
      <w:r w:rsidR="004F50A9" w:rsidRPr="00030FE4">
        <w:rPr>
          <w:rFonts w:ascii="Arial" w:hAnsi="Arial" w:cs="Arial"/>
          <w:sz w:val="18"/>
          <w:szCs w:val="18"/>
          <w:lang w:val="lt-LT"/>
        </w:rPr>
        <w:t>nelaimingas atsitikimas darbe</w:t>
      </w:r>
      <w:r w:rsidR="00442A09" w:rsidRPr="00030FE4">
        <w:rPr>
          <w:rFonts w:ascii="Arial" w:hAnsi="Arial" w:cs="Arial"/>
          <w:sz w:val="18"/>
          <w:szCs w:val="18"/>
          <w:lang w:val="lt-LT"/>
        </w:rPr>
        <w:t>;</w:t>
      </w:r>
    </w:p>
    <w:p w14:paraId="0CC30982" w14:textId="4B96AA4E" w:rsidR="005F69E1"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F172E8" w:rsidRPr="00030FE4">
        <w:rPr>
          <w:rFonts w:ascii="Arial" w:hAnsi="Arial" w:cs="Arial"/>
          <w:sz w:val="18"/>
          <w:szCs w:val="18"/>
          <w:lang w:val="lt-LT"/>
        </w:rPr>
        <w:t xml:space="preserve">Rangovas nevykdo Užsakovo nurodymų pagal </w:t>
      </w:r>
      <w:r w:rsidR="004A7A6A" w:rsidRPr="00030FE4">
        <w:rPr>
          <w:rFonts w:ascii="Arial" w:hAnsi="Arial" w:cs="Arial"/>
          <w:sz w:val="18"/>
          <w:szCs w:val="18"/>
          <w:lang w:val="lt-LT"/>
        </w:rPr>
        <w:t>Sutarties bendrųjų s</w:t>
      </w:r>
      <w:r w:rsidR="00F172E8" w:rsidRPr="00030FE4">
        <w:rPr>
          <w:rFonts w:ascii="Arial" w:hAnsi="Arial" w:cs="Arial"/>
          <w:sz w:val="18"/>
          <w:szCs w:val="18"/>
          <w:lang w:val="lt-LT"/>
        </w:rPr>
        <w:t xml:space="preserve">ąlygų </w:t>
      </w:r>
      <w:r w:rsidR="004A7A6A" w:rsidRPr="00030FE4">
        <w:rPr>
          <w:rFonts w:ascii="Arial" w:hAnsi="Arial" w:cs="Arial"/>
          <w:sz w:val="18"/>
          <w:szCs w:val="18"/>
          <w:lang w:val="lt-LT"/>
        </w:rPr>
        <w:t>5</w:t>
      </w:r>
      <w:r w:rsidR="0066535C" w:rsidRPr="00030FE4">
        <w:rPr>
          <w:rFonts w:ascii="Arial" w:hAnsi="Arial" w:cs="Arial"/>
          <w:sz w:val="18"/>
          <w:szCs w:val="18"/>
          <w:lang w:val="lt-LT"/>
        </w:rPr>
        <w:t>.8 punktą</w:t>
      </w:r>
      <w:r w:rsidR="005F69E1" w:rsidRPr="00030FE4">
        <w:rPr>
          <w:rFonts w:ascii="Arial" w:hAnsi="Arial" w:cs="Arial"/>
          <w:sz w:val="18"/>
          <w:szCs w:val="18"/>
          <w:lang w:val="lt-LT"/>
        </w:rPr>
        <w:t>;</w:t>
      </w:r>
    </w:p>
    <w:p w14:paraId="3150688A" w14:textId="00D3E314" w:rsidR="00572A3A"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572A3A" w:rsidRPr="00030FE4">
        <w:rPr>
          <w:rFonts w:ascii="Arial" w:hAnsi="Arial" w:cs="Arial"/>
          <w:sz w:val="18"/>
          <w:szCs w:val="18"/>
          <w:lang w:val="lt-LT"/>
        </w:rPr>
        <w:t>Rangovas</w:t>
      </w:r>
      <w:r w:rsidR="000E2425" w:rsidRPr="00030FE4">
        <w:rPr>
          <w:rFonts w:ascii="Arial" w:hAnsi="Arial" w:cs="Arial"/>
          <w:sz w:val="18"/>
          <w:szCs w:val="18"/>
          <w:lang w:val="lt-LT"/>
        </w:rPr>
        <w:t xml:space="preserve"> (įskaitant </w:t>
      </w:r>
      <w:r w:rsidR="001F27F8" w:rsidRPr="00030FE4">
        <w:rPr>
          <w:rFonts w:ascii="Arial" w:hAnsi="Arial" w:cs="Arial"/>
          <w:sz w:val="18"/>
          <w:szCs w:val="18"/>
          <w:lang w:val="lt-LT"/>
        </w:rPr>
        <w:t>Subrangovus</w:t>
      </w:r>
      <w:r w:rsidR="000E2425" w:rsidRPr="00030FE4">
        <w:rPr>
          <w:rFonts w:ascii="Arial" w:hAnsi="Arial" w:cs="Arial"/>
          <w:sz w:val="18"/>
          <w:szCs w:val="18"/>
          <w:lang w:val="lt-LT"/>
        </w:rPr>
        <w:t>)</w:t>
      </w:r>
      <w:r w:rsidR="00572A3A" w:rsidRPr="00030FE4">
        <w:rPr>
          <w:rFonts w:ascii="Arial" w:hAnsi="Arial" w:cs="Arial"/>
          <w:sz w:val="18"/>
          <w:szCs w:val="18"/>
          <w:lang w:val="lt-LT"/>
        </w:rPr>
        <w:t xml:space="preserve"> nebeatitinka </w:t>
      </w:r>
      <w:r w:rsidR="00B10A43" w:rsidRPr="00030FE4">
        <w:rPr>
          <w:rFonts w:ascii="Arial" w:hAnsi="Arial" w:cs="Arial"/>
          <w:sz w:val="18"/>
          <w:szCs w:val="18"/>
          <w:lang w:val="lt-LT"/>
        </w:rPr>
        <w:t>P</w:t>
      </w:r>
      <w:r w:rsidR="00572A3A" w:rsidRPr="00030FE4">
        <w:rPr>
          <w:rFonts w:ascii="Arial" w:hAnsi="Arial" w:cs="Arial"/>
          <w:sz w:val="18"/>
          <w:szCs w:val="18"/>
          <w:lang w:val="lt-LT"/>
        </w:rPr>
        <w:t>irkimo sąlygose nurodytų kvalifikacinių reikalavimų ir (arba) Rangovas netenka teisės verstis Sutartyje nurodyta veikla;</w:t>
      </w:r>
    </w:p>
    <w:p w14:paraId="74C74554" w14:textId="2E32DF83" w:rsidR="00A4779D"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A4779D" w:rsidRPr="00030FE4">
        <w:rPr>
          <w:rFonts w:ascii="Arial" w:hAnsi="Arial" w:cs="Arial"/>
          <w:sz w:val="18"/>
          <w:szCs w:val="18"/>
          <w:lang w:val="lt-LT"/>
        </w:rPr>
        <w:t xml:space="preserve">Rangovas </w:t>
      </w:r>
      <w:r w:rsidR="005C5AF1" w:rsidRPr="00030FE4">
        <w:rPr>
          <w:rFonts w:ascii="Arial" w:hAnsi="Arial" w:cs="Arial"/>
          <w:sz w:val="18"/>
          <w:szCs w:val="18"/>
          <w:lang w:val="lt-LT"/>
        </w:rPr>
        <w:t xml:space="preserve">arba jo vadovas </w:t>
      </w:r>
      <w:r w:rsidR="00A4779D" w:rsidRPr="00030FE4">
        <w:rPr>
          <w:rFonts w:ascii="Arial" w:hAnsi="Arial" w:cs="Arial"/>
          <w:sz w:val="18"/>
          <w:szCs w:val="18"/>
          <w:lang w:val="lt-LT"/>
        </w:rPr>
        <w:t>oficialiai pripažįstamas padaręs korupcinio pobūdžio nusikalstamas veiklas</w:t>
      </w:r>
      <w:r w:rsidR="000D07FE" w:rsidRPr="00030FE4">
        <w:rPr>
          <w:rFonts w:ascii="Arial" w:hAnsi="Arial" w:cs="Arial"/>
          <w:sz w:val="18"/>
          <w:szCs w:val="18"/>
          <w:lang w:val="lt-LT"/>
        </w:rPr>
        <w:t xml:space="preserve"> arba atsiranda Rangovo realaus ar potencialaus interesų konflikto situacija, dėl kurios objektyvus ir tinkamas Sutarties vykdymas yra negalimas</w:t>
      </w:r>
      <w:r w:rsidR="00A4779D" w:rsidRPr="00030FE4">
        <w:rPr>
          <w:rFonts w:ascii="Arial" w:hAnsi="Arial" w:cs="Arial"/>
          <w:sz w:val="18"/>
          <w:szCs w:val="18"/>
          <w:lang w:val="lt-LT"/>
        </w:rPr>
        <w:t>;</w:t>
      </w:r>
    </w:p>
    <w:p w14:paraId="1BBBA77F" w14:textId="014477AA" w:rsidR="002014B0"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002014B0" w:rsidRPr="00030FE4">
        <w:rPr>
          <w:rFonts w:ascii="Arial" w:hAnsi="Arial" w:cs="Arial"/>
          <w:sz w:val="18"/>
          <w:szCs w:val="18"/>
          <w:lang w:val="lt-LT"/>
        </w:rPr>
        <w:t xml:space="preserve">kyla pagrįstų abejonių dėl </w:t>
      </w:r>
      <w:r w:rsidR="004A7A6A" w:rsidRPr="00030FE4">
        <w:rPr>
          <w:rFonts w:ascii="Arial" w:hAnsi="Arial" w:cs="Arial"/>
          <w:sz w:val="18"/>
          <w:szCs w:val="18"/>
          <w:lang w:val="lt-LT"/>
        </w:rPr>
        <w:t xml:space="preserve">šiame punkte </w:t>
      </w:r>
      <w:r w:rsidR="002014B0" w:rsidRPr="00030FE4">
        <w:rPr>
          <w:rFonts w:ascii="Arial" w:hAnsi="Arial" w:cs="Arial"/>
          <w:sz w:val="18"/>
          <w:szCs w:val="18"/>
          <w:lang w:val="lt-LT"/>
        </w:rPr>
        <w:t>nurodytų aplinkybių, dėl kurių gali būti nutraukta ši Sutartis, egzistavimo ir Užsakovo prašymu Rangovas nepateikia įrodymų</w:t>
      </w:r>
      <w:r w:rsidR="000E2425" w:rsidRPr="00030FE4">
        <w:rPr>
          <w:rFonts w:ascii="Arial" w:hAnsi="Arial" w:cs="Arial"/>
          <w:sz w:val="18"/>
          <w:szCs w:val="18"/>
          <w:lang w:val="lt-LT"/>
        </w:rPr>
        <w:t>,</w:t>
      </w:r>
      <w:r w:rsidR="002014B0" w:rsidRPr="00030FE4">
        <w:rPr>
          <w:rFonts w:ascii="Arial" w:hAnsi="Arial" w:cs="Arial"/>
          <w:sz w:val="18"/>
          <w:szCs w:val="18"/>
          <w:lang w:val="lt-LT"/>
        </w:rPr>
        <w:t xml:space="preserve"> paneigiančių šias aplinkybes;</w:t>
      </w:r>
    </w:p>
    <w:p w14:paraId="09156FE8" w14:textId="0DEFF49D" w:rsidR="00EF0416"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l) </w:t>
      </w:r>
      <w:r w:rsidR="00EF0416" w:rsidRPr="00030FE4">
        <w:rPr>
          <w:rFonts w:ascii="Arial" w:hAnsi="Arial" w:cs="Arial"/>
          <w:sz w:val="18"/>
          <w:szCs w:val="18"/>
          <w:lang w:val="lt-LT"/>
        </w:rPr>
        <w:t>Rangovas pažeidžia esmines Sutarties sąlygas;</w:t>
      </w:r>
    </w:p>
    <w:p w14:paraId="1672D6AC" w14:textId="5BBB19C8" w:rsidR="0022478F"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m) </w:t>
      </w:r>
      <w:r w:rsidR="0022478F" w:rsidRPr="00030FE4">
        <w:rPr>
          <w:rFonts w:ascii="Arial" w:hAnsi="Arial" w:cs="Arial"/>
          <w:sz w:val="18"/>
          <w:szCs w:val="18"/>
          <w:lang w:val="lt-LT"/>
        </w:rPr>
        <w:t xml:space="preserve">atsiranda </w:t>
      </w:r>
      <w:r w:rsidR="00966486" w:rsidRPr="00030FE4">
        <w:rPr>
          <w:rFonts w:ascii="Arial" w:hAnsi="Arial" w:cs="Arial"/>
          <w:sz w:val="18"/>
          <w:szCs w:val="18"/>
          <w:lang w:val="lt-LT"/>
        </w:rPr>
        <w:t>P</w:t>
      </w:r>
      <w:r w:rsidR="0022478F" w:rsidRPr="00030FE4">
        <w:rPr>
          <w:rFonts w:ascii="Arial" w:hAnsi="Arial" w:cs="Arial"/>
          <w:sz w:val="18"/>
          <w:szCs w:val="18"/>
          <w:lang w:val="lt-LT"/>
        </w:rPr>
        <w:t xml:space="preserve">irkimų, atliekamų vandentvarkos, energetikos, transporto ar pašto paslaugų srities perkančiųjų subjektų, įstatymo 98 straipsnyje nurodytas pagrindas vienašališkai nutraukti </w:t>
      </w:r>
      <w:r w:rsidR="004A7A6A" w:rsidRPr="00030FE4">
        <w:rPr>
          <w:rFonts w:ascii="Arial" w:hAnsi="Arial" w:cs="Arial"/>
          <w:sz w:val="18"/>
          <w:szCs w:val="18"/>
          <w:lang w:val="lt-LT"/>
        </w:rPr>
        <w:t>S</w:t>
      </w:r>
      <w:r w:rsidR="0022478F" w:rsidRPr="00030FE4">
        <w:rPr>
          <w:rFonts w:ascii="Arial" w:hAnsi="Arial" w:cs="Arial"/>
          <w:sz w:val="18"/>
          <w:szCs w:val="18"/>
          <w:lang w:val="lt-LT"/>
        </w:rPr>
        <w:t>uta</w:t>
      </w:r>
      <w:r w:rsidR="00DC1AE2" w:rsidRPr="00030FE4">
        <w:rPr>
          <w:rFonts w:ascii="Arial" w:hAnsi="Arial" w:cs="Arial"/>
          <w:sz w:val="18"/>
          <w:szCs w:val="18"/>
          <w:lang w:val="lt-LT"/>
        </w:rPr>
        <w:t>rtį;</w:t>
      </w:r>
    </w:p>
    <w:p w14:paraId="4CBE4093" w14:textId="1E9CA25C" w:rsidR="000C38D4"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n) </w:t>
      </w:r>
      <w:r w:rsidR="000C38D4" w:rsidRPr="00030FE4">
        <w:rPr>
          <w:rFonts w:ascii="Arial" w:hAnsi="Arial" w:cs="Arial"/>
          <w:sz w:val="18"/>
          <w:szCs w:val="18"/>
          <w:lang w:val="lt-LT"/>
        </w:rPr>
        <w:t>jeigu Lietuvos Respublikos Vyriausybė Lietuvos Respublikos nacionaliniam saugumui užtikrinti svarbių objektų apsaugos įstatymo nustatyta tvarka priima sprendimą, patvirtinantį, kad Sutartis neatitinka nacionalinio saugumo interesų;</w:t>
      </w:r>
    </w:p>
    <w:p w14:paraId="24663A74" w14:textId="2737BD2C" w:rsidR="000C38D4"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o) </w:t>
      </w:r>
      <w:r w:rsidR="000C38D4" w:rsidRPr="00030FE4">
        <w:rPr>
          <w:rFonts w:ascii="Arial" w:hAnsi="Arial" w:cs="Arial"/>
          <w:sz w:val="18"/>
          <w:szCs w:val="18"/>
          <w:lang w:val="lt-LT"/>
        </w:rPr>
        <w:t xml:space="preserve">Lietuvos Respublikos Vyriausybei nustačius, kad Rangovas neatitinka nacionalinio saugumo interesų pagal </w:t>
      </w:r>
      <w:r w:rsidR="00966486" w:rsidRPr="00030FE4">
        <w:rPr>
          <w:rFonts w:ascii="Arial" w:hAnsi="Arial" w:cs="Arial"/>
          <w:sz w:val="18"/>
          <w:szCs w:val="18"/>
          <w:lang w:val="lt-LT"/>
        </w:rPr>
        <w:t>N</w:t>
      </w:r>
      <w:r w:rsidR="000C38D4" w:rsidRPr="00030FE4">
        <w:rPr>
          <w:rFonts w:ascii="Arial" w:hAnsi="Arial" w:cs="Arial"/>
          <w:sz w:val="18"/>
          <w:szCs w:val="18"/>
          <w:lang w:val="lt-LT"/>
        </w:rPr>
        <w:t>acionaliniam saugumui užtikrinti svarbių objektų apsaugos įstatymą</w:t>
      </w:r>
      <w:r w:rsidR="005D5203" w:rsidRPr="00030FE4">
        <w:rPr>
          <w:rFonts w:ascii="Arial" w:hAnsi="Arial" w:cs="Arial"/>
          <w:sz w:val="18"/>
          <w:szCs w:val="18"/>
          <w:lang w:val="lt-LT"/>
        </w:rPr>
        <w:t>;</w:t>
      </w:r>
    </w:p>
    <w:p w14:paraId="4EA25196" w14:textId="15614E82" w:rsidR="00794593"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p) </w:t>
      </w:r>
      <w:r w:rsidR="00572A3A" w:rsidRPr="00030FE4">
        <w:rPr>
          <w:rFonts w:ascii="Arial" w:hAnsi="Arial" w:cs="Arial"/>
          <w:sz w:val="18"/>
          <w:szCs w:val="18"/>
          <w:lang w:val="lt-LT"/>
        </w:rPr>
        <w:t xml:space="preserve">kitais Sutartyje </w:t>
      </w:r>
      <w:r w:rsidR="007B1F10" w:rsidRPr="00030FE4">
        <w:rPr>
          <w:rFonts w:ascii="Arial" w:hAnsi="Arial" w:cs="Arial"/>
          <w:sz w:val="18"/>
          <w:szCs w:val="18"/>
          <w:lang w:val="lt-LT"/>
        </w:rPr>
        <w:t xml:space="preserve">ir teisės aktuose </w:t>
      </w:r>
      <w:r w:rsidR="00572A3A" w:rsidRPr="00030FE4">
        <w:rPr>
          <w:rFonts w:ascii="Arial" w:hAnsi="Arial" w:cs="Arial"/>
          <w:sz w:val="18"/>
          <w:szCs w:val="18"/>
          <w:lang w:val="lt-LT"/>
        </w:rPr>
        <w:t>nurodytais atvejais</w:t>
      </w:r>
      <w:r w:rsidR="007B1F10" w:rsidRPr="00030FE4">
        <w:rPr>
          <w:rFonts w:ascii="Arial" w:hAnsi="Arial" w:cs="Arial"/>
          <w:sz w:val="18"/>
          <w:szCs w:val="18"/>
          <w:lang w:val="lt-LT"/>
        </w:rPr>
        <w:t>, kai Rangovas nevykdo savo įsipareigojimų</w:t>
      </w:r>
      <w:r w:rsidR="0097541D">
        <w:rPr>
          <w:rFonts w:ascii="Arial" w:hAnsi="Arial" w:cs="Arial"/>
          <w:sz w:val="18"/>
          <w:szCs w:val="18"/>
          <w:lang w:val="lt-LT"/>
        </w:rPr>
        <w:t>;</w:t>
      </w:r>
    </w:p>
    <w:p w14:paraId="51C83FBC" w14:textId="3E724249" w:rsidR="0097541D" w:rsidRPr="00030FE4" w:rsidRDefault="0097541D" w:rsidP="00DE6F22">
      <w:pPr>
        <w:ind w:left="567" w:firstLine="0"/>
        <w:jc w:val="both"/>
        <w:rPr>
          <w:rFonts w:ascii="Arial" w:hAnsi="Arial" w:cs="Arial"/>
          <w:sz w:val="18"/>
          <w:szCs w:val="18"/>
          <w:lang w:val="lt-LT"/>
        </w:rPr>
      </w:pPr>
    </w:p>
    <w:p w14:paraId="4420BDCF" w14:textId="7A0D5C97" w:rsidR="00784C82" w:rsidRPr="00030FE4" w:rsidRDefault="00784C82" w:rsidP="00C018E2">
      <w:pPr>
        <w:pStyle w:val="ListParagraph"/>
      </w:pPr>
      <w:r w:rsidRPr="00030FE4">
        <w:t>S</w:t>
      </w:r>
      <w:r w:rsidR="004A7A6A" w:rsidRPr="00030FE4">
        <w:t>utarties bendrųjų s</w:t>
      </w:r>
      <w:r w:rsidRPr="00030FE4">
        <w:t xml:space="preserve">ąlygų </w:t>
      </w:r>
      <w:r w:rsidR="004A7A6A" w:rsidRPr="00030FE4">
        <w:t>10</w:t>
      </w:r>
      <w:r w:rsidRPr="00030FE4">
        <w:t>.3.2 punkt</w:t>
      </w:r>
      <w:r w:rsidR="005D733A" w:rsidRPr="00030FE4">
        <w:t>o</w:t>
      </w:r>
      <w:r w:rsidRPr="00030FE4">
        <w:t xml:space="preserve"> </w:t>
      </w:r>
      <w:r w:rsidR="00DC1AE2" w:rsidRPr="00030FE4">
        <w:t>c), e</w:t>
      </w:r>
      <w:r w:rsidR="009908D5" w:rsidRPr="00030FE4">
        <w:t>)</w:t>
      </w:r>
      <w:r w:rsidR="000C38D4" w:rsidRPr="00030FE4">
        <w:t>,</w:t>
      </w:r>
      <w:r w:rsidR="00DC1AE2" w:rsidRPr="00030FE4">
        <w:t xml:space="preserve"> </w:t>
      </w:r>
      <w:r w:rsidR="00E00D72" w:rsidRPr="00030FE4">
        <w:t>g),</w:t>
      </w:r>
      <w:r w:rsidR="000C38D4" w:rsidRPr="00030FE4">
        <w:t xml:space="preserve"> n) ir o)</w:t>
      </w:r>
      <w:r w:rsidR="00DC1AE2" w:rsidRPr="00030FE4">
        <w:t xml:space="preserve"> papunkčiuose </w:t>
      </w:r>
      <w:r w:rsidRPr="00030FE4">
        <w:t>nurodytos Sutarties nutraukimo priežastys laikomos esminėmis Sutarties sąlygomis</w:t>
      </w:r>
      <w:r w:rsidR="00524AB2" w:rsidRPr="00030FE4">
        <w:t xml:space="preserve">. </w:t>
      </w:r>
    </w:p>
    <w:p w14:paraId="288F3043" w14:textId="46628488" w:rsidR="00CD11B9" w:rsidRPr="00030FE4" w:rsidRDefault="00CD11B9" w:rsidP="00C018E2">
      <w:pPr>
        <w:pStyle w:val="ListParagraph"/>
      </w:pPr>
      <w:r w:rsidRPr="00030FE4">
        <w:t>Užsakovas turi teisę vienašališkai nutraukti Sutartį, nesikreipdamas į teismą, apie tai ne vėliau kaip prie</w:t>
      </w:r>
      <w:r w:rsidR="00534F3E">
        <w:t>š</w:t>
      </w:r>
      <w:r w:rsidRPr="00030FE4">
        <w:t xml:space="preserve"> 30 dienų raštu pranešdamas Rangovui, kai dėl objektyvių priežasčių Užsakovas nebeturi poreikio </w:t>
      </w:r>
      <w:r w:rsidR="00534F3E">
        <w:t>Darbams (</w:t>
      </w:r>
      <w:r w:rsidR="00534F3E" w:rsidRPr="00534F3E">
        <w:t>Civilinio kodekso 6.658 straipsnio 4 dalyje nustatytų atveju</w:t>
      </w:r>
      <w:r w:rsidR="00534F3E">
        <w:t>)</w:t>
      </w:r>
      <w:r w:rsidRPr="00030FE4">
        <w:t>. Tokiu atveju, Užsakovas atlygina už iki Sutarties nutraukimo kokybiškai atliktus ir priimtus Darbus, bei kitus Rangovo pagrįstus tiesioginius nuostolius.</w:t>
      </w:r>
    </w:p>
    <w:p w14:paraId="371E91A1" w14:textId="402F744D" w:rsidR="00CD5081" w:rsidRPr="00030FE4" w:rsidRDefault="00AC1477" w:rsidP="00C018E2">
      <w:pPr>
        <w:pStyle w:val="ListParagraph"/>
      </w:pPr>
      <w:r w:rsidRPr="00030FE4">
        <w:t xml:space="preserve">Jeigu Užsakovas nutraukia Sutartį dėl </w:t>
      </w:r>
      <w:r w:rsidR="005431E4" w:rsidRPr="00030FE4">
        <w:t>Rangovo kaltės</w:t>
      </w:r>
      <w:r w:rsidRPr="00030FE4">
        <w:t xml:space="preserve">, </w:t>
      </w:r>
      <w:r w:rsidR="009279DB" w:rsidRPr="00030FE4">
        <w:t>Rangovas moka 10</w:t>
      </w:r>
      <w:r w:rsidR="004A7A6A" w:rsidRPr="00030FE4">
        <w:t>%</w:t>
      </w:r>
      <w:r w:rsidR="009279DB" w:rsidRPr="00030FE4">
        <w:t xml:space="preserve"> Sutarties kainos dydžio baudą ir</w:t>
      </w:r>
      <w:r w:rsidRPr="00030FE4">
        <w:t xml:space="preserve"> privalo atlyginti Užsakovui </w:t>
      </w:r>
      <w:r w:rsidR="00FB3D67" w:rsidRPr="00030FE4">
        <w:t xml:space="preserve">visas </w:t>
      </w:r>
      <w:r w:rsidRPr="00030FE4">
        <w:t>dėl šio nutraukimo susidariusias papildomas išlaidas,</w:t>
      </w:r>
      <w:r w:rsidR="00537827" w:rsidRPr="00030FE4">
        <w:t xml:space="preserve"> </w:t>
      </w:r>
      <w:r w:rsidRPr="00030FE4">
        <w:t xml:space="preserve">susietas su Sutartyje nurodytų </w:t>
      </w:r>
      <w:r w:rsidR="00426B9D" w:rsidRPr="00030FE4">
        <w:t>D</w:t>
      </w:r>
      <w:r w:rsidRPr="00030FE4">
        <w:t>arbų užbaigimu</w:t>
      </w:r>
      <w:r w:rsidR="006651C8" w:rsidRPr="00030FE4">
        <w:t>,</w:t>
      </w:r>
      <w:r w:rsidR="00537827" w:rsidRPr="00030FE4">
        <w:t xml:space="preserve"> kurių nepadengia bauda,</w:t>
      </w:r>
      <w:r w:rsidR="006651C8" w:rsidRPr="00030FE4">
        <w:t xml:space="preserve"> įskaitant Užsakovo išlaidas dėl kito rangovo paieškos ir Darbų pabrangimo</w:t>
      </w:r>
      <w:r w:rsidRPr="00030FE4">
        <w:t>.</w:t>
      </w:r>
      <w:r w:rsidR="00410043" w:rsidRPr="00030FE4">
        <w:t xml:space="preserve"> </w:t>
      </w:r>
      <w:r w:rsidR="00CD5081" w:rsidRPr="00030FE4">
        <w:t>Už iki Sutarties nutraukimo atliktus Darbus Užsakovas atsiskaito Sutartyje nustatytais terminais</w:t>
      </w:r>
      <w:r w:rsidR="00703372" w:rsidRPr="00030FE4">
        <w:t xml:space="preserve"> ir tvarka</w:t>
      </w:r>
      <w:r w:rsidR="00CD5081" w:rsidRPr="00030FE4">
        <w:t>.</w:t>
      </w:r>
    </w:p>
    <w:p w14:paraId="2AC5A8C1" w14:textId="4F79C8CF" w:rsidR="00794593" w:rsidRPr="00030FE4" w:rsidRDefault="004E4365" w:rsidP="00C018E2">
      <w:pPr>
        <w:pStyle w:val="ListParagraph"/>
      </w:pPr>
      <w:r w:rsidRPr="00030FE4">
        <w:t>Rangovas turi teisę vienašališkai nutraukti Sutartį</w:t>
      </w:r>
      <w:r w:rsidR="006651C8" w:rsidRPr="00030FE4">
        <w:t xml:space="preserve"> nesikreipdamas į </w:t>
      </w:r>
      <w:r w:rsidR="004E784B" w:rsidRPr="00030FE4">
        <w:t>teismą</w:t>
      </w:r>
      <w:r w:rsidR="006651C8" w:rsidRPr="00030FE4">
        <w:t>,</w:t>
      </w:r>
      <w:r w:rsidRPr="00030FE4">
        <w:t xml:space="preserve"> apie tai ne vėliau kaip prieš </w:t>
      </w:r>
      <w:r w:rsidR="002C3900">
        <w:t>30</w:t>
      </w:r>
      <w:r w:rsidR="00B60D1F" w:rsidRPr="00030FE4">
        <w:t xml:space="preserve"> </w:t>
      </w:r>
      <w:r w:rsidR="00AC6427" w:rsidRPr="00030FE4">
        <w:t xml:space="preserve">dienų </w:t>
      </w:r>
      <w:r w:rsidRPr="00030FE4">
        <w:t xml:space="preserve">raštu pranešdamas </w:t>
      </w:r>
      <w:r w:rsidR="00D803DF" w:rsidRPr="00030FE4">
        <w:t>Užsakovui</w:t>
      </w:r>
      <w:r w:rsidR="001D0FD0" w:rsidRPr="00030FE4">
        <w:t xml:space="preserve">, </w:t>
      </w:r>
      <w:r w:rsidR="00794593" w:rsidRPr="00030FE4">
        <w:t xml:space="preserve">kai Užsakovas daugiau nei </w:t>
      </w:r>
      <w:r w:rsidR="00F847F1" w:rsidRPr="00030FE4">
        <w:t xml:space="preserve">30 </w:t>
      </w:r>
      <w:r w:rsidR="00794593" w:rsidRPr="00030FE4">
        <w:t>dien</w:t>
      </w:r>
      <w:r w:rsidR="00F847F1" w:rsidRPr="00030FE4">
        <w:t>ų</w:t>
      </w:r>
      <w:r w:rsidR="00794593" w:rsidRPr="00030FE4">
        <w:t xml:space="preserve"> vėluoja </w:t>
      </w:r>
      <w:r w:rsidR="00463C34" w:rsidRPr="00030FE4">
        <w:t>at</w:t>
      </w:r>
      <w:r w:rsidR="00B60D1F" w:rsidRPr="00030FE4">
        <w:t>l</w:t>
      </w:r>
      <w:r w:rsidR="00463C34" w:rsidRPr="00030FE4">
        <w:t>ikti mokėjimą</w:t>
      </w:r>
      <w:r w:rsidR="00794593" w:rsidRPr="00030FE4">
        <w:t xml:space="preserve"> Rangovui</w:t>
      </w:r>
      <w:r w:rsidR="007C4033" w:rsidRPr="00030FE4">
        <w:t>.</w:t>
      </w:r>
    </w:p>
    <w:p w14:paraId="7BE7B0BA" w14:textId="778D7C0B" w:rsidR="005431E4" w:rsidRPr="00030FE4" w:rsidRDefault="005431E4" w:rsidP="00C018E2">
      <w:pPr>
        <w:pStyle w:val="ListParagraph"/>
      </w:pPr>
      <w:r w:rsidRPr="00030FE4">
        <w:t>Rangovui n</w:t>
      </w:r>
      <w:r w:rsidR="004E4365" w:rsidRPr="00030FE4">
        <w:t xml:space="preserve">utraukus Sutartį dėl </w:t>
      </w:r>
      <w:r w:rsidRPr="00030FE4">
        <w:t>Užsakovo kaltės</w:t>
      </w:r>
      <w:r w:rsidR="004E4365" w:rsidRPr="00030FE4">
        <w:t xml:space="preserve">, </w:t>
      </w:r>
      <w:r w:rsidR="00D803DF" w:rsidRPr="00030FE4">
        <w:t>Užsakovas</w:t>
      </w:r>
      <w:r w:rsidR="004E4365" w:rsidRPr="00030FE4">
        <w:t xml:space="preserve"> </w:t>
      </w:r>
      <w:r w:rsidR="008B5CF9" w:rsidRPr="00030FE4">
        <w:t>moka 10</w:t>
      </w:r>
      <w:r w:rsidR="00DD1C0E" w:rsidRPr="00030FE4">
        <w:t>%</w:t>
      </w:r>
      <w:r w:rsidR="008B5CF9" w:rsidRPr="00030FE4">
        <w:t xml:space="preserve"> Sutarties kainos dydžio baudą, </w:t>
      </w:r>
      <w:r w:rsidR="0076797D" w:rsidRPr="00030FE4">
        <w:t>taip pat atlygina už</w:t>
      </w:r>
      <w:r w:rsidR="004E4365" w:rsidRPr="00030FE4">
        <w:t xml:space="preserve"> iki </w:t>
      </w:r>
      <w:r w:rsidR="00D803DF" w:rsidRPr="00030FE4">
        <w:t>S</w:t>
      </w:r>
      <w:r w:rsidR="004E4365" w:rsidRPr="00030FE4">
        <w:t xml:space="preserve">utarties nutraukimo </w:t>
      </w:r>
      <w:r w:rsidR="00AC4030" w:rsidRPr="00030FE4">
        <w:t>kokybiškai</w:t>
      </w:r>
      <w:r w:rsidR="00CF2A22" w:rsidRPr="00030FE4">
        <w:t xml:space="preserve"> </w:t>
      </w:r>
      <w:r w:rsidR="004E4365" w:rsidRPr="00030FE4">
        <w:t>atliktus</w:t>
      </w:r>
      <w:r w:rsidR="007C4033" w:rsidRPr="00030FE4">
        <w:t xml:space="preserve"> ir priimtus</w:t>
      </w:r>
      <w:r w:rsidR="004E4365" w:rsidRPr="00030FE4">
        <w:t xml:space="preserve"> </w:t>
      </w:r>
      <w:r w:rsidR="00426B9D" w:rsidRPr="00030FE4">
        <w:t>D</w:t>
      </w:r>
      <w:r w:rsidR="004E4365" w:rsidRPr="00030FE4">
        <w:t>arbus</w:t>
      </w:r>
      <w:r w:rsidR="007C4033" w:rsidRPr="00030FE4">
        <w:t>, bei</w:t>
      </w:r>
      <w:r w:rsidR="00B60D1F" w:rsidRPr="00030FE4">
        <w:t xml:space="preserve"> kitus </w:t>
      </w:r>
      <w:r w:rsidR="0030576C" w:rsidRPr="00030FE4">
        <w:t>R</w:t>
      </w:r>
      <w:r w:rsidR="00B60D1F" w:rsidRPr="00030FE4">
        <w:t>angovo pagrįstus nuostolius</w:t>
      </w:r>
      <w:r w:rsidR="008B5CF9" w:rsidRPr="00030FE4">
        <w:t>, kurių nepadengia bauda</w:t>
      </w:r>
      <w:r w:rsidR="004E4365" w:rsidRPr="00030FE4">
        <w:t>.</w:t>
      </w:r>
    </w:p>
    <w:p w14:paraId="0273CDC1" w14:textId="77777777" w:rsidR="007A29C9" w:rsidRPr="00030FE4" w:rsidRDefault="007A29C9" w:rsidP="00C018E2">
      <w:pPr>
        <w:pStyle w:val="ListParagraph"/>
      </w:pPr>
      <w:r w:rsidRPr="00030FE4">
        <w:lastRenderedPageBreak/>
        <w:t>Sutartis gali būti nutraukta abipusiu Šalių rašytiniu susitarimu.</w:t>
      </w:r>
    </w:p>
    <w:p w14:paraId="2FA91418" w14:textId="77777777" w:rsidR="007A234D" w:rsidRPr="00030FE4" w:rsidRDefault="00C413D6" w:rsidP="00C018E2">
      <w:pPr>
        <w:pStyle w:val="ListParagraph"/>
      </w:pPr>
      <w:r w:rsidRPr="00030FE4">
        <w:t xml:space="preserve">Jei Šalys raštu nesutaria kitaip, </w:t>
      </w:r>
      <w:r w:rsidR="007A234D" w:rsidRPr="00030FE4">
        <w:t xml:space="preserve">Rangovas </w:t>
      </w:r>
      <w:r w:rsidR="00174727" w:rsidRPr="00030FE4">
        <w:t xml:space="preserve">per vieną mėnesį </w:t>
      </w:r>
      <w:r w:rsidR="007A234D" w:rsidRPr="00030FE4">
        <w:t>nuo Sutarties nutraukimo turi:</w:t>
      </w:r>
    </w:p>
    <w:p w14:paraId="0474B24B" w14:textId="7D8370F0" w:rsidR="007A234D" w:rsidRPr="00030FE4" w:rsidRDefault="006F7A89"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7A234D" w:rsidRPr="00030FE4">
        <w:rPr>
          <w:rFonts w:ascii="Arial" w:hAnsi="Arial" w:cs="Arial"/>
          <w:sz w:val="18"/>
          <w:szCs w:val="18"/>
          <w:lang w:val="lt-LT"/>
        </w:rPr>
        <w:t>sutvarkyti ir atlaisvinti Statybvietės ir patalpų dalį, kurioje buvo atlikti Darbai;</w:t>
      </w:r>
    </w:p>
    <w:p w14:paraId="0BE89C00" w14:textId="0094B83B" w:rsidR="006F68F7" w:rsidRPr="00030FE4" w:rsidRDefault="006F7A89"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6F68F7" w:rsidRPr="00030FE4">
        <w:rPr>
          <w:rFonts w:ascii="Arial" w:hAnsi="Arial" w:cs="Arial"/>
          <w:sz w:val="18"/>
          <w:szCs w:val="18"/>
          <w:lang w:val="lt-LT"/>
        </w:rPr>
        <w:t>perduo</w:t>
      </w:r>
      <w:r w:rsidR="00631E94" w:rsidRPr="00030FE4">
        <w:rPr>
          <w:rFonts w:ascii="Arial" w:hAnsi="Arial" w:cs="Arial"/>
          <w:sz w:val="18"/>
          <w:szCs w:val="18"/>
          <w:lang w:val="lt-LT"/>
        </w:rPr>
        <w:t>ti Užsakovui tinkamai atliktus D</w:t>
      </w:r>
      <w:r w:rsidR="006F68F7" w:rsidRPr="00030FE4">
        <w:rPr>
          <w:rFonts w:ascii="Arial" w:hAnsi="Arial" w:cs="Arial"/>
          <w:sz w:val="18"/>
          <w:szCs w:val="18"/>
          <w:lang w:val="lt-LT"/>
        </w:rPr>
        <w:t>arbus (</w:t>
      </w:r>
      <w:r w:rsidR="00116F79" w:rsidRPr="00030FE4">
        <w:rPr>
          <w:rFonts w:ascii="Arial" w:hAnsi="Arial" w:cs="Arial"/>
          <w:sz w:val="18"/>
          <w:szCs w:val="18"/>
          <w:lang w:val="lt-LT"/>
        </w:rPr>
        <w:t>šiuo atveju S</w:t>
      </w:r>
      <w:r w:rsidR="004C37E1" w:rsidRPr="00030FE4">
        <w:rPr>
          <w:rFonts w:ascii="Arial" w:hAnsi="Arial" w:cs="Arial"/>
          <w:sz w:val="18"/>
          <w:szCs w:val="18"/>
          <w:lang w:val="lt-LT"/>
        </w:rPr>
        <w:t>utarties bendrųjų s</w:t>
      </w:r>
      <w:r w:rsidR="00116F79" w:rsidRPr="00030FE4">
        <w:rPr>
          <w:rFonts w:ascii="Arial" w:hAnsi="Arial" w:cs="Arial"/>
          <w:sz w:val="18"/>
          <w:szCs w:val="18"/>
          <w:lang w:val="lt-LT"/>
        </w:rPr>
        <w:t>ąlygų</w:t>
      </w:r>
      <w:r w:rsidR="00C23DCD" w:rsidRPr="00030FE4">
        <w:rPr>
          <w:rFonts w:ascii="Arial" w:hAnsi="Arial" w:cs="Arial"/>
          <w:sz w:val="18"/>
          <w:szCs w:val="18"/>
          <w:lang w:val="lt-LT"/>
        </w:rPr>
        <w:t xml:space="preserve"> </w:t>
      </w:r>
      <w:r w:rsidR="004C37E1" w:rsidRPr="00030FE4">
        <w:rPr>
          <w:rFonts w:ascii="Arial" w:hAnsi="Arial" w:cs="Arial"/>
          <w:sz w:val="18"/>
          <w:szCs w:val="18"/>
          <w:lang w:val="lt-LT"/>
        </w:rPr>
        <w:t>6</w:t>
      </w:r>
      <w:r w:rsidR="00C23DCD" w:rsidRPr="00030FE4">
        <w:rPr>
          <w:rFonts w:ascii="Arial" w:hAnsi="Arial" w:cs="Arial"/>
          <w:sz w:val="18"/>
          <w:szCs w:val="18"/>
          <w:lang w:val="lt-LT"/>
        </w:rPr>
        <w:t xml:space="preserve">.3 </w:t>
      </w:r>
      <w:r w:rsidR="004C37E1" w:rsidRPr="00030FE4">
        <w:rPr>
          <w:rFonts w:ascii="Arial" w:hAnsi="Arial" w:cs="Arial"/>
          <w:sz w:val="18"/>
          <w:szCs w:val="18"/>
          <w:lang w:val="lt-LT"/>
        </w:rPr>
        <w:t xml:space="preserve">punkto </w:t>
      </w:r>
      <w:r w:rsidR="00C23DCD" w:rsidRPr="00030FE4">
        <w:rPr>
          <w:rFonts w:ascii="Arial" w:hAnsi="Arial" w:cs="Arial"/>
          <w:sz w:val="18"/>
          <w:szCs w:val="18"/>
          <w:lang w:val="lt-LT"/>
        </w:rPr>
        <w:t>nuostatos netaikomos, o Darbų perdavimas vykdomas ab</w:t>
      </w:r>
      <w:r w:rsidR="007178ED" w:rsidRPr="00030FE4">
        <w:rPr>
          <w:rFonts w:ascii="Arial" w:hAnsi="Arial" w:cs="Arial"/>
          <w:sz w:val="18"/>
          <w:szCs w:val="18"/>
          <w:lang w:val="lt-LT"/>
        </w:rPr>
        <w:t>iem</w:t>
      </w:r>
      <w:r w:rsidR="00C23DCD" w:rsidRPr="00030FE4">
        <w:rPr>
          <w:rFonts w:ascii="Arial" w:hAnsi="Arial" w:cs="Arial"/>
          <w:sz w:val="18"/>
          <w:szCs w:val="18"/>
          <w:lang w:val="lt-LT"/>
        </w:rPr>
        <w:t xml:space="preserve"> Šalims pasirašant priėmimo – perdavimo aktą, </w:t>
      </w:r>
      <w:r w:rsidR="006F68F7" w:rsidRPr="00030FE4">
        <w:rPr>
          <w:rFonts w:ascii="Arial" w:hAnsi="Arial" w:cs="Arial"/>
          <w:sz w:val="18"/>
          <w:szCs w:val="18"/>
          <w:lang w:val="lt-LT"/>
        </w:rPr>
        <w:t>jei Rangovas atliktų Darbų neperduoda laiku, Užsakovas turi teisę juos priimti vienašališkai</w:t>
      </w:r>
      <w:r w:rsidR="007178ED" w:rsidRPr="00030FE4">
        <w:rPr>
          <w:rFonts w:ascii="Arial" w:hAnsi="Arial" w:cs="Arial"/>
          <w:sz w:val="18"/>
          <w:szCs w:val="18"/>
          <w:lang w:val="lt-LT"/>
        </w:rPr>
        <w:t>,</w:t>
      </w:r>
      <w:r w:rsidR="006F68F7" w:rsidRPr="00030FE4">
        <w:rPr>
          <w:rFonts w:ascii="Arial" w:hAnsi="Arial" w:cs="Arial"/>
          <w:sz w:val="18"/>
          <w:szCs w:val="18"/>
          <w:lang w:val="lt-LT"/>
        </w:rPr>
        <w:t xml:space="preserve"> apie tai įspėjęs Rangovą ne mažiau kaip prieš 5 darbo dienas)</w:t>
      </w:r>
      <w:r w:rsidR="00103C33" w:rsidRPr="00030FE4">
        <w:rPr>
          <w:rFonts w:ascii="Arial" w:hAnsi="Arial" w:cs="Arial"/>
          <w:sz w:val="18"/>
          <w:szCs w:val="18"/>
          <w:lang w:val="lt-LT"/>
        </w:rPr>
        <w:t>;</w:t>
      </w:r>
    </w:p>
    <w:p w14:paraId="75B55AAD" w14:textId="05D61AE2" w:rsidR="00B67C07"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B67C07" w:rsidRPr="00030FE4">
        <w:rPr>
          <w:rFonts w:ascii="Arial" w:hAnsi="Arial" w:cs="Arial"/>
          <w:sz w:val="18"/>
          <w:szCs w:val="18"/>
          <w:lang w:val="lt-LT"/>
        </w:rPr>
        <w:t>sutvarkyti privažiavimo kelius;</w:t>
      </w:r>
    </w:p>
    <w:p w14:paraId="4964A545" w14:textId="71941941" w:rsidR="007A234D"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7A234D" w:rsidRPr="00030FE4">
        <w:rPr>
          <w:rFonts w:ascii="Arial" w:hAnsi="Arial" w:cs="Arial"/>
          <w:sz w:val="18"/>
          <w:szCs w:val="18"/>
          <w:lang w:val="lt-LT"/>
        </w:rPr>
        <w:t xml:space="preserve">grąžinti Užsakovui visą nepanaudotą įrangą, </w:t>
      </w:r>
      <w:r w:rsidRPr="00030FE4">
        <w:rPr>
          <w:rFonts w:ascii="Arial" w:hAnsi="Arial" w:cs="Arial"/>
          <w:sz w:val="18"/>
          <w:szCs w:val="18"/>
          <w:lang w:val="lt-LT"/>
        </w:rPr>
        <w:t>M</w:t>
      </w:r>
      <w:r w:rsidR="007A234D" w:rsidRPr="00030FE4">
        <w:rPr>
          <w:rFonts w:ascii="Arial" w:hAnsi="Arial" w:cs="Arial"/>
          <w:sz w:val="18"/>
          <w:szCs w:val="18"/>
          <w:lang w:val="lt-LT"/>
        </w:rPr>
        <w:t>edžiagas, įrankius ir kitus daiktus, kuriuos Rangovui perdavė Užsakovas;</w:t>
      </w:r>
    </w:p>
    <w:p w14:paraId="35251CD0" w14:textId="22058C4A" w:rsidR="003749F0"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7A234D" w:rsidRPr="00030FE4">
        <w:rPr>
          <w:rFonts w:ascii="Arial" w:hAnsi="Arial" w:cs="Arial"/>
          <w:sz w:val="18"/>
          <w:szCs w:val="18"/>
          <w:lang w:val="lt-LT"/>
        </w:rPr>
        <w:t>pateikti visą atliktų Darbų techninę dokumentaciją</w:t>
      </w:r>
      <w:r w:rsidR="007178ED" w:rsidRPr="00030FE4">
        <w:rPr>
          <w:rFonts w:ascii="Arial" w:hAnsi="Arial" w:cs="Arial"/>
          <w:sz w:val="18"/>
          <w:szCs w:val="18"/>
          <w:lang w:val="lt-LT"/>
        </w:rPr>
        <w:t>,</w:t>
      </w:r>
      <w:r w:rsidR="007A234D" w:rsidRPr="00030FE4">
        <w:rPr>
          <w:rFonts w:ascii="Arial" w:hAnsi="Arial" w:cs="Arial"/>
          <w:sz w:val="18"/>
          <w:szCs w:val="18"/>
          <w:lang w:val="lt-LT"/>
        </w:rPr>
        <w:t xml:space="preserve"> nurodytą S</w:t>
      </w:r>
      <w:r w:rsidRPr="00030FE4">
        <w:rPr>
          <w:rFonts w:ascii="Arial" w:hAnsi="Arial" w:cs="Arial"/>
          <w:sz w:val="18"/>
          <w:szCs w:val="18"/>
          <w:lang w:val="lt-LT"/>
        </w:rPr>
        <w:t>utarties bendrųjų s</w:t>
      </w:r>
      <w:r w:rsidR="007A234D" w:rsidRPr="00030FE4">
        <w:rPr>
          <w:rFonts w:ascii="Arial" w:hAnsi="Arial" w:cs="Arial"/>
          <w:sz w:val="18"/>
          <w:szCs w:val="18"/>
          <w:lang w:val="lt-LT"/>
        </w:rPr>
        <w:t xml:space="preserve">ąlygų </w:t>
      </w:r>
      <w:r w:rsidRPr="00030FE4">
        <w:rPr>
          <w:rFonts w:ascii="Arial" w:hAnsi="Arial" w:cs="Arial"/>
          <w:sz w:val="18"/>
          <w:szCs w:val="18"/>
          <w:lang w:val="lt-LT"/>
        </w:rPr>
        <w:t>6</w:t>
      </w:r>
      <w:r w:rsidR="007A234D" w:rsidRPr="00030FE4">
        <w:rPr>
          <w:rFonts w:ascii="Arial" w:hAnsi="Arial" w:cs="Arial"/>
          <w:sz w:val="18"/>
          <w:szCs w:val="18"/>
          <w:lang w:val="lt-LT"/>
        </w:rPr>
        <w:t>.1.2 punkte</w:t>
      </w:r>
      <w:r w:rsidR="00434737" w:rsidRPr="00030FE4">
        <w:rPr>
          <w:rFonts w:ascii="Arial" w:hAnsi="Arial" w:cs="Arial"/>
          <w:sz w:val="18"/>
          <w:szCs w:val="18"/>
          <w:lang w:val="lt-LT"/>
        </w:rPr>
        <w:t xml:space="preserve"> ir statyb</w:t>
      </w:r>
      <w:r w:rsidR="00DB257B" w:rsidRPr="00030FE4">
        <w:rPr>
          <w:rFonts w:ascii="Arial" w:hAnsi="Arial" w:cs="Arial"/>
          <w:sz w:val="18"/>
          <w:szCs w:val="18"/>
          <w:lang w:val="lt-LT"/>
        </w:rPr>
        <w:t>os darb</w:t>
      </w:r>
      <w:r w:rsidR="00434737" w:rsidRPr="00030FE4">
        <w:rPr>
          <w:rFonts w:ascii="Arial" w:hAnsi="Arial" w:cs="Arial"/>
          <w:sz w:val="18"/>
          <w:szCs w:val="18"/>
          <w:lang w:val="lt-LT"/>
        </w:rPr>
        <w:t>ų žurnalus</w:t>
      </w:r>
      <w:r w:rsidR="007378CD" w:rsidRPr="00030FE4">
        <w:rPr>
          <w:rFonts w:ascii="Arial" w:hAnsi="Arial" w:cs="Arial"/>
          <w:sz w:val="18"/>
          <w:szCs w:val="18"/>
          <w:lang w:val="lt-LT"/>
        </w:rPr>
        <w:t>;</w:t>
      </w:r>
    </w:p>
    <w:p w14:paraId="6BCF1BBF" w14:textId="24E20021" w:rsidR="007378CD" w:rsidRPr="00030FE4" w:rsidRDefault="004C37E1" w:rsidP="006F7A89">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7378CD" w:rsidRPr="00030FE4">
        <w:rPr>
          <w:rFonts w:ascii="Arial" w:hAnsi="Arial" w:cs="Arial"/>
          <w:sz w:val="18"/>
          <w:szCs w:val="18"/>
          <w:lang w:val="lt-LT"/>
        </w:rPr>
        <w:t>atlikti kitas Sutartyje ir teisės aktuose nurodytas pareigas, tam</w:t>
      </w:r>
      <w:r w:rsidR="00DB257B" w:rsidRPr="00030FE4">
        <w:rPr>
          <w:rFonts w:ascii="Arial" w:hAnsi="Arial" w:cs="Arial"/>
          <w:sz w:val="18"/>
          <w:szCs w:val="18"/>
          <w:lang w:val="lt-LT"/>
        </w:rPr>
        <w:t>,</w:t>
      </w:r>
      <w:r w:rsidR="007378CD" w:rsidRPr="00030FE4">
        <w:rPr>
          <w:rFonts w:ascii="Arial" w:hAnsi="Arial" w:cs="Arial"/>
          <w:sz w:val="18"/>
          <w:szCs w:val="18"/>
          <w:lang w:val="lt-LT"/>
        </w:rPr>
        <w:t xml:space="preserve"> kad Užsakovas galėtų tinkamai tęsti Darbus pats arba juos perduoti kitam rangovui.</w:t>
      </w:r>
    </w:p>
    <w:p w14:paraId="03685378" w14:textId="206100C0" w:rsidR="00256D32" w:rsidRPr="00030FE4" w:rsidRDefault="00256D32" w:rsidP="00C018E2">
      <w:pPr>
        <w:pStyle w:val="ListParagraph"/>
      </w:pPr>
      <w:r w:rsidRPr="00030FE4">
        <w:t xml:space="preserve">Šios Sutarties nutraukimas ar pasibaigimas neatleidžia Šalių nuo </w:t>
      </w:r>
      <w:r w:rsidR="00D85B24" w:rsidRPr="00030FE4">
        <w:t>atsakomybės</w:t>
      </w:r>
      <w:r w:rsidR="00EB3CFE" w:rsidRPr="00030FE4">
        <w:t xml:space="preserve"> bei įsipareigojimų</w:t>
      </w:r>
      <w:r w:rsidRPr="00030FE4">
        <w:t>, kuri</w:t>
      </w:r>
      <w:r w:rsidR="00D85B24" w:rsidRPr="00030FE4">
        <w:t xml:space="preserve"> </w:t>
      </w:r>
      <w:r w:rsidR="00EB3CFE" w:rsidRPr="00030FE4">
        <w:t xml:space="preserve">atsirado </w:t>
      </w:r>
      <w:r w:rsidR="00D85B24" w:rsidRPr="00030FE4">
        <w:t>dėl Šalies įsipareigojimų, kurie</w:t>
      </w:r>
      <w:r w:rsidRPr="00030FE4">
        <w:t xml:space="preserve"> buvo prisiimti iki Sutarties nutraukimo ar pasibaigimo.</w:t>
      </w:r>
    </w:p>
    <w:p w14:paraId="5456D76B" w14:textId="2F6F5A61" w:rsidR="00B6395C" w:rsidRPr="00030FE4" w:rsidRDefault="00332C99" w:rsidP="007F51D0">
      <w:pPr>
        <w:pStyle w:val="Heading2"/>
      </w:pPr>
      <w:bookmarkStart w:id="466" w:name="_Toc339801250"/>
      <w:bookmarkStart w:id="467" w:name="_Toc339801593"/>
      <w:bookmarkStart w:id="468" w:name="_Toc339802155"/>
      <w:bookmarkStart w:id="469" w:name="_Toc339802342"/>
      <w:bookmarkStart w:id="470" w:name="_Toc339802563"/>
      <w:bookmarkStart w:id="471" w:name="_Toc75873570"/>
      <w:bookmarkStart w:id="472" w:name="_Toc106541753"/>
      <w:r w:rsidRPr="00030FE4">
        <w:t>Sutarties aiškinimas</w:t>
      </w:r>
      <w:bookmarkEnd w:id="466"/>
      <w:bookmarkEnd w:id="467"/>
      <w:bookmarkEnd w:id="468"/>
      <w:bookmarkEnd w:id="469"/>
      <w:bookmarkEnd w:id="470"/>
      <w:bookmarkEnd w:id="471"/>
      <w:bookmarkEnd w:id="472"/>
    </w:p>
    <w:p w14:paraId="2292FFE3" w14:textId="77777777" w:rsidR="0084300E" w:rsidRPr="00030FE4" w:rsidRDefault="0084300E" w:rsidP="00C018E2">
      <w:pPr>
        <w:pStyle w:val="ListParagraph"/>
      </w:pPr>
      <w:r w:rsidRPr="00030FE4">
        <w:t xml:space="preserve">Sutarčiai yra taikomi ir ji yra aiškinama pagal Lietuvos Respublikos įstatymus. </w:t>
      </w:r>
    </w:p>
    <w:p w14:paraId="7C6F5D09" w14:textId="77777777" w:rsidR="00B6395C" w:rsidRPr="00030FE4" w:rsidRDefault="00B6395C" w:rsidP="00C018E2">
      <w:pPr>
        <w:pStyle w:val="ListParagraph"/>
      </w:pPr>
      <w:r w:rsidRPr="00030FE4">
        <w:t>Sutartyje, kur reikalauja kontekstas, žodžiai pateikti vienaskaita, gali turėti ir daugiskaitos prasmę</w:t>
      </w:r>
      <w:r w:rsidR="006651C8" w:rsidRPr="00030FE4">
        <w:t>,</w:t>
      </w:r>
      <w:r w:rsidRPr="00030FE4">
        <w:t xml:space="preserve"> ir atvirkščiai.</w:t>
      </w:r>
    </w:p>
    <w:p w14:paraId="57511D9A" w14:textId="5C01849A" w:rsidR="004F5889" w:rsidRPr="00030FE4" w:rsidRDefault="004F5889" w:rsidP="00C018E2">
      <w:pPr>
        <w:pStyle w:val="ListParagraph"/>
      </w:pPr>
      <w:r w:rsidRPr="00030FE4">
        <w:t xml:space="preserve">Šios Sutarties </w:t>
      </w:r>
      <w:r w:rsidR="002170CC" w:rsidRPr="00030FE4">
        <w:t xml:space="preserve">bendrųjų sąlygų punktų </w:t>
      </w:r>
      <w:r w:rsidRPr="00030FE4">
        <w:t>pavadinimai nurodyti tik tam, kad būtų galima ją lengviau skaityti</w:t>
      </w:r>
      <w:r w:rsidR="006651C8" w:rsidRPr="00030FE4">
        <w:t>,</w:t>
      </w:r>
      <w:r w:rsidRPr="00030FE4">
        <w:t xml:space="preserve"> ir negali būti tiesiogiai naudojami Sutarties aiškinimui.</w:t>
      </w:r>
    </w:p>
    <w:p w14:paraId="5DE9762F" w14:textId="77777777" w:rsidR="00B6395C" w:rsidRPr="00030FE4" w:rsidRDefault="004F5889" w:rsidP="00C018E2">
      <w:pPr>
        <w:pStyle w:val="ListParagraph"/>
      </w:pPr>
      <w:r w:rsidRPr="00030FE4">
        <w:t>Sutartyje nurodyti terminai yra skaičiuojami kalendorinėmis dienomis, mėnesiais ir metais, jei Sutartyje nenurodyta kitaip.</w:t>
      </w:r>
    </w:p>
    <w:p w14:paraId="6067CFB9" w14:textId="7439CE6D" w:rsidR="001C4AC6" w:rsidRPr="00030FE4" w:rsidRDefault="001C4AC6" w:rsidP="00C018E2">
      <w:pPr>
        <w:pStyle w:val="ListParagraph"/>
      </w:pPr>
      <w:r w:rsidRPr="00030FE4">
        <w:t>Tais atvejais, kai Sutart</w:t>
      </w:r>
      <w:r w:rsidR="00627706" w:rsidRPr="00030FE4">
        <w:t>yje</w:t>
      </w:r>
      <w:r w:rsidRPr="00030FE4">
        <w:t xml:space="preserve"> netesybos </w:t>
      </w:r>
      <w:r w:rsidR="00E4202A" w:rsidRPr="00030FE4">
        <w:t xml:space="preserve">ar kitos sumos </w:t>
      </w:r>
      <w:r w:rsidRPr="00030FE4">
        <w:t>nurodomos procentine dalimi</w:t>
      </w:r>
      <w:r w:rsidR="004E5602" w:rsidRPr="00030FE4">
        <w:t>,</w:t>
      </w:r>
      <w:r w:rsidRPr="00030FE4">
        <w:t xml:space="preserve"> skaičiuojama nuo </w:t>
      </w:r>
      <w:r w:rsidR="00614208" w:rsidRPr="00030FE4">
        <w:t>Sutarties kain</w:t>
      </w:r>
      <w:r w:rsidR="00E4202A" w:rsidRPr="00030FE4">
        <w:t xml:space="preserve">os </w:t>
      </w:r>
      <w:r w:rsidRPr="00030FE4">
        <w:t xml:space="preserve">ar tam tikrų </w:t>
      </w:r>
      <w:r w:rsidR="00FE3455" w:rsidRPr="00030FE4">
        <w:t xml:space="preserve">Darbų </w:t>
      </w:r>
      <w:r w:rsidR="00614208" w:rsidRPr="00030FE4">
        <w:t>kain</w:t>
      </w:r>
      <w:r w:rsidRPr="00030FE4">
        <w:t xml:space="preserve">os, skaičiavimai turi būti atliekami nuo </w:t>
      </w:r>
      <w:r w:rsidR="00614208" w:rsidRPr="00030FE4">
        <w:t>Sutarties kain</w:t>
      </w:r>
      <w:r w:rsidR="00E4202A" w:rsidRPr="00030FE4">
        <w:t>os</w:t>
      </w:r>
      <w:r w:rsidR="00505EC1" w:rsidRPr="00030FE4">
        <w:t xml:space="preserve"> ar tam tikrų </w:t>
      </w:r>
      <w:r w:rsidR="00FE3455" w:rsidRPr="00030FE4">
        <w:t xml:space="preserve">Darbų </w:t>
      </w:r>
      <w:r w:rsidR="00614208" w:rsidRPr="00030FE4">
        <w:t>kain</w:t>
      </w:r>
      <w:r w:rsidRPr="00030FE4">
        <w:t xml:space="preserve">os </w:t>
      </w:r>
      <w:r w:rsidR="008B5D30" w:rsidRPr="00030FE4">
        <w:t xml:space="preserve">su </w:t>
      </w:r>
      <w:r w:rsidRPr="00030FE4">
        <w:t>PVM, jei nenurodyta kitaip.</w:t>
      </w:r>
    </w:p>
    <w:p w14:paraId="0998E692" w14:textId="55EC3033" w:rsidR="00554F2D" w:rsidRPr="00030FE4" w:rsidRDefault="00554F2D" w:rsidP="00C018E2">
      <w:pPr>
        <w:pStyle w:val="ListParagraph"/>
      </w:pPr>
      <w:r w:rsidRPr="00030FE4">
        <w:t>Sutartyje nurodytos darbo dienos suprantamos kaip bet kuri diena nuo pirmadienio iki penktadienio</w:t>
      </w:r>
      <w:r w:rsidR="004E5602" w:rsidRPr="00030FE4">
        <w:t>,</w:t>
      </w:r>
      <w:r w:rsidRPr="00030FE4">
        <w:t xml:space="preserve"> išskyrus Lietuvos Respublikos </w:t>
      </w:r>
      <w:r w:rsidR="004E3D7F" w:rsidRPr="00030FE4">
        <w:t>d</w:t>
      </w:r>
      <w:r w:rsidRPr="00030FE4">
        <w:t>arbo kodekse nurodytas šven</w:t>
      </w:r>
      <w:r w:rsidR="006651C8" w:rsidRPr="00030FE4">
        <w:t>čių</w:t>
      </w:r>
      <w:r w:rsidRPr="00030FE4">
        <w:t xml:space="preserve"> dienas.</w:t>
      </w:r>
    </w:p>
    <w:p w14:paraId="6101F64F" w14:textId="77777777" w:rsidR="00ED39DF" w:rsidRPr="00030FE4" w:rsidRDefault="00ED39DF" w:rsidP="00CC3793">
      <w:pPr>
        <w:ind w:left="360" w:firstLine="0"/>
        <w:rPr>
          <w:rFonts w:ascii="Arial" w:hAnsi="Arial" w:cs="Arial"/>
          <w:lang w:val="lt-LT"/>
        </w:rPr>
      </w:pPr>
    </w:p>
    <w:p w14:paraId="16A65457" w14:textId="4148F5A4" w:rsidR="00ED39DF" w:rsidRPr="00030FE4" w:rsidRDefault="00E422EA" w:rsidP="00030FE4">
      <w:pPr>
        <w:pStyle w:val="Heading1"/>
        <w:rPr>
          <w:rFonts w:cs="Arial"/>
        </w:rPr>
      </w:pPr>
      <w:bookmarkStart w:id="473" w:name="_Toc339801251"/>
      <w:bookmarkStart w:id="474" w:name="_Toc339801594"/>
      <w:bookmarkStart w:id="475" w:name="_Toc339802156"/>
      <w:bookmarkStart w:id="476" w:name="_Toc339802343"/>
      <w:bookmarkStart w:id="477" w:name="_Toc339802564"/>
      <w:bookmarkStart w:id="478" w:name="_Toc75873571"/>
      <w:bookmarkStart w:id="479" w:name="_Toc106541754"/>
      <w:r w:rsidRPr="00030FE4">
        <w:rPr>
          <w:rFonts w:cs="Arial"/>
        </w:rPr>
        <w:t>BAIGIAMOS NUOSTATOS</w:t>
      </w:r>
      <w:bookmarkEnd w:id="473"/>
      <w:bookmarkEnd w:id="474"/>
      <w:bookmarkEnd w:id="475"/>
      <w:bookmarkEnd w:id="476"/>
      <w:bookmarkEnd w:id="477"/>
      <w:bookmarkEnd w:id="478"/>
      <w:bookmarkEnd w:id="479"/>
    </w:p>
    <w:p w14:paraId="1BB0109B" w14:textId="090F65B4" w:rsidR="00EB3D0F" w:rsidRPr="00030FE4" w:rsidRDefault="00B70A1F" w:rsidP="007F51D0">
      <w:pPr>
        <w:pStyle w:val="Heading2"/>
      </w:pPr>
      <w:bookmarkStart w:id="480" w:name="_Toc75873572"/>
      <w:bookmarkStart w:id="481" w:name="_Toc106541755"/>
      <w:bookmarkStart w:id="482" w:name="_Toc339801252"/>
      <w:bookmarkStart w:id="483" w:name="_Toc339801595"/>
      <w:bookmarkStart w:id="484" w:name="_Toc339802157"/>
      <w:bookmarkStart w:id="485" w:name="_Toc339802344"/>
      <w:bookmarkStart w:id="486" w:name="_Toc339802565"/>
      <w:r w:rsidRPr="00030FE4">
        <w:t>Nacionalinio saugumo interesų užtikrinimas</w:t>
      </w:r>
      <w:bookmarkEnd w:id="480"/>
      <w:bookmarkEnd w:id="481"/>
    </w:p>
    <w:p w14:paraId="2EBD6AE8" w14:textId="19C8EB6E" w:rsidR="00EB3D0F" w:rsidRPr="00030FE4" w:rsidRDefault="00115640" w:rsidP="00C018E2">
      <w:pPr>
        <w:pStyle w:val="ListParagraph"/>
      </w:pPr>
      <w:r w:rsidRPr="00030FE4">
        <w:t xml:space="preserve">Visi Įrenginiai, </w:t>
      </w:r>
      <w:r w:rsidR="00413EC2" w:rsidRPr="00030FE4">
        <w:t>M</w:t>
      </w:r>
      <w:r w:rsidRPr="00030FE4">
        <w:t>edžiagos bei prekės turi atitikti Užsakovo nurodytus reikalavimus, negali būti Draudžiamos kilmės ir negali būti importuojam</w:t>
      </w:r>
      <w:r w:rsidR="00413EC2" w:rsidRPr="00030FE4">
        <w:t>i</w:t>
      </w:r>
      <w:r w:rsidRPr="00030FE4">
        <w:t xml:space="preserve"> iš šalių</w:t>
      </w:r>
      <w:r w:rsidR="00EC4E35" w:rsidRPr="00030FE4">
        <w:t xml:space="preserve"> ar jų dalių</w:t>
      </w:r>
      <w:r w:rsidRPr="00030FE4">
        <w:t>,</w:t>
      </w:r>
      <w:r w:rsidR="00EC4E35" w:rsidRPr="00030FE4">
        <w:t xml:space="preserve"> teritorijų (specialaus statuso zonų),</w:t>
      </w:r>
      <w:r w:rsidRPr="00030FE4">
        <w:t xml:space="preserve"> iš kurių importas yra draudžiamas pagal Jungtinių Tautų Saugumo Tarybos sprendimus</w:t>
      </w:r>
      <w:r w:rsidR="00A84F9D" w:rsidRPr="00030FE4">
        <w:t>,</w:t>
      </w:r>
      <w:r w:rsidRPr="00030FE4">
        <w:t xml:space="preserve"> arba jeigu yra taikomos Jungtinių Amerikos Valstijų, Europos Sąjungos ribojamosios priemonės (sankcijos) ar kitų tarptautinių organizacijų</w:t>
      </w:r>
      <w:r w:rsidR="00EC4E35" w:rsidRPr="00030FE4">
        <w:t>, kurių narė yra arba kuriose dalyvauja Lietuvos Respublika,</w:t>
      </w:r>
      <w:r w:rsidRPr="00030FE4">
        <w:t xml:space="preserve"> tarptautinės sankcijos. Bet kuriuo Sutarties vykdymo metu Užsakovui pareikalavus, Rangovas per Užsakovo nustatytą terminą įsipareigoja pateikti Užsakovui informaciją ir/ar dokumentus apie Įrenginių, Medžiagų, prekių kilmės šalį, gamintoją ir jo kontroliuojantį asmenį</w:t>
      </w:r>
      <w:r w:rsidRPr="00030FE4">
        <w:rPr>
          <w:vertAlign w:val="superscript"/>
        </w:rPr>
        <w:footnoteReference w:id="6"/>
      </w:r>
      <w:r w:rsidR="00EB3D0F" w:rsidRPr="00030FE4">
        <w:t>.</w:t>
      </w:r>
    </w:p>
    <w:p w14:paraId="0433A4EC" w14:textId="7CC79C1F" w:rsidR="00A84F9D" w:rsidRPr="00030FE4" w:rsidRDefault="00A84F9D" w:rsidP="00C018E2">
      <w:pPr>
        <w:pStyle w:val="ListParagraph"/>
      </w:pPr>
      <w:r w:rsidRPr="00030FE4">
        <w:t xml:space="preserve">Per Užsakovo nustatytą terminą Rangovui nepateikus prašomos informacijos ir/ar dokumentų apie Įrenginių, Medžiagų ir prekių kilmės šalį, gamintoją ir jo kontroliuojantį asmenį, Užsakovas pakartotinai kreipiasi į Rangovą dėl nurodytų duomenų pateikimo nustatydamas šio reikalavimo įvykdymui 10 dienų terminą. Rangovui atsisakius pateikti Užsakovo prašomą informaciją ar jos nepateikus per šiame punkte numatytą terminą, Užsakovas turi teisę nutraukti Sutartį vadovaudamasis Sutarties </w:t>
      </w:r>
      <w:r w:rsidR="00165A66" w:rsidRPr="00030FE4">
        <w:t>bendrųjų sąlygų 10</w:t>
      </w:r>
      <w:r w:rsidRPr="00030FE4">
        <w:t>.3.2 punkto d</w:t>
      </w:r>
      <w:r w:rsidR="0090373D" w:rsidRPr="00030FE4">
        <w:t>)</w:t>
      </w:r>
      <w:r w:rsidRPr="00030FE4">
        <w:t xml:space="preserve"> papunkčiu</w:t>
      </w:r>
      <w:r w:rsidR="0090373D" w:rsidRPr="00030FE4">
        <w:t>.</w:t>
      </w:r>
    </w:p>
    <w:p w14:paraId="10BD3A8A" w14:textId="521B6B74" w:rsidR="00842DA5" w:rsidRPr="00030FE4" w:rsidRDefault="00842DA5" w:rsidP="00C018E2">
      <w:pPr>
        <w:pStyle w:val="ListParagraph"/>
      </w:pPr>
      <w:r>
        <w:t xml:space="preserve">Tuo atveju, kai nustatoma, kad Rangovo siūlomi Įrenginiai, Medžiagos bei prekės neatitinka Sutarties bendrųjų sąlygų 11.1.1 punkte nustatytų reikalavimų, Užsakovas turi teisę nutraukti Sutartį vadovaudamasis Sutarties bendrųjų sąlygų 10.3.2 punkto d) papunkčiu. Atsižvelgiant į atliktų Darbų apimtį bei siekiant išsaugoti Sutartį, Užsakovas gali leisti Rangovui per Užsakovo nustatytą terminą siūlomus Įrenginius, Medžiagas bei prekes pakeisti kito gamintojo prekėmis, kurios visiškai atitinka Užsakovo keliamus techninius reikalavimus ir dėl to nesikeičia Sutarties pobūdis. Atitinkamai už </w:t>
      </w:r>
      <w:r>
        <w:lastRenderedPageBreak/>
        <w:t>šiame punkte nustatytą pažeidimą Rangovui taikoma Sutarties bendrųjų sąlygų 9.4.</w:t>
      </w:r>
      <w:ins w:id="487" w:author="Raimonda Šakočiūtė-Grudžinskienė" w:date="2024-09-17T10:44:00Z">
        <w:r w:rsidR="2B814339">
          <w:t>6</w:t>
        </w:r>
      </w:ins>
      <w:del w:id="488" w:author="Raimonda Šakočiūtė-Grudžinskienė" w:date="2024-09-17T10:44:00Z">
        <w:r w:rsidDel="00EC15A3">
          <w:delText>4</w:delText>
        </w:r>
      </w:del>
      <w:r>
        <w:t xml:space="preserve"> punkto i) papunktyje nurodyta bauda.</w:t>
      </w:r>
    </w:p>
    <w:p w14:paraId="373E75B3" w14:textId="6F99D5B7" w:rsidR="00F455B3" w:rsidRPr="00030FE4" w:rsidRDefault="00F455B3" w:rsidP="00C018E2">
      <w:pPr>
        <w:pStyle w:val="ListParagraph"/>
      </w:pPr>
      <w:r w:rsidRPr="00030FE4">
        <w:t xml:space="preserve">Rangovas privalo nedelsdamas informuoti Užsakovą apie Rangovo, </w:t>
      </w:r>
      <w:r w:rsidR="005825A3" w:rsidRPr="00030FE4">
        <w:t>Subrangovo</w:t>
      </w:r>
      <w:r w:rsidRPr="00030FE4">
        <w:t>,</w:t>
      </w:r>
      <w:r w:rsidR="005825A3" w:rsidRPr="00030FE4">
        <w:t xml:space="preserve"> ūkio</w:t>
      </w:r>
      <w:r w:rsidRPr="00030FE4">
        <w:t xml:space="preserve"> subjekto, kurio pajėgumais yra remiamasi ar juos kontroliuojančių asmenų ir/arba Įrenginių, Medžiagų ir prekių gamintojo</w:t>
      </w:r>
      <w:r w:rsidR="002A6C14" w:rsidRPr="00030FE4">
        <w:t xml:space="preserve"> ar jį kontroliuojančio asmens</w:t>
      </w:r>
      <w:r w:rsidRPr="00030FE4">
        <w:t xml:space="preserve"> registracijos vietos pasikeitimus, jeigu tokia vieta patenka į Lietuvos Respublikos viešųjų pirkimų įstatymo 92 straipsnio 14 ir (arba) 15 dalyje numatytame sąraše nurodytas valstybes ar teritorijas.</w:t>
      </w:r>
    </w:p>
    <w:p w14:paraId="33BB08D2" w14:textId="77777777" w:rsidR="00EB3D0F" w:rsidRPr="00030FE4" w:rsidRDefault="00EB3D0F" w:rsidP="00C018E2">
      <w:pPr>
        <w:pStyle w:val="ListParagraph"/>
      </w:pPr>
      <w:r w:rsidRPr="00030FE4">
        <w:t>Rangovas įsipareigoja, kad jo siūlomos prekės, paslaugos ar darbai nekels grėsmės nacionaliniam saugumui, t. y.:</w:t>
      </w:r>
    </w:p>
    <w:p w14:paraId="294E1F28" w14:textId="4520BA3D"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a) nebus sutrikdytas Užsakovo valdomos ryšių ir informacinės infrastruktūros, kuri yra reikšming</w:t>
      </w:r>
      <w:r w:rsidR="009D041A" w:rsidRPr="00030FE4">
        <w:rPr>
          <w:rFonts w:ascii="Arial" w:hAnsi="Arial" w:cs="Arial"/>
          <w:sz w:val="18"/>
          <w:szCs w:val="18"/>
          <w:lang w:val="lt-LT"/>
        </w:rPr>
        <w:t>a</w:t>
      </w:r>
      <w:r w:rsidRPr="00030FE4">
        <w:rPr>
          <w:rFonts w:ascii="Arial" w:hAnsi="Arial" w:cs="Arial"/>
          <w:sz w:val="18"/>
          <w:szCs w:val="18"/>
          <w:lang w:val="lt-LT"/>
        </w:rPr>
        <w:t xml:space="preserve"> Užsakovo veiklai, funkcionavimas</w:t>
      </w:r>
      <w:r w:rsidR="00EB3D0F" w:rsidRPr="00030FE4">
        <w:rPr>
          <w:rFonts w:ascii="Arial" w:hAnsi="Arial" w:cs="Arial"/>
          <w:sz w:val="18"/>
          <w:szCs w:val="18"/>
          <w:lang w:val="lt-LT"/>
        </w:rPr>
        <w:t xml:space="preserve">; </w:t>
      </w:r>
    </w:p>
    <w:p w14:paraId="350E0438" w14:textId="7EED17F6"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nebus sutrikdyta Užsakovo, kaip nacionaliniam saugumui svarbios įmonės, veikla;</w:t>
      </w:r>
    </w:p>
    <w:p w14:paraId="75C4A524" w14:textId="68BD3CB0"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B3D0F" w:rsidRPr="00030FE4">
        <w:rPr>
          <w:rFonts w:ascii="Arial" w:hAnsi="Arial" w:cs="Arial"/>
          <w:sz w:val="18"/>
          <w:szCs w:val="18"/>
          <w:lang w:val="lt-LT"/>
        </w:rPr>
        <w:t>nebus siekiama išgauti valstybės ir tarnybos paslaptį sudarančią ar kitą neviešą (Užsakovo konfidencialią) informaciją</w:t>
      </w:r>
      <w:r w:rsidR="0081587E" w:rsidRPr="00030FE4">
        <w:rPr>
          <w:rFonts w:ascii="Arial" w:hAnsi="Arial" w:cs="Arial"/>
          <w:sz w:val="18"/>
          <w:szCs w:val="18"/>
          <w:lang w:val="lt-LT"/>
        </w:rPr>
        <w:t>;</w:t>
      </w:r>
    </w:p>
    <w:p w14:paraId="0801F89B" w14:textId="2A7DC142" w:rsidR="0081587E" w:rsidRPr="00030FE4" w:rsidRDefault="0081587E" w:rsidP="005C0F20">
      <w:pPr>
        <w:ind w:left="567" w:firstLine="0"/>
        <w:jc w:val="both"/>
        <w:rPr>
          <w:rFonts w:ascii="Arial" w:hAnsi="Arial" w:cs="Arial"/>
          <w:sz w:val="18"/>
          <w:szCs w:val="18"/>
          <w:lang w:val="lt-LT"/>
        </w:rPr>
      </w:pPr>
      <w:r w:rsidRPr="00030FE4">
        <w:rPr>
          <w:rFonts w:ascii="Arial" w:hAnsi="Arial" w:cs="Arial"/>
          <w:sz w:val="18"/>
          <w:szCs w:val="18"/>
          <w:lang w:val="lt-LT"/>
        </w:rPr>
        <w:t>d) nebus Draudžiamos kilmės.</w:t>
      </w:r>
    </w:p>
    <w:p w14:paraId="49E535ED" w14:textId="67D996B5" w:rsidR="00EB3D0F" w:rsidRPr="00030FE4" w:rsidRDefault="00EB3D0F" w:rsidP="00C018E2">
      <w:pPr>
        <w:pStyle w:val="ListParagraph"/>
      </w:pPr>
      <w:r w:rsidRPr="00030FE4">
        <w:t>Vadovaujantis</w:t>
      </w:r>
      <w:r w:rsidR="000A70FD" w:rsidRPr="00030FE4">
        <w:t xml:space="preserve"> N</w:t>
      </w:r>
      <w:r w:rsidRPr="00030FE4">
        <w:t xml:space="preserve">acionaliniam saugumui užtikrinti svarbių objektų apsaugos įstatymo 17 straipsnio 8 dalies reikalavimais, Užsakovas inicijuoja Rangovo ir </w:t>
      </w:r>
      <w:r w:rsidR="001F27F8" w:rsidRPr="00030FE4">
        <w:t xml:space="preserve">Subrangovų </w:t>
      </w:r>
      <w:r w:rsidRPr="00030FE4">
        <w:t xml:space="preserve">darbuotojų patikros procedūrą, kuri turi būti atlikta iki Statybvietės perdavimo. Vykdant šią procedūrą, Rangovas įsipareigoja per 14 dienų nuo Užsakovo rašto ir Sutarties </w:t>
      </w:r>
      <w:r w:rsidR="00B104FC" w:rsidRPr="00030FE4">
        <w:t xml:space="preserve">specialiųjų sąlygų </w:t>
      </w:r>
      <w:r w:rsidRPr="00030FE4">
        <w:t xml:space="preserve">priede nurodyto Pareigų sąrašo, kuriame nurodytos tikrinamų darbuotojų funkcijos/pavestas darbas, gavimo pateikti Užsakovui visus duomenis, dokumentus ir sutikimus, patvirtinančius Rangovo ir </w:t>
      </w:r>
      <w:r w:rsidR="001F27F8" w:rsidRPr="00030FE4">
        <w:t xml:space="preserve">Subrangovų </w:t>
      </w:r>
      <w:r w:rsidRPr="00030FE4">
        <w:t>darbuotojų, kuriems dėl jiems priskirtų funkcijų ar pavesto darbo būtų suteikta teisė be palydos patekti prie Užsakovo valdomų nacionaliniam saugumui užtikrinti svarbių įrenginių ar turto, įskaitant Rangovo vadovų</w:t>
      </w:r>
      <w:r w:rsidR="000A70FD" w:rsidRPr="00030FE4">
        <w:t xml:space="preserve"> (vadovaujančių specialistų)</w:t>
      </w:r>
      <w:r w:rsidRPr="00030FE4">
        <w:t xml:space="preserve"> sąraše nurodytus vadovus (</w:t>
      </w:r>
      <w:r w:rsidR="00797258" w:rsidRPr="00030FE4">
        <w:t xml:space="preserve">sąrašas pateikiamas kaip </w:t>
      </w:r>
      <w:r w:rsidRPr="00030FE4">
        <w:t>Sutarties</w:t>
      </w:r>
      <w:r w:rsidR="00797258" w:rsidRPr="00030FE4">
        <w:t xml:space="preserve"> </w:t>
      </w:r>
      <w:r w:rsidR="000A70FD" w:rsidRPr="00030FE4">
        <w:t xml:space="preserve">specialiųjų sąlygų </w:t>
      </w:r>
      <w:r w:rsidRPr="00030FE4">
        <w:t>priedas), atitiktį Nacionaliniam saugumui užtikrinti svarbių objektų apsaugos įstatymo reikalavimams pagrindžiančius dokumentus, t. y. dokumentus, patvirtinančius, kad:</w:t>
      </w:r>
    </w:p>
    <w:p w14:paraId="7952A0F5" w14:textId="23698CE6"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B3D0F" w:rsidRPr="00030FE4">
        <w:rPr>
          <w:rFonts w:ascii="Arial" w:hAnsi="Arial" w:cs="Arial"/>
          <w:sz w:val="18"/>
          <w:szCs w:val="18"/>
          <w:lang w:val="lt-LT"/>
        </w:rPr>
        <w:t>asmuo nėra pripažintas neveiksniu ar ribotai veiksniu bet kurioje srityje arba jam  nėra taikomos priverčiamosios medicinos priemonės;</w:t>
      </w:r>
    </w:p>
    <w:p w14:paraId="71F5CB5D" w14:textId="49306CEC"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asmuo per paskutinius 3 metus nebuvo įrašytas į sveikatos priežiūros įstaigos įskaitą dėl alkoholizmo ar narkomanijos;</w:t>
      </w:r>
    </w:p>
    <w:p w14:paraId="7D87B26E" w14:textId="18408253"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B3D0F" w:rsidRPr="00030FE4">
        <w:rPr>
          <w:rFonts w:ascii="Arial" w:hAnsi="Arial" w:cs="Arial"/>
          <w:sz w:val="18"/>
          <w:szCs w:val="18"/>
          <w:lang w:val="lt-LT"/>
        </w:rPr>
        <w:t>atitinkamas asmuo sutinka būti tikrinamas Nacionaliniam saugumui užtikrinti svarbių objektų apsaugos įstatymo nustatyta tvarka ir apimtimi.</w:t>
      </w:r>
    </w:p>
    <w:p w14:paraId="59D52BB5" w14:textId="00368841" w:rsidR="00EB3D0F" w:rsidRPr="00030FE4" w:rsidRDefault="009C0933" w:rsidP="00C018E2">
      <w:pPr>
        <w:pStyle w:val="ListParagraph"/>
      </w:pPr>
      <w:r w:rsidRPr="00030FE4">
        <w:t>Sutarties bendrųjų sąlygų 11.1.</w:t>
      </w:r>
      <w:r w:rsidR="00895282" w:rsidRPr="00030FE4">
        <w:t>6</w:t>
      </w:r>
      <w:r w:rsidR="00E312CF" w:rsidRPr="00030FE4">
        <w:t xml:space="preserve"> </w:t>
      </w:r>
      <w:r w:rsidR="00EB3D0F" w:rsidRPr="00030FE4">
        <w:t>punkto a</w:t>
      </w:r>
      <w:r w:rsidR="0090373D" w:rsidRPr="00030FE4">
        <w:t>)</w:t>
      </w:r>
      <w:r w:rsidR="00EB3D0F" w:rsidRPr="00030FE4">
        <w:t>-c</w:t>
      </w:r>
      <w:r w:rsidR="0090373D" w:rsidRPr="00030FE4">
        <w:t>)</w:t>
      </w:r>
      <w:r w:rsidR="00EB3D0F" w:rsidRPr="00030FE4">
        <w:t xml:space="preserve"> papunkčiuose nurodytus dokumentus Užsakovui pristato pats asmuo, apie kurį teikiama informacija, užklijuotame voke, ant kurio užrašytas Objektas, Rangovo pavadinimas ir asmens vardas bei pavardė, tiesiogiai adresu: LITGRID AB, </w:t>
      </w:r>
      <w:r w:rsidR="00A631A3" w:rsidRPr="00030FE4">
        <w:t>Karlo Gustavo Emilio Manerheimo g. 8</w:t>
      </w:r>
      <w:r w:rsidR="00EB3D0F" w:rsidRPr="00030FE4">
        <w:t>, Vilnius. Dokumentus Rangovas gali pateikti ir kitais nurodytais būdais, tačiau jis prisiima visišką atsakomybę už tokio pateikimo visišką atitikimą asmens duomenų apsaugos reikalavimams.</w:t>
      </w:r>
    </w:p>
    <w:p w14:paraId="61FAA16F" w14:textId="5786DF63" w:rsidR="00EB3D0F" w:rsidRPr="00030FE4" w:rsidRDefault="00EB3D0F" w:rsidP="00C018E2">
      <w:pPr>
        <w:pStyle w:val="ListParagraph"/>
      </w:pPr>
      <w:r w:rsidRPr="00030FE4">
        <w:t xml:space="preserve">Jeigu Rangovo ir (ar) </w:t>
      </w:r>
      <w:r w:rsidR="001F27F8" w:rsidRPr="00030FE4">
        <w:t xml:space="preserve">Subrangovo </w:t>
      </w:r>
      <w:r w:rsidRPr="00030FE4">
        <w:t xml:space="preserve">atstovas, kurio patikra vykdoma vadovaujantis Nacionaliniam saugumui užtikrinti svarbių objektų apsaugos įstatymo 17 straipsnio 8 dalies reikalavimais, negali pateikti </w:t>
      </w:r>
      <w:r w:rsidR="00F0561D" w:rsidRPr="00030FE4">
        <w:t>Sutarties bendrųjų sąlygų 11.1.</w:t>
      </w:r>
      <w:r w:rsidR="00895282" w:rsidRPr="00030FE4">
        <w:t>6</w:t>
      </w:r>
      <w:r w:rsidRPr="00030FE4">
        <w:t xml:space="preserve"> punkto a</w:t>
      </w:r>
      <w:r w:rsidR="0090373D" w:rsidRPr="00030FE4">
        <w:t>)</w:t>
      </w:r>
      <w:r w:rsidRPr="00030FE4">
        <w:t>-c</w:t>
      </w:r>
      <w:r w:rsidR="0090373D" w:rsidRPr="00030FE4">
        <w:t>)</w:t>
      </w:r>
      <w:r w:rsidRPr="00030FE4">
        <w:t xml:space="preserve"> papunkčiuose nurodytų dokumentų, nes atitinkamoje šalyje tokie dokumentai neišduodami arba toje šalyje išduodami dokumentai neapima visų keliamų klausimų, šie dokumentai gali būti pakeisti:</w:t>
      </w:r>
    </w:p>
    <w:p w14:paraId="671001A1" w14:textId="60FAE600" w:rsidR="00EB3D0F" w:rsidRPr="00030FE4" w:rsidRDefault="00996A5A" w:rsidP="00996A5A">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B3D0F" w:rsidRPr="00030FE4">
        <w:rPr>
          <w:rFonts w:ascii="Arial" w:hAnsi="Arial" w:cs="Arial"/>
          <w:sz w:val="18"/>
          <w:szCs w:val="18"/>
          <w:lang w:val="lt-LT"/>
        </w:rPr>
        <w:t xml:space="preserve">priesaikos deklaracija; </w:t>
      </w:r>
    </w:p>
    <w:p w14:paraId="71BDEE7E" w14:textId="6C34B978" w:rsidR="00EB3D0F" w:rsidRPr="00030FE4" w:rsidRDefault="00996A5A" w:rsidP="00996A5A">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 xml:space="preserve">oficialia deklaracija, jeigu toje šalyje nenaudojama priesaikos deklaracija. Oficiali deklaracija turi būti patvirtinta valstybės narės ar Rangovo </w:t>
      </w:r>
      <w:r w:rsidR="00644588" w:rsidRPr="00030FE4">
        <w:rPr>
          <w:rFonts w:ascii="Arial" w:hAnsi="Arial" w:cs="Arial"/>
          <w:sz w:val="18"/>
          <w:szCs w:val="18"/>
          <w:lang w:val="lt-LT"/>
        </w:rPr>
        <w:t xml:space="preserve">ir (ar) </w:t>
      </w:r>
      <w:r w:rsidR="001F27F8" w:rsidRPr="00030FE4">
        <w:rPr>
          <w:rFonts w:ascii="Arial" w:hAnsi="Arial" w:cs="Arial"/>
          <w:sz w:val="18"/>
          <w:szCs w:val="18"/>
          <w:lang w:val="lt-LT"/>
        </w:rPr>
        <w:t xml:space="preserve">Subrangovo </w:t>
      </w:r>
      <w:r w:rsidR="00EB3D0F" w:rsidRPr="00030FE4">
        <w:rPr>
          <w:rFonts w:ascii="Arial" w:hAnsi="Arial" w:cs="Arial"/>
          <w:sz w:val="18"/>
          <w:szCs w:val="18"/>
          <w:lang w:val="lt-LT"/>
        </w:rPr>
        <w:t>kilmės šalies arba šalies, kurioje jis registruotas, kompetentingos teisinės ar administracinės institucijos, notaro arba kompetentingos profesinės arba prekybos organizacijos.</w:t>
      </w:r>
    </w:p>
    <w:p w14:paraId="1E73507C" w14:textId="512F45C9" w:rsidR="00EB3D0F" w:rsidRPr="00030FE4" w:rsidRDefault="00EB3D0F" w:rsidP="00C018E2">
      <w:pPr>
        <w:pStyle w:val="ListParagraph"/>
      </w:pPr>
      <w:r w:rsidRPr="00030FE4">
        <w:t>Šiame punkte nustatytas patikrai atlikti reikalingų dokumentų pateikimo terminas gali būti pratęstas Šalių susitarimu.</w:t>
      </w:r>
    </w:p>
    <w:p w14:paraId="5F1EA393" w14:textId="77777777" w:rsidR="00A7310E" w:rsidRPr="00030FE4" w:rsidRDefault="00A7310E" w:rsidP="007C2F14">
      <w:pPr>
        <w:rPr>
          <w:rFonts w:ascii="Arial" w:hAnsi="Arial" w:cs="Arial"/>
          <w:lang w:val="lt-LT"/>
        </w:rPr>
      </w:pPr>
    </w:p>
    <w:p w14:paraId="4F21C809" w14:textId="2A591478" w:rsidR="00425449" w:rsidRPr="00030FE4" w:rsidRDefault="00425449" w:rsidP="007F51D0">
      <w:pPr>
        <w:pStyle w:val="Heading2"/>
      </w:pPr>
      <w:bookmarkStart w:id="489" w:name="_Toc75873573"/>
      <w:bookmarkStart w:id="490" w:name="_Toc106541756"/>
      <w:r w:rsidRPr="00030FE4">
        <w:t>INTERESŲ KONFLIKTAS</w:t>
      </w:r>
      <w:bookmarkEnd w:id="489"/>
      <w:bookmarkEnd w:id="490"/>
    </w:p>
    <w:p w14:paraId="5DE9E01A" w14:textId="63C50811" w:rsidR="00425449" w:rsidRPr="00030FE4" w:rsidRDefault="00425449" w:rsidP="00C018E2">
      <w:pPr>
        <w:pStyle w:val="ListParagraph"/>
      </w:pPr>
      <w:r w:rsidRPr="00030FE4">
        <w:t xml:space="preserve">Rangovas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6730CD9" w14:textId="2FC32E5D" w:rsidR="00425449" w:rsidRPr="00030FE4" w:rsidRDefault="00425449" w:rsidP="00C018E2">
      <w:pPr>
        <w:pStyle w:val="ListParagraph"/>
      </w:pPr>
      <w:r w:rsidRPr="00030FE4">
        <w:t xml:space="preserve">Rangovas nedelsiant raštu privalo informuoti Užsakovą apie Sutarties vykdymo metu kylantį ar galintį kilti interesų konfliktą ir imtis visų būtinų veiksmų, siekiant ištaisyti situaciją. </w:t>
      </w:r>
    </w:p>
    <w:p w14:paraId="6DD677C2" w14:textId="77777777" w:rsidR="009439D9" w:rsidRPr="00030FE4" w:rsidRDefault="009439D9" w:rsidP="00CE0193">
      <w:pPr>
        <w:ind w:left="360" w:firstLine="0"/>
        <w:rPr>
          <w:rFonts w:ascii="Arial" w:hAnsi="Arial" w:cs="Arial"/>
          <w:lang w:val="lt-LT"/>
        </w:rPr>
      </w:pPr>
    </w:p>
    <w:p w14:paraId="1B526CD9" w14:textId="0F08DCAA" w:rsidR="00B57690" w:rsidRPr="00030FE4" w:rsidRDefault="00332C99" w:rsidP="007F51D0">
      <w:pPr>
        <w:pStyle w:val="Heading2"/>
      </w:pPr>
      <w:bookmarkStart w:id="491" w:name="_Toc75873574"/>
      <w:bookmarkStart w:id="492" w:name="_Toc106541757"/>
      <w:r w:rsidRPr="00030FE4">
        <w:t>Pareiškimai ir garantijos</w:t>
      </w:r>
      <w:bookmarkEnd w:id="482"/>
      <w:bookmarkEnd w:id="483"/>
      <w:bookmarkEnd w:id="484"/>
      <w:bookmarkEnd w:id="485"/>
      <w:bookmarkEnd w:id="486"/>
      <w:bookmarkEnd w:id="491"/>
      <w:bookmarkEnd w:id="492"/>
    </w:p>
    <w:p w14:paraId="442671D6" w14:textId="77777777" w:rsidR="00B57690" w:rsidRPr="00030FE4" w:rsidRDefault="00B57690" w:rsidP="00C018E2">
      <w:pPr>
        <w:pStyle w:val="ListParagraph"/>
      </w:pPr>
      <w:r w:rsidRPr="00030FE4">
        <w:t xml:space="preserve">Šalys pareiškia ir garantuoja, kad: </w:t>
      </w:r>
    </w:p>
    <w:p w14:paraId="11E9F0A4" w14:textId="5D1E0B6F"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57690" w:rsidRPr="00030FE4">
        <w:rPr>
          <w:rFonts w:ascii="Arial" w:hAnsi="Arial" w:cs="Arial"/>
          <w:sz w:val="18"/>
          <w:szCs w:val="18"/>
          <w:lang w:val="lt-LT"/>
        </w:rPr>
        <w:t>Sutartį sudarė turėdamos tikslą realizuoti jos nuostatas bei galėdamos realiai įvykdyti Sutartyje nurodytus įsipareigojimus nurodyta apimtimi ir terminais;</w:t>
      </w:r>
    </w:p>
    <w:p w14:paraId="56C18B82" w14:textId="32016DE8"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b) </w:t>
      </w:r>
      <w:r w:rsidR="00B57690" w:rsidRPr="00030FE4">
        <w:rPr>
          <w:rFonts w:ascii="Arial" w:hAnsi="Arial" w:cs="Arial"/>
          <w:sz w:val="18"/>
          <w:szCs w:val="18"/>
          <w:lang w:val="lt-LT"/>
        </w:rPr>
        <w:t>jos yra mokios ir finansiškai pajėgios įvykdyti Sutartį, jų veikla nėra apribota, joms neiškelta arba nėra numatoma iškelti bylos dėl restruktūrizavimo ar likvidavimo, jos nėra sustabd</w:t>
      </w:r>
      <w:r w:rsidRPr="00030FE4">
        <w:rPr>
          <w:rFonts w:ascii="Arial" w:hAnsi="Arial" w:cs="Arial"/>
          <w:sz w:val="18"/>
          <w:szCs w:val="18"/>
          <w:lang w:val="lt-LT"/>
        </w:rPr>
        <w:t>žiusios</w:t>
      </w:r>
      <w:r w:rsidR="00B57690" w:rsidRPr="00030FE4">
        <w:rPr>
          <w:rFonts w:ascii="Arial" w:hAnsi="Arial" w:cs="Arial"/>
          <w:sz w:val="18"/>
          <w:szCs w:val="18"/>
          <w:lang w:val="lt-LT"/>
        </w:rPr>
        <w:t xml:space="preserve"> ar apriboj</w:t>
      </w:r>
      <w:r w:rsidRPr="00030FE4">
        <w:rPr>
          <w:rFonts w:ascii="Arial" w:hAnsi="Arial" w:cs="Arial"/>
          <w:sz w:val="18"/>
          <w:szCs w:val="18"/>
          <w:lang w:val="lt-LT"/>
        </w:rPr>
        <w:t>usios</w:t>
      </w:r>
      <w:r w:rsidR="00B57690" w:rsidRPr="00030FE4">
        <w:rPr>
          <w:rFonts w:ascii="Arial" w:hAnsi="Arial" w:cs="Arial"/>
          <w:sz w:val="18"/>
          <w:szCs w:val="18"/>
          <w:lang w:val="lt-LT"/>
        </w:rPr>
        <w:t xml:space="preserve"> savo veiklos, joms nėra iškeltos bankroto bylos</w:t>
      </w:r>
      <w:r w:rsidR="00390FA0" w:rsidRPr="00030FE4">
        <w:rPr>
          <w:rFonts w:ascii="Arial" w:hAnsi="Arial" w:cs="Arial"/>
          <w:sz w:val="18"/>
          <w:szCs w:val="18"/>
          <w:lang w:val="lt-LT"/>
        </w:rPr>
        <w:t xml:space="preserve"> arba bankroto procesas vykdomas ne teismo tvarka</w:t>
      </w:r>
      <w:r w:rsidR="00B57690" w:rsidRPr="00030FE4">
        <w:rPr>
          <w:rFonts w:ascii="Arial" w:hAnsi="Arial" w:cs="Arial"/>
          <w:sz w:val="18"/>
          <w:szCs w:val="18"/>
          <w:lang w:val="lt-LT"/>
        </w:rPr>
        <w:t>.</w:t>
      </w:r>
    </w:p>
    <w:p w14:paraId="7B294904" w14:textId="77777777" w:rsidR="00B57690" w:rsidRPr="00030FE4" w:rsidRDefault="00B57690" w:rsidP="00C018E2">
      <w:pPr>
        <w:pStyle w:val="ListParagraph"/>
      </w:pPr>
      <w:r w:rsidRPr="00030FE4">
        <w:t xml:space="preserve">Rangovas pareiškia ir garantuoja, kad: </w:t>
      </w:r>
    </w:p>
    <w:p w14:paraId="79E3063A" w14:textId="359183F9"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57690" w:rsidRPr="00030FE4">
        <w:rPr>
          <w:rFonts w:ascii="Arial" w:hAnsi="Arial" w:cs="Arial"/>
          <w:sz w:val="18"/>
          <w:szCs w:val="18"/>
          <w:lang w:val="lt-LT"/>
        </w:rPr>
        <w:t xml:space="preserve">pilnai susipažino su </w:t>
      </w:r>
      <w:r w:rsidR="00363B75" w:rsidRPr="00030FE4">
        <w:rPr>
          <w:rFonts w:ascii="Arial" w:hAnsi="Arial" w:cs="Arial"/>
          <w:sz w:val="18"/>
          <w:szCs w:val="18"/>
          <w:lang w:val="lt-LT"/>
        </w:rPr>
        <w:t xml:space="preserve">Technine užduotimi, Sutarties sąlygomis ir </w:t>
      </w:r>
      <w:r w:rsidR="00B57690" w:rsidRPr="00030FE4">
        <w:rPr>
          <w:rFonts w:ascii="Arial" w:hAnsi="Arial" w:cs="Arial"/>
          <w:sz w:val="18"/>
          <w:szCs w:val="18"/>
          <w:lang w:val="lt-LT"/>
        </w:rPr>
        <w:t xml:space="preserve">visa </w:t>
      </w:r>
      <w:r w:rsidR="00363B75" w:rsidRPr="00030FE4">
        <w:rPr>
          <w:rFonts w:ascii="Arial" w:hAnsi="Arial" w:cs="Arial"/>
          <w:sz w:val="18"/>
          <w:szCs w:val="18"/>
          <w:lang w:val="lt-LT"/>
        </w:rPr>
        <w:t xml:space="preserve">kita </w:t>
      </w:r>
      <w:r w:rsidR="00B57690" w:rsidRPr="00030FE4">
        <w:rPr>
          <w:rFonts w:ascii="Arial" w:hAnsi="Arial" w:cs="Arial"/>
          <w:sz w:val="18"/>
          <w:szCs w:val="18"/>
          <w:lang w:val="lt-LT"/>
        </w:rPr>
        <w:t xml:space="preserve">informacija </w:t>
      </w:r>
      <w:r w:rsidR="00363B75" w:rsidRPr="00030FE4">
        <w:rPr>
          <w:rFonts w:ascii="Arial" w:hAnsi="Arial" w:cs="Arial"/>
          <w:sz w:val="18"/>
          <w:szCs w:val="18"/>
          <w:lang w:val="lt-LT"/>
        </w:rPr>
        <w:t>bei</w:t>
      </w:r>
      <w:r w:rsidR="00B57690" w:rsidRPr="00030FE4">
        <w:rPr>
          <w:rFonts w:ascii="Arial" w:hAnsi="Arial" w:cs="Arial"/>
          <w:sz w:val="18"/>
          <w:szCs w:val="18"/>
          <w:lang w:val="lt-LT"/>
        </w:rPr>
        <w:t xml:space="preserve"> dokumentacija, susijusia su Sutarties dalyku ir </w:t>
      </w:r>
      <w:r w:rsidR="002966FC" w:rsidRPr="00030FE4">
        <w:rPr>
          <w:rFonts w:ascii="Arial" w:hAnsi="Arial" w:cs="Arial"/>
          <w:sz w:val="18"/>
          <w:szCs w:val="18"/>
          <w:lang w:val="lt-LT"/>
        </w:rPr>
        <w:t>O</w:t>
      </w:r>
      <w:r w:rsidR="00B57690" w:rsidRPr="00030FE4">
        <w:rPr>
          <w:rFonts w:ascii="Arial" w:hAnsi="Arial" w:cs="Arial"/>
          <w:sz w:val="18"/>
          <w:szCs w:val="18"/>
          <w:lang w:val="lt-LT"/>
        </w:rPr>
        <w:t>bjektu,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Sudarydamas šią Sutartį, Rangovas patvirtina, kad jis išnagrinėjo Sutartyje nurodytus ir jam iš anksto pateiktus dokumentus ir juos suprato bei patikrino, taip pat įsitikino, kad, Rangovo geriausiomis žiniomis, juose nėra klaidų ar kitų trūkumų, kurie trukdytų tinkamai ir laiku įvykdyti Rangovo įsipareigojimus;</w:t>
      </w:r>
    </w:p>
    <w:p w14:paraId="1572CEF1" w14:textId="00C2FC82"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B57690" w:rsidRPr="00030FE4">
        <w:rPr>
          <w:rFonts w:ascii="Arial" w:hAnsi="Arial" w:cs="Arial"/>
          <w:sz w:val="18"/>
          <w:szCs w:val="18"/>
          <w:lang w:val="lt-LT"/>
        </w:rPr>
        <w:t>jis turi visas technines, intelektualines, fizines</w:t>
      </w:r>
      <w:r w:rsidR="008E0334" w:rsidRPr="00030FE4">
        <w:rPr>
          <w:rFonts w:ascii="Arial" w:hAnsi="Arial" w:cs="Arial"/>
          <w:sz w:val="18"/>
          <w:szCs w:val="18"/>
          <w:lang w:val="lt-LT"/>
        </w:rPr>
        <w:t>, organizacines</w:t>
      </w:r>
      <w:r w:rsidR="00B57690" w:rsidRPr="00030FE4">
        <w:rPr>
          <w:rFonts w:ascii="Arial" w:hAnsi="Arial" w:cs="Arial"/>
          <w:sz w:val="18"/>
          <w:szCs w:val="18"/>
          <w:lang w:val="lt-LT"/>
        </w:rPr>
        <w:t xml:space="preserve"> bei bet kokias kitas galimybes ir savybes, reikalingas ir leidžiančias jam deramai vykdyti Sutarties sąlygas bei užtikrinti aukščiausią atliekamų Darbų kokybę</w:t>
      </w:r>
      <w:r w:rsidR="00DC6E0B" w:rsidRPr="00030FE4">
        <w:rPr>
          <w:rFonts w:ascii="Arial" w:hAnsi="Arial" w:cs="Arial"/>
          <w:sz w:val="18"/>
          <w:szCs w:val="18"/>
          <w:lang w:val="lt-LT"/>
        </w:rPr>
        <w:t>.</w:t>
      </w:r>
    </w:p>
    <w:p w14:paraId="1682D8DB" w14:textId="77777777" w:rsidR="00896294" w:rsidRPr="00030FE4" w:rsidRDefault="00896294" w:rsidP="00896294">
      <w:pPr>
        <w:ind w:left="567" w:firstLine="0"/>
        <w:jc w:val="both"/>
        <w:rPr>
          <w:rFonts w:ascii="Arial" w:hAnsi="Arial" w:cs="Arial"/>
          <w:sz w:val="18"/>
          <w:szCs w:val="18"/>
          <w:lang w:val="lt-LT"/>
        </w:rPr>
      </w:pPr>
      <w:r w:rsidRPr="00030FE4">
        <w:rPr>
          <w:rFonts w:ascii="Arial" w:hAnsi="Arial" w:cs="Arial"/>
          <w:sz w:val="18"/>
          <w:szCs w:val="18"/>
          <w:lang w:val="lt-LT"/>
        </w:rPr>
        <w:t>c) yra susipažinęs ir santykiuose su Užsakovu ir Sutarties vykdymui pasitelkiamomis trečiosiomis šalimis įsipareigoja laikytis Grupės korupcijos prevencijos politikos (toliau – Politika) ir Tiekėjų etikos kodekso (toliau – Kodeksas) nuostatų, įtvirtinančių teisėtas, darnias ir sąžiningas verslo praktikas, kurios apima privalomas aplinkosaugos, žmogaus teisių, darbo standartų ir verslo etikos elgesio normas. Politika bei Kodeksas ir/ar jų pakeitimai pasiekiami adresu: https://www.epsog.lt/lt/apie-mus/korupcijos-prevencija. Rangovas privalo užtikrinti, kad šio punkto reikalavimų laikytųsi tiek Rangovo, tiek ir jo Sutarties vykdymui pasitelkiamų trečiųjų šalių darbuotojai, valdymo ir priežiūros organų nariai bei kiti atstovai;</w:t>
      </w:r>
    </w:p>
    <w:p w14:paraId="4F87AC7B" w14:textId="34C60427" w:rsidR="00896294" w:rsidRPr="00030FE4" w:rsidRDefault="00896294" w:rsidP="00896294">
      <w:pPr>
        <w:ind w:left="567" w:firstLine="0"/>
        <w:jc w:val="both"/>
        <w:rPr>
          <w:rFonts w:ascii="Arial" w:hAnsi="Arial" w:cs="Arial"/>
          <w:sz w:val="18"/>
          <w:szCs w:val="18"/>
          <w:lang w:val="lt-LT"/>
        </w:rPr>
      </w:pPr>
      <w:r w:rsidRPr="00030FE4">
        <w:rPr>
          <w:rFonts w:ascii="Arial" w:hAnsi="Arial" w:cs="Arial"/>
          <w:sz w:val="18"/>
          <w:szCs w:val="18"/>
          <w:lang w:val="lt-LT"/>
        </w:rPr>
        <w:t>d) nedelsiant informuos apie Sutarties galiojimo metu atsiradusias aplinkybes, kurios gali būtų laikomos pažeidžiančiomis Politikoje ir Kodekse įtvirtintus reikalavimus ir elgesio normas, bei Užsakovui paprašius, pateiks visą informaciją, susijusią su aplinkybių atsiradimu, pasekmių šalinimu ir prevencinių priemonių diegimu.</w:t>
      </w:r>
    </w:p>
    <w:p w14:paraId="79D908C2" w14:textId="2C0F965E" w:rsidR="009D75C9" w:rsidRPr="00030FE4" w:rsidRDefault="0093216F" w:rsidP="00030FE4">
      <w:pPr>
        <w:ind w:left="0" w:firstLine="0"/>
        <w:jc w:val="both"/>
        <w:rPr>
          <w:rFonts w:ascii="Arial" w:hAnsi="Arial" w:cs="Arial"/>
          <w:sz w:val="18"/>
          <w:szCs w:val="18"/>
          <w:lang w:val="lt-LT"/>
        </w:rPr>
      </w:pPr>
      <w:r w:rsidRPr="00030FE4">
        <w:rPr>
          <w:rFonts w:ascii="Arial" w:hAnsi="Arial" w:cs="Arial"/>
          <w:sz w:val="18"/>
          <w:szCs w:val="18"/>
          <w:lang w:val="lt-LT"/>
        </w:rPr>
        <w:t>11.3.3. Rangovui pažeidus Sutarties bendrųjų sąlygų 11.3.2 punkto c) ir/ar d) papunkčių reikalavimus, Užsakovas turi teisę leisti Rangovui ištaisyti nustatytus pažeidimus (išskyrus nusikaltimų, kitų šiurkščių teisės aktų pažeidimų atvejais) per protingą terminą. Jeigu Rangovas nesutinka arba per Užsakovo nurodytą protingą terminą nepašalina pažeidimų, jis moka 3000 eurų dydžio baudą už kiekvieną pažeidimo atvejį.</w:t>
      </w:r>
    </w:p>
    <w:p w14:paraId="7079AE5E" w14:textId="77777777" w:rsidR="00267F59" w:rsidRPr="00030FE4" w:rsidRDefault="00267F59" w:rsidP="007F51D0">
      <w:pPr>
        <w:pStyle w:val="Heading2"/>
      </w:pPr>
      <w:bookmarkStart w:id="493" w:name="_Toc75873575"/>
      <w:bookmarkStart w:id="494" w:name="_Toc106541758"/>
      <w:bookmarkStart w:id="495" w:name="_Toc339801254"/>
      <w:bookmarkStart w:id="496" w:name="_Toc339801597"/>
      <w:bookmarkStart w:id="497" w:name="_Toc339802159"/>
      <w:bookmarkStart w:id="498" w:name="_Toc339802346"/>
      <w:bookmarkStart w:id="499" w:name="_Toc339802567"/>
      <w:r w:rsidRPr="00030FE4">
        <w:t>Kvalifikacija</w:t>
      </w:r>
      <w:bookmarkEnd w:id="493"/>
      <w:bookmarkEnd w:id="494"/>
    </w:p>
    <w:p w14:paraId="07233C8B" w14:textId="4D1BE0CD" w:rsidR="00267F59" w:rsidRPr="00030FE4" w:rsidRDefault="00267F59" w:rsidP="00C018E2">
      <w:pPr>
        <w:pStyle w:val="ListParagraph"/>
      </w:pPr>
      <w:r w:rsidRPr="00030FE4">
        <w:t>Rangovas privalo užtikrinti, kad Sutarties sudarymo momentu ir visą jos galiojimo laikotarpį jis pats</w:t>
      </w:r>
      <w:r w:rsidR="000C38D4" w:rsidRPr="00030FE4">
        <w:t xml:space="preserve">, </w:t>
      </w:r>
      <w:r w:rsidR="005F34DB" w:rsidRPr="00030FE4">
        <w:t xml:space="preserve">Subrangovai </w:t>
      </w:r>
      <w:r w:rsidRPr="00030FE4">
        <w:t>bei jo sutartinius įsipareigojimus vykdantys ir Darbus atliekantys asmenys turi ir turės visas licencijas, leidimus, atestatus, kvalifikacinius, saugos darbe pažymėjimus, taip pat visą kitą reikiamą kvalifikaciją ir kompetenciją Darbams ir įsipareigojimams, numatytiems šioje Sutartyje, vykdyti.</w:t>
      </w:r>
    </w:p>
    <w:p w14:paraId="6DD665A7" w14:textId="445F254D" w:rsidR="00267F59" w:rsidRPr="00030FE4" w:rsidRDefault="00267F59" w:rsidP="00C018E2">
      <w:pPr>
        <w:pStyle w:val="ListParagraph"/>
      </w:pPr>
      <w:r w:rsidRPr="00030FE4">
        <w:t xml:space="preserve">Rangovo </w:t>
      </w:r>
      <w:r w:rsidR="00AF5A1F" w:rsidRPr="00030FE4">
        <w:t xml:space="preserve">pasitelkti </w:t>
      </w:r>
      <w:r w:rsidR="005F34DB" w:rsidRPr="00030FE4">
        <w:t>Specialistai</w:t>
      </w:r>
      <w:r w:rsidRPr="00030FE4">
        <w:t xml:space="preserve">, kurie pagal Pirkimo sąlygas privalo turėti jose nurodytą kvalifikaciją ir patirtį, Darbus gali vykdyti tik pateikus jų kvalifikaciją ir patirtį pagrindžiančius dokumentus. Atskiras Užsakovo sutikimas nėra reikalingas, kai Darbus atlieka Rangovo pasiūlyme Pirkimo metu nurodyti </w:t>
      </w:r>
      <w:r w:rsidR="008B5C22" w:rsidRPr="00030FE4">
        <w:t>Specialistai</w:t>
      </w:r>
      <w:r w:rsidRPr="00030FE4">
        <w:t>.</w:t>
      </w:r>
    </w:p>
    <w:p w14:paraId="59EDA9FC" w14:textId="77777777" w:rsidR="00C07C0A" w:rsidRPr="00032369" w:rsidRDefault="00C07C0A" w:rsidP="004C664F">
      <w:pPr>
        <w:ind w:left="360" w:firstLine="0"/>
        <w:rPr>
          <w:rFonts w:ascii="Arial" w:hAnsi="Arial" w:cs="Arial"/>
          <w:lang w:val="lt-LT"/>
        </w:rPr>
      </w:pPr>
    </w:p>
    <w:p w14:paraId="5506AA9B" w14:textId="77777777" w:rsidR="0033214C" w:rsidRPr="00030FE4" w:rsidRDefault="00332C99" w:rsidP="007F51D0">
      <w:pPr>
        <w:pStyle w:val="Heading2"/>
      </w:pPr>
      <w:bookmarkStart w:id="500" w:name="_Toc75873576"/>
      <w:bookmarkStart w:id="501" w:name="_Toc106541759"/>
      <w:r w:rsidRPr="00030FE4">
        <w:t>Nuosavybė</w:t>
      </w:r>
      <w:bookmarkEnd w:id="500"/>
      <w:bookmarkEnd w:id="501"/>
    </w:p>
    <w:p w14:paraId="7BCBEEB9" w14:textId="1126D364" w:rsidR="0033214C" w:rsidRPr="00030FE4" w:rsidRDefault="0033214C" w:rsidP="00C018E2">
      <w:pPr>
        <w:pStyle w:val="ListParagraph"/>
      </w:pPr>
      <w:r w:rsidRPr="00030FE4">
        <w:t xml:space="preserve">Visi Įrenginiai ir Medžiagos nuo jų pristatymo į </w:t>
      </w:r>
      <w:r w:rsidR="00244F80" w:rsidRPr="00030FE4">
        <w:t>Statybvietę</w:t>
      </w:r>
      <w:r w:rsidRPr="00030FE4">
        <w:t xml:space="preserve"> iki perdavimo Užsakovui turi būti teisėta Rangovo arba jo </w:t>
      </w:r>
      <w:r w:rsidR="001F27F8" w:rsidRPr="00030FE4">
        <w:t>S</w:t>
      </w:r>
      <w:r w:rsidRPr="00030FE4">
        <w:t>ubrangovų nuosavybė, o Atliktų darbų akto pasirašymo metu – teisėta Rangovo nuosavybė.</w:t>
      </w:r>
    </w:p>
    <w:p w14:paraId="5992170E" w14:textId="77777777" w:rsidR="0033214C" w:rsidRPr="00030FE4" w:rsidRDefault="0033214C" w:rsidP="00C018E2">
      <w:pPr>
        <w:pStyle w:val="ListParagraph"/>
      </w:pPr>
      <w:r w:rsidRPr="00030FE4">
        <w:t>Rangovas užtikrina, ka</w:t>
      </w:r>
      <w:r w:rsidR="00E46A44" w:rsidRPr="00030FE4">
        <w:t>d Įrenginiai ir Medžiagos nebus</w:t>
      </w:r>
      <w:r w:rsidRPr="00030FE4">
        <w:t xml:space="preserve"> apsunkinti jokiais turto areštais ar kitais apsunkinimais, ir įsipareigoja neperleisti jų ar jų dalies jokiam trečiajam asmeniui arba naudoti bet kokiais kitais tikslais, nei numatytais šioje Sutartyje, visą laiką iki jų tinkamo perdavimo Užsakovo nuosavybėn.</w:t>
      </w:r>
    </w:p>
    <w:p w14:paraId="548B6AFF" w14:textId="72F6290B" w:rsidR="0033214C" w:rsidRPr="00030FE4" w:rsidRDefault="0033214C" w:rsidP="00C018E2">
      <w:pPr>
        <w:pStyle w:val="ListParagraph"/>
      </w:pPr>
      <w:r w:rsidRPr="00030FE4">
        <w:t xml:space="preserve">Nuosavybės </w:t>
      </w:r>
      <w:r w:rsidR="00464597" w:rsidRPr="00464597">
        <w:t>teisės į atliktus Darbus pereina Užsakovui nuo atitinkamų Darbų, Įrenginių ir (arba) Medžiagų perdavimo Užsakovui momento arba Įrenginių ir Medžiagų sumontavimo (instaliavimo) į Objektą momento, priklausomai nuo to, kas įvyksta anksčiau</w:t>
      </w:r>
      <w:r w:rsidR="006447EB" w:rsidRPr="00030FE4">
        <w:t xml:space="preserve">. </w:t>
      </w:r>
    </w:p>
    <w:p w14:paraId="03949C98" w14:textId="130C8DA0" w:rsidR="0033214C" w:rsidRPr="00030FE4" w:rsidRDefault="0033214C" w:rsidP="00C018E2">
      <w:pPr>
        <w:pStyle w:val="ListParagraph"/>
      </w:pPr>
      <w:r w:rsidRPr="00030FE4">
        <w:t xml:space="preserve">Rangovas gali pakeisti bet kuriuos Darbus, kol atitinkamų </w:t>
      </w:r>
      <w:r w:rsidR="000E3CAA" w:rsidRPr="00030FE4">
        <w:t>D</w:t>
      </w:r>
      <w:r w:rsidRPr="00030FE4">
        <w:t xml:space="preserve">arbų nuosavybė nėra perduota Užsakovui, taip pat defektų taisymo arba </w:t>
      </w:r>
      <w:r w:rsidR="006447EB" w:rsidRPr="00030FE4">
        <w:t xml:space="preserve">pakeitimų </w:t>
      </w:r>
      <w:r w:rsidRPr="00030FE4">
        <w:t>atlikimo metu. Bet kurie Rangovo pašalinti Įrenginiai ir Medžiagos nuo jų pakeitimo tampa Rangovo nuosavybe.</w:t>
      </w:r>
    </w:p>
    <w:p w14:paraId="4BBC7E3A" w14:textId="69F18820" w:rsidR="0095391B" w:rsidRPr="00030FE4" w:rsidRDefault="0095391B" w:rsidP="00C018E2">
      <w:pPr>
        <w:pStyle w:val="ListParagraph"/>
      </w:pPr>
      <w:r w:rsidRPr="00030FE4">
        <w:t xml:space="preserve">Rangovui </w:t>
      </w:r>
      <w:r w:rsidR="00464597" w:rsidRPr="00030FE4">
        <w:t xml:space="preserve">tenka visa Darbų, Medžiagų ir Įrenginių (įskaitant Užsakovo patiektas Medžiagas ir Įrenginius) praradimo arba sugadinimo rizika iki Objekto, kurio sudėtine dalimi tapo Medžiagos ar Įrenginiai, </w:t>
      </w:r>
      <w:r w:rsidR="00464597">
        <w:t>perdavimo Užsakovui momento (</w:t>
      </w:r>
      <w:r w:rsidR="00464597" w:rsidRPr="00464597">
        <w:t>Statybos užbaigimo dokumento išdavimo/patvirtinimo</w:t>
      </w:r>
      <w:r w:rsidR="00464597">
        <w:t>)</w:t>
      </w:r>
      <w:r w:rsidR="00464597" w:rsidRPr="00030FE4">
        <w:t>.</w:t>
      </w:r>
    </w:p>
    <w:p w14:paraId="30B65ED4" w14:textId="77777777" w:rsidR="0014138F" w:rsidRPr="00030FE4" w:rsidRDefault="0014138F" w:rsidP="000E3CAA">
      <w:pPr>
        <w:ind w:left="360" w:firstLine="0"/>
        <w:rPr>
          <w:rFonts w:ascii="Arial" w:hAnsi="Arial" w:cs="Arial"/>
          <w:lang w:val="lt-LT"/>
        </w:rPr>
      </w:pPr>
    </w:p>
    <w:p w14:paraId="77483288" w14:textId="58737138" w:rsidR="00E422EA" w:rsidRPr="00030FE4" w:rsidRDefault="00332C99" w:rsidP="007F51D0">
      <w:pPr>
        <w:pStyle w:val="Heading2"/>
      </w:pPr>
      <w:bookmarkStart w:id="502" w:name="_Toc413760958"/>
      <w:bookmarkStart w:id="503" w:name="_Toc415502806"/>
      <w:bookmarkStart w:id="504" w:name="_Toc413760959"/>
      <w:bookmarkStart w:id="505" w:name="_Toc415502807"/>
      <w:bookmarkStart w:id="506" w:name="_Toc415502808"/>
      <w:bookmarkStart w:id="507" w:name="_Toc75873577"/>
      <w:bookmarkStart w:id="508" w:name="_Toc106541760"/>
      <w:bookmarkEnd w:id="502"/>
      <w:bookmarkEnd w:id="503"/>
      <w:bookmarkEnd w:id="504"/>
      <w:bookmarkEnd w:id="505"/>
      <w:bookmarkEnd w:id="506"/>
      <w:r w:rsidRPr="00030FE4">
        <w:t>Intelektinė nuosavybė</w:t>
      </w:r>
      <w:bookmarkEnd w:id="495"/>
      <w:bookmarkEnd w:id="496"/>
      <w:bookmarkEnd w:id="497"/>
      <w:bookmarkEnd w:id="498"/>
      <w:bookmarkEnd w:id="499"/>
      <w:bookmarkEnd w:id="507"/>
      <w:bookmarkEnd w:id="508"/>
    </w:p>
    <w:p w14:paraId="27C777E7" w14:textId="31C0F9B0" w:rsidR="00C41A3E" w:rsidRPr="00030FE4" w:rsidRDefault="00C41A3E" w:rsidP="00C018E2">
      <w:pPr>
        <w:pStyle w:val="ListParagraph"/>
      </w:pPr>
      <w:r w:rsidRPr="00030FE4">
        <w:t>Užsakovas turi teisę be jokio papildomo Rangovo ir (ar) projektinės dokumentacijos autorių sutikimo savo nuožiūra, nevaržomai (tiek laiko, tiek teritorijos atžvilgiu) ir nemokėdamas jokio papildomo atlyginimo nei Rangovui, nei projektinės dokumentacijos autoriams, naudotis visais intelektinės nuosavybės teisės objektais, kuri</w:t>
      </w:r>
      <w:r w:rsidR="00177CB7" w:rsidRPr="00030FE4">
        <w:t>u</w:t>
      </w:r>
      <w:r w:rsidRPr="00030FE4">
        <w:t xml:space="preserve">os Rangovas, jo paskirti darbuotojai, </w:t>
      </w:r>
      <w:r w:rsidR="00072AC2" w:rsidRPr="00030FE4">
        <w:t>S</w:t>
      </w:r>
      <w:r w:rsidRPr="00030FE4">
        <w:t xml:space="preserve">ubrangovai ar bet kokie kiti tretieji asmenys parengs, sukurs vykdydami šią Sutartį (toliau – </w:t>
      </w:r>
      <w:r w:rsidRPr="00030FE4">
        <w:lastRenderedPageBreak/>
        <w:t xml:space="preserve">„Kūriniai“), įskaitant rekonstruoti ir (ar) remontuoti </w:t>
      </w:r>
      <w:r w:rsidR="00F553C1" w:rsidRPr="00030FE4">
        <w:t>Darb</w:t>
      </w:r>
      <w:r w:rsidRPr="00030FE4">
        <w:t xml:space="preserve">ų rezultatu esančius statinius, keisti tokių statinių interjerą ir eksterjerą, vykdyti kitų statinių, kurie nėra šios Sutarties </w:t>
      </w:r>
      <w:r w:rsidR="00F553C1" w:rsidRPr="00030FE4">
        <w:t>Darb</w:t>
      </w:r>
      <w:r w:rsidRPr="00030FE4">
        <w:t>ų rezultatas, projektavimą bei statybą, projekto vykdymo priežiūrą bei perleisti turimas teises tretiesiems asmenims.</w:t>
      </w:r>
    </w:p>
    <w:p w14:paraId="2A4FB35C" w14:textId="0705CD57" w:rsidR="00C41A3E" w:rsidRPr="00030FE4" w:rsidRDefault="00C41A3E" w:rsidP="00C018E2">
      <w:pPr>
        <w:pStyle w:val="ListParagraph"/>
      </w:pPr>
      <w:r w:rsidRPr="00030FE4">
        <w:t xml:space="preserve">Rangovas pareiškia ir garantuoja, kad tiek jis, tiek projektinės dokumentacijos autoriai kartu ir (ar) atskirai neturės ir nereikš Užsakovui ir (ar) tretiesiems asmenims jokių pretenzijų ar reikalavimų dėl Užsakovo naudojimosi pagal šią Sutartį įgytais Kūriniais bei jų dalimis (įskaitant, bet neapsiribojant, </w:t>
      </w:r>
      <w:r w:rsidR="00426ACC">
        <w:t>P</w:t>
      </w:r>
      <w:r w:rsidRPr="00030FE4">
        <w:t>rojektą ir ats</w:t>
      </w:r>
      <w:r w:rsidR="00444726" w:rsidRPr="00030FE4">
        <w:t>kiras jo dalis, statinius, kaip</w:t>
      </w:r>
      <w:r w:rsidR="00F553C1" w:rsidRPr="00030FE4">
        <w:t xml:space="preserve"> Darb</w:t>
      </w:r>
      <w:r w:rsidRPr="00030FE4">
        <w:t>ų rezultatą, jų brėžinius, eskizus, modelius bei jų panaudojimą kitų statinių statyboje).</w:t>
      </w:r>
    </w:p>
    <w:p w14:paraId="4EA08D1D" w14:textId="4DEEF7EC" w:rsidR="00C41A3E" w:rsidRPr="00030FE4" w:rsidRDefault="00C41A3E" w:rsidP="00C018E2">
      <w:pPr>
        <w:pStyle w:val="ListParagraph"/>
      </w:pPr>
      <w:r w:rsidRPr="00030FE4">
        <w:t xml:space="preserve">Tretiesiems asmenims pareiškus </w:t>
      </w:r>
      <w:r w:rsidR="007274A4" w:rsidRPr="00030FE4">
        <w:t xml:space="preserve">pagrįstas </w:t>
      </w:r>
      <w:r w:rsidRPr="00030FE4">
        <w:t>pretenzijas Užsakovui dėl intelektinės nuosavybės į Kūrinius pažeidimo, Rangovas privalo nedels</w:t>
      </w:r>
      <w:r w:rsidR="00007A01" w:rsidRPr="00030FE4">
        <w:t>damas</w:t>
      </w:r>
      <w:r w:rsidRPr="00030FE4">
        <w:t xml:space="preserve"> savo sąskaita pašalinti tokius pažeidimus bei atlyginti Užsakovui dėl to patirtus nuostolius.</w:t>
      </w:r>
    </w:p>
    <w:p w14:paraId="006B7824" w14:textId="77777777" w:rsidR="00C073D1" w:rsidRPr="00030FE4" w:rsidRDefault="00C073D1" w:rsidP="00391390">
      <w:pPr>
        <w:ind w:left="360" w:firstLine="0"/>
        <w:rPr>
          <w:rFonts w:ascii="Arial" w:hAnsi="Arial" w:cs="Arial"/>
          <w:lang w:val="lt-LT"/>
        </w:rPr>
      </w:pPr>
    </w:p>
    <w:p w14:paraId="00527053" w14:textId="6D991311" w:rsidR="006A4899" w:rsidRPr="00030FE4" w:rsidRDefault="006A4899" w:rsidP="007F51D0">
      <w:pPr>
        <w:pStyle w:val="Heading2"/>
      </w:pPr>
      <w:bookmarkStart w:id="509" w:name="_Toc350496796"/>
      <w:bookmarkStart w:id="510" w:name="_Toc75873578"/>
      <w:bookmarkStart w:id="511" w:name="_Toc106541761"/>
      <w:bookmarkStart w:id="512" w:name="_Toc339801255"/>
      <w:bookmarkStart w:id="513" w:name="_Toc339801598"/>
      <w:bookmarkStart w:id="514" w:name="_Toc339802160"/>
      <w:bookmarkStart w:id="515" w:name="_Toc339802347"/>
      <w:bookmarkStart w:id="516" w:name="_Toc339802568"/>
      <w:bookmarkEnd w:id="509"/>
      <w:r w:rsidRPr="00030FE4">
        <w:t>Konfidencialumas</w:t>
      </w:r>
      <w:bookmarkEnd w:id="510"/>
      <w:bookmarkEnd w:id="511"/>
      <w:r w:rsidR="006A722F" w:rsidRPr="00030FE4">
        <w:t xml:space="preserve"> IR ASMENS DUOMENŲ APSAUGA</w:t>
      </w:r>
    </w:p>
    <w:p w14:paraId="75ABCB02" w14:textId="40597563" w:rsidR="006A4899" w:rsidRPr="00030FE4" w:rsidRDefault="00217D1F" w:rsidP="00C018E2">
      <w:pPr>
        <w:pStyle w:val="ListParagraph"/>
      </w:pPr>
      <w:r w:rsidRPr="00030FE4">
        <w:t>Rangovas</w:t>
      </w:r>
      <w:r w:rsidR="00E00D72" w:rsidRPr="00030FE4">
        <w:t xml:space="preserve"> </w:t>
      </w:r>
      <w:r w:rsidR="006A4899" w:rsidRPr="00030FE4">
        <w:t xml:space="preserve">įsipareigoja neatskleisti, neperduoti ar kitokiu būdu neperleisti tretiesiems asmenims jokios iš </w:t>
      </w:r>
      <w:r w:rsidRPr="00030FE4">
        <w:t>Užsakovo</w:t>
      </w:r>
      <w:r w:rsidR="00623FC5" w:rsidRPr="00030FE4">
        <w:t xml:space="preserve"> </w:t>
      </w:r>
      <w:r w:rsidR="006A4899" w:rsidRPr="00030FE4">
        <w:t>Sutarties vykdymui gautos informacijos, taip pat informacijos, kurią jis sukuria vykdydamas Sutartį, bei Sutarties turinio, nepriklausomai nuo to</w:t>
      </w:r>
      <w:r w:rsidR="00112C14" w:rsidRPr="00030FE4">
        <w:t>,</w:t>
      </w:r>
      <w:r w:rsidR="006A4899" w:rsidRPr="00030FE4">
        <w:t xml:space="preserve"> kokia forma ta informacija pateikiama (toliau – „Konfidenciali informacija“). </w:t>
      </w:r>
    </w:p>
    <w:p w14:paraId="3E38DC0C" w14:textId="53D0E46B" w:rsidR="00217D1F" w:rsidRPr="00030FE4" w:rsidRDefault="00217D1F" w:rsidP="00C018E2">
      <w:pPr>
        <w:pStyle w:val="ListParagraph"/>
      </w:pPr>
      <w:r w:rsidRPr="00030FE4">
        <w:t xml:space="preserve">Užsakovas įsipareigoja neatskleisti, neperduoti ar kitokiu būdu neperleisti tretiesiems asmenims Sutarties vykdymo metu iš Rangovo gautos Rangovo konfidencialios informacijos. </w:t>
      </w:r>
    </w:p>
    <w:p w14:paraId="5A980808" w14:textId="77777777" w:rsidR="006A4899" w:rsidRPr="00030FE4" w:rsidRDefault="006A4899" w:rsidP="00C018E2">
      <w:pPr>
        <w:pStyle w:val="ListParagraph"/>
      </w:pPr>
      <w:r w:rsidRPr="00030FE4">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15791052" w14:textId="3E0748F3" w:rsidR="006A4899" w:rsidRPr="00030FE4" w:rsidRDefault="006A4899" w:rsidP="00C018E2">
      <w:pPr>
        <w:pStyle w:val="ListParagraph"/>
      </w:pPr>
      <w:r w:rsidRPr="00030FE4">
        <w:t xml:space="preserve">Jei </w:t>
      </w:r>
      <w:r w:rsidR="00623FC5" w:rsidRPr="00030FE4">
        <w:t xml:space="preserve">Šaliai </w:t>
      </w:r>
      <w:r w:rsidRPr="00030FE4">
        <w:t>kyla abejonių</w:t>
      </w:r>
      <w:r w:rsidR="003B7CDB" w:rsidRPr="00030FE4">
        <w:t>,</w:t>
      </w:r>
      <w:r w:rsidRPr="00030FE4">
        <w:t xml:space="preserve"> ar informacija yra Konfidenciali informacija,</w:t>
      </w:r>
      <w:r w:rsidR="00B9366A" w:rsidRPr="00030FE4">
        <w:t xml:space="preserve"> </w:t>
      </w:r>
      <w:r w:rsidR="00623FC5" w:rsidRPr="00030FE4">
        <w:t xml:space="preserve">Šalis </w:t>
      </w:r>
      <w:r w:rsidRPr="00030FE4">
        <w:t>elgsis su tokia informacija kaip su Konfidencialia informacija.</w:t>
      </w:r>
    </w:p>
    <w:p w14:paraId="7728A0CE" w14:textId="5337A57D" w:rsidR="0079507F" w:rsidRPr="00030FE4" w:rsidRDefault="002A61CB" w:rsidP="00C018E2">
      <w:pPr>
        <w:pStyle w:val="ListParagraph"/>
      </w:pPr>
      <w:r w:rsidRPr="00030FE4">
        <w:t>Kiekviena Šalis</w:t>
      </w:r>
      <w:r w:rsidR="006A4899" w:rsidRPr="00030FE4">
        <w:t xml:space="preserve"> įsipareigoja Konfidencialią informaciją saugoti tinkamai ir protingai, laikantis taikytinų profesinių standartų, naudoti, dauginti ir atskleisti darbuotojams, valdymo organų nariams, tretiesiems asmenims (</w:t>
      </w:r>
      <w:r w:rsidR="001F27F8" w:rsidRPr="00030FE4">
        <w:t>Subrangovams</w:t>
      </w:r>
      <w:r w:rsidR="006A4899" w:rsidRPr="00030FE4">
        <w:t>, teisiniams, finansiniams, verslo ir techniniams konsultantams), kurie bus susaistyti atitinkamais konfidencialumo įsipareigojimais, tiktai tiek, kiek tai</w:t>
      </w:r>
      <w:r w:rsidR="00EB10FE" w:rsidRPr="00030FE4">
        <w:t xml:space="preserve"> </w:t>
      </w:r>
      <w:r w:rsidR="006A4899" w:rsidRPr="00030FE4">
        <w:t>būtina įsipareigojimams pagal Sutartį vykdyti.</w:t>
      </w:r>
    </w:p>
    <w:p w14:paraId="5FB58835" w14:textId="2B65DFFA" w:rsidR="00D43B71" w:rsidRPr="00030FE4" w:rsidRDefault="006A4899" w:rsidP="00C018E2">
      <w:pPr>
        <w:pStyle w:val="ListParagraph"/>
      </w:pPr>
      <w:r w:rsidRPr="00030FE4">
        <w:t xml:space="preserve"> </w:t>
      </w:r>
      <w:r w:rsidR="0079507F" w:rsidRPr="00030FE4">
        <w:t>Kiekviena Šalis pripažįsta ir patvirtina, kad</w:t>
      </w:r>
      <w:r w:rsidR="00AA6ABC" w:rsidRPr="00030FE4">
        <w:t xml:space="preserve"> Sutarties</w:t>
      </w:r>
      <w:r w:rsidR="00CB5BC5" w:rsidRPr="00030FE4">
        <w:t xml:space="preserve"> vykdymo metu</w:t>
      </w:r>
      <w:r w:rsidR="00AA6ABC" w:rsidRPr="00030FE4">
        <w:t xml:space="preserve"> asmens duomenys bus tvarkomi tik išimtinai su Sutarties vykdymu susijusiais tikslais bei laikantis griežtų konfidencialumo įsipareigojimų bei asmens duomenų apsaugos reikalavimų. </w:t>
      </w:r>
      <w:r w:rsidR="005825A3" w:rsidRPr="00030FE4">
        <w:t>Šalys</w:t>
      </w:r>
      <w:r w:rsidR="00CB5BC5" w:rsidRPr="00030FE4">
        <w:t>,</w:t>
      </w:r>
      <w:r w:rsidR="005825A3" w:rsidRPr="00030FE4">
        <w:t xml:space="preserve"> vykdydamos Sutartį</w:t>
      </w:r>
      <w:r w:rsidR="00CB5BC5" w:rsidRPr="00030FE4">
        <w:t>,</w:t>
      </w:r>
      <w:r w:rsidR="005825A3" w:rsidRPr="00030FE4">
        <w:t xml:space="preserve">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w:t>
      </w:r>
      <w:r w:rsidR="00F50D06" w:rsidRPr="00030FE4">
        <w:t xml:space="preserve">toliau - </w:t>
      </w:r>
      <w:r w:rsidR="005825A3" w:rsidRPr="00030FE4">
        <w:t xml:space="preserve">Bendrasis duomenų apsaugos reglamentas) ir taikomų </w:t>
      </w:r>
      <w:r w:rsidR="002E1C50" w:rsidRPr="00030FE4">
        <w:t>į</w:t>
      </w:r>
      <w:r w:rsidR="005825A3" w:rsidRPr="00030FE4">
        <w:t>statymų reikalavimų ir užtikrinti, kad duomenų subjektai būtų tinkamai informuoti apie jų asmens duomenų tvarkymą</w:t>
      </w:r>
      <w:r w:rsidR="00AA6ABC" w:rsidRPr="00030FE4">
        <w:t>.</w:t>
      </w:r>
      <w:r w:rsidR="0079507F" w:rsidRPr="00030FE4">
        <w:t xml:space="preserve"> </w:t>
      </w:r>
    </w:p>
    <w:p w14:paraId="3D387159" w14:textId="7E4E40C6" w:rsidR="00D43B71" w:rsidRPr="00030FE4" w:rsidRDefault="00D43B71" w:rsidP="00C018E2">
      <w:pPr>
        <w:pStyle w:val="ListParagraph"/>
      </w:pPr>
      <w:r w:rsidRPr="00030FE4">
        <w:t>Sutarties Šalys susitaria, jog Sutarties vykdymo tikslais turi teisę Sutartyje nurodyt</w:t>
      </w:r>
      <w:r w:rsidR="00265EBA" w:rsidRPr="00030FE4">
        <w:t xml:space="preserve">u </w:t>
      </w:r>
      <w:r w:rsidRPr="00030FE4">
        <w:t xml:space="preserve">elektroniniu paštu, viena kitai siųsti apklausas, susijusias su šios Sutarties vykdymu, vykdymo kokybe ir kt. Siunčiamos apklausos forma ir turinys turi atitikti Bendrojo duomenų apsaugos reglamento reikalavimus. Taip pat Sutarties Šalys patvirtina, jog yra gavę jų darbuotojų, kurių kontaktiniai duomenys pateikti Sutartyje, rašytinius sutikimus, atitinkančius Bendrojo duomenų apsaugos reglamento reikalavimus, gauti Sutartyje nurodytais kontaktais ir pildyti šiame Sutarties </w:t>
      </w:r>
      <w:r w:rsidR="0072004D" w:rsidRPr="00030FE4">
        <w:t xml:space="preserve">bendrųjų sąlygų </w:t>
      </w:r>
      <w:r w:rsidRPr="00030FE4">
        <w:t>punkte minimas apklausas, susijusias su šios Sutarties vykdymu.</w:t>
      </w:r>
    </w:p>
    <w:p w14:paraId="1E7143B9" w14:textId="77777777" w:rsidR="00C073D1" w:rsidRPr="00030FE4" w:rsidRDefault="00C073D1" w:rsidP="00CA7BCC">
      <w:pPr>
        <w:ind w:left="360" w:firstLine="0"/>
        <w:rPr>
          <w:rFonts w:ascii="Arial" w:hAnsi="Arial" w:cs="Arial"/>
          <w:lang w:val="lt-LT"/>
        </w:rPr>
      </w:pPr>
    </w:p>
    <w:p w14:paraId="5936F19A" w14:textId="77777777" w:rsidR="00EA1863" w:rsidRPr="00030FE4" w:rsidRDefault="00EA1863" w:rsidP="007F51D0">
      <w:pPr>
        <w:pStyle w:val="Heading2"/>
      </w:pPr>
      <w:bookmarkStart w:id="517" w:name="_Toc357170145"/>
      <w:bookmarkStart w:id="518" w:name="_Toc357170146"/>
      <w:bookmarkStart w:id="519" w:name="_Toc357170147"/>
      <w:bookmarkStart w:id="520" w:name="_Toc357170148"/>
      <w:bookmarkStart w:id="521" w:name="_Toc357170151"/>
      <w:bookmarkStart w:id="522" w:name="_Toc438139300"/>
      <w:bookmarkStart w:id="523" w:name="_Toc438139301"/>
      <w:bookmarkStart w:id="524" w:name="_Toc75873579"/>
      <w:bookmarkStart w:id="525" w:name="_Toc106541762"/>
      <w:bookmarkStart w:id="526" w:name="_Toc339801253"/>
      <w:bookmarkStart w:id="527" w:name="_Toc339801596"/>
      <w:bookmarkStart w:id="528" w:name="_Toc339802158"/>
      <w:bookmarkStart w:id="529" w:name="_Toc339802345"/>
      <w:bookmarkStart w:id="530" w:name="_Toc339802566"/>
      <w:bookmarkStart w:id="531" w:name="_Toc339801256"/>
      <w:bookmarkStart w:id="532" w:name="_Toc339801599"/>
      <w:bookmarkStart w:id="533" w:name="_Toc339802161"/>
      <w:bookmarkStart w:id="534" w:name="_Toc339802348"/>
      <w:bookmarkStart w:id="535" w:name="_Toc339802569"/>
      <w:bookmarkEnd w:id="512"/>
      <w:bookmarkEnd w:id="513"/>
      <w:bookmarkEnd w:id="514"/>
      <w:bookmarkEnd w:id="515"/>
      <w:bookmarkEnd w:id="516"/>
      <w:bookmarkEnd w:id="517"/>
      <w:bookmarkEnd w:id="518"/>
      <w:bookmarkEnd w:id="519"/>
      <w:bookmarkEnd w:id="520"/>
      <w:bookmarkEnd w:id="521"/>
      <w:bookmarkEnd w:id="522"/>
      <w:bookmarkEnd w:id="523"/>
      <w:r w:rsidRPr="00030FE4">
        <w:t>K</w:t>
      </w:r>
      <w:r w:rsidR="00332C99" w:rsidRPr="00030FE4">
        <w:t>alba</w:t>
      </w:r>
      <w:bookmarkEnd w:id="524"/>
      <w:bookmarkEnd w:id="525"/>
    </w:p>
    <w:p w14:paraId="2BDF85F3" w14:textId="77777777" w:rsidR="00EA1863" w:rsidRPr="00030FE4" w:rsidRDefault="00EA1863" w:rsidP="00C018E2">
      <w:pPr>
        <w:pStyle w:val="ListParagraph"/>
      </w:pPr>
      <w:r w:rsidRPr="00030FE4">
        <w:t xml:space="preserve">Vykdant Sutartį bus bendraujama ir susirašinėjimas tarp Šalių vykdomas lietuvių kalba, jei Šalys nesusitaria kitaip. Tais atvejais, kai </w:t>
      </w:r>
      <w:r w:rsidR="00CD7B99" w:rsidRPr="00030FE4">
        <w:t>Rangovo</w:t>
      </w:r>
      <w:r w:rsidRPr="00030FE4">
        <w:t xml:space="preserve"> buveinės (arba gyvenamosios vietos) registracijos vieta yra ne Lietuvos Respublikoje, susirašinėjimas gali būti vykdomas anglų arba kita, ab</w:t>
      </w:r>
      <w:r w:rsidR="009818CE" w:rsidRPr="00030FE4">
        <w:t>i</w:t>
      </w:r>
      <w:r w:rsidRPr="00030FE4">
        <w:t>ejų Šalių suderinta, kalba.</w:t>
      </w:r>
    </w:p>
    <w:p w14:paraId="39228F6C" w14:textId="66239213" w:rsidR="00EA1863" w:rsidRPr="00030FE4" w:rsidRDefault="00EA1863" w:rsidP="00C018E2">
      <w:pPr>
        <w:pStyle w:val="ListParagraph"/>
      </w:pPr>
      <w:r w:rsidRPr="00030FE4">
        <w:t xml:space="preserve">Visa </w:t>
      </w:r>
      <w:r w:rsidR="001A4602" w:rsidRPr="00030FE4">
        <w:t>Rangovo</w:t>
      </w:r>
      <w:r w:rsidRPr="00030FE4">
        <w:t xml:space="preserve"> teikiama dokumentacija turi būti parengta lietuvių kalba, jei Sutart</w:t>
      </w:r>
      <w:r w:rsidR="00837664" w:rsidRPr="00030FE4">
        <w:t>yje</w:t>
      </w:r>
      <w:r w:rsidRPr="00030FE4">
        <w:t xml:space="preserve"> nenurodyta arba Šalys raštu nesusitaria kitaip.</w:t>
      </w:r>
      <w:r w:rsidR="001A4602" w:rsidRPr="00030FE4">
        <w:t xml:space="preserve"> Dokumentacija, kurią reikalinga pateikti valstybės institucijoms, bet kuriuo atveju turi būti parengta lietuvių kalba (arba </w:t>
      </w:r>
      <w:r w:rsidR="0072004D" w:rsidRPr="00030FE4">
        <w:t xml:space="preserve">turi būti </w:t>
      </w:r>
      <w:r w:rsidR="001A4602" w:rsidRPr="00030FE4">
        <w:t>atliktas j</w:t>
      </w:r>
      <w:r w:rsidR="00E82FA5" w:rsidRPr="00030FE4">
        <w:t>os</w:t>
      </w:r>
      <w:r w:rsidR="001A4602" w:rsidRPr="00030FE4">
        <w:t xml:space="preserve"> vertimas).</w:t>
      </w:r>
    </w:p>
    <w:p w14:paraId="607DDA3C" w14:textId="77777777" w:rsidR="00C073D1" w:rsidRPr="00030FE4" w:rsidRDefault="00C073D1" w:rsidP="00632DF6">
      <w:pPr>
        <w:ind w:left="360" w:firstLine="0"/>
        <w:rPr>
          <w:rFonts w:ascii="Arial" w:hAnsi="Arial" w:cs="Arial"/>
          <w:lang w:val="lt-LT"/>
        </w:rPr>
      </w:pPr>
    </w:p>
    <w:p w14:paraId="7DE4FB65" w14:textId="77777777" w:rsidR="0012735E" w:rsidRPr="00030FE4" w:rsidRDefault="00CF6926" w:rsidP="007F51D0">
      <w:pPr>
        <w:pStyle w:val="Heading2"/>
      </w:pPr>
      <w:bookmarkStart w:id="536" w:name="_Toc75873580"/>
      <w:bookmarkStart w:id="537" w:name="_Toc106541763"/>
      <w:r w:rsidRPr="00030FE4">
        <w:t>Dokumentai</w:t>
      </w:r>
      <w:bookmarkEnd w:id="526"/>
      <w:bookmarkEnd w:id="527"/>
      <w:bookmarkEnd w:id="528"/>
      <w:bookmarkEnd w:id="529"/>
      <w:bookmarkEnd w:id="530"/>
      <w:bookmarkEnd w:id="536"/>
      <w:bookmarkEnd w:id="537"/>
    </w:p>
    <w:p w14:paraId="548D57BD" w14:textId="1B17ECA9" w:rsidR="001F1F22" w:rsidRPr="00030FE4" w:rsidRDefault="001F1F22" w:rsidP="00C018E2">
      <w:pPr>
        <w:pStyle w:val="ListParagraph"/>
      </w:pPr>
      <w:r w:rsidRPr="00030FE4">
        <w:t xml:space="preserve">Užsakovas įsipareigoja </w:t>
      </w:r>
      <w:r w:rsidR="008921B8" w:rsidRPr="00030FE4">
        <w:t xml:space="preserve">pagal Šalių sutartus ir Grafike nurodytus terminus </w:t>
      </w:r>
      <w:r w:rsidRPr="00030FE4">
        <w:t>Rangovui pateikti visus turimus dokumentus</w:t>
      </w:r>
      <w:r w:rsidR="008921B8" w:rsidRPr="00030FE4">
        <w:t xml:space="preserve"> ir duomenis/skaičiavimus/</w:t>
      </w:r>
      <w:r w:rsidR="006D6D93" w:rsidRPr="00030FE4">
        <w:t>S</w:t>
      </w:r>
      <w:r w:rsidR="008921B8" w:rsidRPr="00030FE4">
        <w:t>tatybvietės informaciją,</w:t>
      </w:r>
      <w:r w:rsidRPr="00030FE4">
        <w:t xml:space="preserve"> kurie reikalingi Darbams atlikti arba pateik</w:t>
      </w:r>
      <w:r w:rsidR="00997242" w:rsidRPr="00030FE4">
        <w:t>t</w:t>
      </w:r>
      <w:r w:rsidRPr="00030FE4">
        <w:t>i įgaliojimą Rangovui Sutarties vykdymui reikalingų dokumentų gavimui.</w:t>
      </w:r>
    </w:p>
    <w:p w14:paraId="4D6BC5DA" w14:textId="4260EC8B" w:rsidR="00E1727E" w:rsidRPr="00030FE4" w:rsidRDefault="00E1727E" w:rsidP="00C018E2">
      <w:pPr>
        <w:pStyle w:val="ListParagraph"/>
      </w:pPr>
      <w:r w:rsidRPr="00030FE4">
        <w:t xml:space="preserve">Visuose </w:t>
      </w:r>
      <w:r w:rsidR="0012735E" w:rsidRPr="00030FE4">
        <w:t xml:space="preserve">Atliktų darbų aktuose, </w:t>
      </w:r>
      <w:r w:rsidRPr="00030FE4">
        <w:t xml:space="preserve">pranešimuose, prašymuose, reikalavimuose, sąskaitose būtina įrašyti Sutarties numerį ir datą, investicinio projekto </w:t>
      </w:r>
      <w:r w:rsidR="005D5EEF" w:rsidRPr="00030FE4">
        <w:t xml:space="preserve">pavadinimą ir </w:t>
      </w:r>
      <w:r w:rsidRPr="00030FE4">
        <w:t>numerį</w:t>
      </w:r>
      <w:r w:rsidR="00FD7F98" w:rsidRPr="00030FE4">
        <w:t xml:space="preserve"> (jei toks numatytas)</w:t>
      </w:r>
      <w:r w:rsidRPr="00030FE4">
        <w:t>.</w:t>
      </w:r>
    </w:p>
    <w:p w14:paraId="1B5F61CC" w14:textId="68AE6BD3" w:rsidR="00AD4D59" w:rsidRPr="00030FE4" w:rsidRDefault="00AD4D59" w:rsidP="00C018E2">
      <w:pPr>
        <w:pStyle w:val="ListParagraph"/>
      </w:pPr>
      <w:r w:rsidRPr="00030FE4">
        <w:lastRenderedPageBreak/>
        <w:t xml:space="preserve">Rangovas pildomoje kontrolės ir ataskaitos dokumentacijoje (statybos darbų žurnale, </w:t>
      </w:r>
      <w:r w:rsidR="00B9749F" w:rsidRPr="00030FE4">
        <w:t>A</w:t>
      </w:r>
      <w:r w:rsidRPr="00030FE4">
        <w:t xml:space="preserve">tliktų darbų aktuose) turi vartoti tas pačias sąvokas, terminus ir procesų pavadinimus, kurie yra naudojami </w:t>
      </w:r>
      <w:r w:rsidR="00426ACC">
        <w:t>P</w:t>
      </w:r>
      <w:r w:rsidRPr="00030FE4">
        <w:t>rojekte.</w:t>
      </w:r>
    </w:p>
    <w:p w14:paraId="3A920E05" w14:textId="77777777" w:rsidR="004E4FCD" w:rsidRPr="00030FE4" w:rsidRDefault="00DB627F" w:rsidP="00C018E2">
      <w:pPr>
        <w:pStyle w:val="ListParagraph"/>
      </w:pPr>
      <w:r w:rsidRPr="00030FE4">
        <w:t>Kai</w:t>
      </w:r>
      <w:r w:rsidR="004E4FCD" w:rsidRPr="00030FE4">
        <w:t xml:space="preserve"> </w:t>
      </w:r>
      <w:r w:rsidRPr="00030FE4">
        <w:t>Šalis teikia patvirtintas dokumentų kopijas, šių kopijų tikrumas turi būti patvirtinta</w:t>
      </w:r>
      <w:r w:rsidR="004E4FCD" w:rsidRPr="00030FE4">
        <w:t>s dokumentą teikiančios Šalies</w:t>
      </w:r>
      <w:r w:rsidRPr="00030FE4">
        <w:t xml:space="preserve"> ar jos įgalioto atstovo</w:t>
      </w:r>
      <w:r w:rsidR="004E4FCD" w:rsidRPr="00030FE4">
        <w:t>.</w:t>
      </w:r>
    </w:p>
    <w:p w14:paraId="103096C8" w14:textId="0AB5F50F" w:rsidR="00681B52" w:rsidRPr="00030FE4" w:rsidRDefault="00681B52" w:rsidP="00C018E2">
      <w:pPr>
        <w:pStyle w:val="ListParagraph"/>
      </w:pPr>
      <w:r w:rsidRPr="00030FE4">
        <w:t xml:space="preserve">Jei Rangovo </w:t>
      </w:r>
      <w:r w:rsidR="001F1F22" w:rsidRPr="00030FE4">
        <w:t xml:space="preserve">parengti </w:t>
      </w:r>
      <w:r w:rsidRPr="00030FE4">
        <w:t>dokumentai neatitinka Sutartyje ir (arba) teisės aktuose keliamų reikalavimų, yra neišbaigti, juose randama techninio pobūdžio ar kitų klaidų</w:t>
      </w:r>
      <w:r w:rsidR="00BB377D" w:rsidRPr="00030FE4">
        <w:t>,</w:t>
      </w:r>
      <w:r w:rsidRPr="00030FE4">
        <w:t xml:space="preserve"> Užsakovas turi teisę laikyti juos nepateiktais apie tai informuodamas Rangovą.</w:t>
      </w:r>
    </w:p>
    <w:p w14:paraId="01870337" w14:textId="066B7A43" w:rsidR="008921B8" w:rsidRPr="00030FE4" w:rsidRDefault="008921B8" w:rsidP="00C018E2">
      <w:pPr>
        <w:pStyle w:val="ListParagraph"/>
      </w:pPr>
      <w:r w:rsidRPr="00030FE4">
        <w:t xml:space="preserve">Rangovas įsipareigoja tvarkyti Objekto vykdymo dokumentaciją naudojantis elektroniniu statybos darbų žurnalu (elektroniniu statybos žurnalu pasirūpins Užsakovas). Planuojamų atlikti Darbų (su matuojamais kiekiais) žiniaraščio įrašai turi būti įkelti į elektroninį statybos darbų žurnalą iki statybos </w:t>
      </w:r>
      <w:r w:rsidR="006E65C3" w:rsidRPr="00030FE4">
        <w:t>D</w:t>
      </w:r>
      <w:r w:rsidRPr="00030FE4">
        <w:t xml:space="preserve">arbų pradžios. Įrašus rengia Rangovas, atsižvelgdamas į Pirkimo metu pateiktą pasiūlymo darbų žiniaraštį, turto grupių ir turto vienetų klasifikatorių, Darbų žiniaraštį, rengiamą po </w:t>
      </w:r>
      <w:r w:rsidR="00426ACC">
        <w:t>P</w:t>
      </w:r>
      <w:r w:rsidRPr="00030FE4">
        <w:t xml:space="preserve">rojekto. Įrašus į elektroninį statybos darbų žurnalą kelia deleguotas Rangovo atstovas arba Užsakovo atstovas (iš anksto Šalims susitarus). Jeigu </w:t>
      </w:r>
      <w:r w:rsidR="006E65C3" w:rsidRPr="00030FE4">
        <w:t>į</w:t>
      </w:r>
      <w:r w:rsidRPr="00030FE4">
        <w:t xml:space="preserve">rašus į elektroninį statybos darbų žurnalą kelia Rangovo atstovas, </w:t>
      </w:r>
      <w:r w:rsidR="006E65C3" w:rsidRPr="00030FE4">
        <w:t>į</w:t>
      </w:r>
      <w:r w:rsidRPr="00030FE4">
        <w:t>rašai prieš įkėlimą į elektroninį statybos darbų žurnalą turi būti suderinti su Užsakovo atstovu.</w:t>
      </w:r>
    </w:p>
    <w:p w14:paraId="11CDD696" w14:textId="5DDA6A05" w:rsidR="007A1020" w:rsidRPr="00030FE4" w:rsidRDefault="007A1020" w:rsidP="00C018E2">
      <w:pPr>
        <w:pStyle w:val="ListParagraph"/>
      </w:pPr>
      <w:r w:rsidRPr="00030FE4">
        <w:t>Rangovas atsako už tai, kad vykdant Darbus būtų tinkamai ir laiku pildomas statybos darbų žurnalas ir jame būtų fiksuojama Darbų eiga ir visi su Darbais susiję įvykiai. Statybos darbų žurnalas turi būti pildomas vadovaujantis teisės norminių aktų nustatyta tvarka ir techninio prižiūrėtojo nurodymais bei reikalavimais. Statybos darbų žurnalas turi būti pildomas nuo Statybos darbų pradžios iki pabaigos, privalo būti pildomas laiku ir nuolat atnaujinamas.</w:t>
      </w:r>
    </w:p>
    <w:p w14:paraId="28525C2D" w14:textId="77777777" w:rsidR="00C073D1" w:rsidRPr="00030FE4" w:rsidRDefault="00C073D1" w:rsidP="00BA0006">
      <w:pPr>
        <w:ind w:left="360" w:firstLine="0"/>
        <w:rPr>
          <w:rFonts w:ascii="Arial" w:hAnsi="Arial" w:cs="Arial"/>
          <w:lang w:val="lt-LT"/>
        </w:rPr>
      </w:pPr>
    </w:p>
    <w:p w14:paraId="33153CA4" w14:textId="41BFF73B" w:rsidR="007E5BD0" w:rsidRPr="00030FE4" w:rsidRDefault="00CF6926" w:rsidP="007F51D0">
      <w:pPr>
        <w:pStyle w:val="Heading2"/>
      </w:pPr>
      <w:bookmarkStart w:id="538" w:name="_Toc75873581"/>
      <w:bookmarkStart w:id="539" w:name="_Toc106541764"/>
      <w:r w:rsidRPr="00030FE4">
        <w:t>Pranešimai</w:t>
      </w:r>
      <w:bookmarkEnd w:id="531"/>
      <w:bookmarkEnd w:id="532"/>
      <w:bookmarkEnd w:id="533"/>
      <w:bookmarkEnd w:id="534"/>
      <w:bookmarkEnd w:id="535"/>
      <w:bookmarkEnd w:id="538"/>
      <w:bookmarkEnd w:id="539"/>
    </w:p>
    <w:p w14:paraId="50C42C14" w14:textId="7F09EFAA" w:rsidR="00F71260" w:rsidRPr="00030FE4" w:rsidRDefault="00F71260" w:rsidP="00C018E2">
      <w:pPr>
        <w:pStyle w:val="ListParagraph"/>
      </w:pPr>
      <w:r w:rsidRPr="00030FE4">
        <w:t>Bet koks pranešimas, prašymas, reikalavimas</w:t>
      </w:r>
      <w:r w:rsidR="008020C0" w:rsidRPr="00030FE4">
        <w:t xml:space="preserve"> </w:t>
      </w:r>
      <w:r w:rsidRPr="00030FE4">
        <w:t>ar kita informacija, kurią reikia pateikti pagal Sutartį</w:t>
      </w:r>
      <w:r w:rsidR="009279DB" w:rsidRPr="00030FE4">
        <w:t>,</w:t>
      </w:r>
      <w:r w:rsidRPr="00030FE4">
        <w:t xml:space="preserve"> laikoma pateikta</w:t>
      </w:r>
      <w:r w:rsidR="00FC2455" w:rsidRPr="00030FE4">
        <w:t>,</w:t>
      </w:r>
      <w:r w:rsidRPr="00030FE4">
        <w:t xml:space="preserve"> jeigu įteikiama </w:t>
      </w:r>
      <w:r w:rsidR="00445210" w:rsidRPr="00030FE4">
        <w:t>Šaliai</w:t>
      </w:r>
      <w:r w:rsidR="00384CA5" w:rsidRPr="00030FE4">
        <w:t xml:space="preserve"> </w:t>
      </w:r>
      <w:r w:rsidR="00973F78" w:rsidRPr="00030FE4">
        <w:t xml:space="preserve">pasirašytinai, </w:t>
      </w:r>
      <w:r w:rsidRPr="00030FE4">
        <w:t>per pasiuntinį</w:t>
      </w:r>
      <w:r w:rsidR="00764C26" w:rsidRPr="00030FE4">
        <w:t>,</w:t>
      </w:r>
      <w:r w:rsidRPr="00030FE4">
        <w:t xml:space="preserve"> </w:t>
      </w:r>
      <w:r w:rsidR="00EA609B" w:rsidRPr="00030FE4">
        <w:t xml:space="preserve">atsiunčiama registruotu laišku, </w:t>
      </w:r>
      <w:r w:rsidRPr="00030FE4">
        <w:t>iš anksto apmokėjus pašto išlaidas,</w:t>
      </w:r>
      <w:r w:rsidR="00764C26" w:rsidRPr="00030FE4">
        <w:t xml:space="preserve"> arba elektroniniu paštu, kai patvirtinamas elektroninio laiško gavimas</w:t>
      </w:r>
      <w:r w:rsidR="00512F99" w:rsidRPr="00030FE4">
        <w:t>,</w:t>
      </w:r>
      <w:r w:rsidRPr="00030FE4">
        <w:t xml:space="preserve"> Sutartyje nurodytais adresai</w:t>
      </w:r>
      <w:r w:rsidR="00422B72" w:rsidRPr="00030FE4">
        <w:t>s</w:t>
      </w:r>
      <w:r w:rsidRPr="00030FE4">
        <w:t>.</w:t>
      </w:r>
      <w:r w:rsidR="00EA609B" w:rsidRPr="00030FE4">
        <w:t xml:space="preserve"> </w:t>
      </w:r>
    </w:p>
    <w:p w14:paraId="5F290059" w14:textId="23474FBC" w:rsidR="00970904" w:rsidRPr="00030FE4" w:rsidRDefault="00970904" w:rsidP="00C018E2">
      <w:pPr>
        <w:pStyle w:val="ListParagraph"/>
      </w:pPr>
      <w:r w:rsidRPr="00030FE4">
        <w:t xml:space="preserve">Kiekviena Šalis į kitos Šalies </w:t>
      </w:r>
      <w:r w:rsidR="00AB0502" w:rsidRPr="00030FE4">
        <w:t>pranešimą,</w:t>
      </w:r>
      <w:r w:rsidR="001F63E8" w:rsidRPr="00030FE4">
        <w:t xml:space="preserve"> prašymą</w:t>
      </w:r>
      <w:r w:rsidR="00AB0502" w:rsidRPr="00030FE4">
        <w:t xml:space="preserve"> ar reikalavimą</w:t>
      </w:r>
      <w:r w:rsidR="001F63E8" w:rsidRPr="00030FE4">
        <w:t xml:space="preserve"> </w:t>
      </w:r>
      <w:r w:rsidRPr="00030FE4">
        <w:t>įsipareigoja atsaky</w:t>
      </w:r>
      <w:r w:rsidR="005D035C" w:rsidRPr="00030FE4">
        <w:t xml:space="preserve">ti ne vėliau kaip per </w:t>
      </w:r>
      <w:r w:rsidR="00750405" w:rsidRPr="00030FE4">
        <w:t xml:space="preserve">5 darbo dienas </w:t>
      </w:r>
      <w:r w:rsidRPr="00030FE4">
        <w:t xml:space="preserve">nuo jo gavimo, jei pačiame paklausime ar Sutartyje nenurodyta vėlesnė data. </w:t>
      </w:r>
      <w:r w:rsidR="00B509B9" w:rsidRPr="00030FE4">
        <w:t>Šalys</w:t>
      </w:r>
      <w:r w:rsidRPr="00030FE4">
        <w:t xml:space="preserve"> gali pateikti atsakymą per ilgesnį </w:t>
      </w:r>
      <w:r w:rsidR="00AB0502" w:rsidRPr="00030FE4">
        <w:t>terminą</w:t>
      </w:r>
      <w:r w:rsidRPr="00030FE4">
        <w:t xml:space="preserve">, jeigu toks ilgesnis terminas yra objektyviai reikalingas, siekiant pateikti prašomą informaciją ar atlikti nurodytus veiksmus. </w:t>
      </w:r>
    </w:p>
    <w:p w14:paraId="42FF2E99" w14:textId="5113CE68" w:rsidR="007E5BD0" w:rsidRPr="00030FE4" w:rsidRDefault="007E5BD0" w:rsidP="00C018E2">
      <w:pPr>
        <w:pStyle w:val="ListParagraph"/>
      </w:pPr>
      <w:r w:rsidRPr="00030FE4">
        <w:t xml:space="preserve">Apie </w:t>
      </w:r>
      <w:r w:rsidR="00BF7F94" w:rsidRPr="00030FE4">
        <w:t xml:space="preserve">Sutartyje nurodytų </w:t>
      </w:r>
      <w:r w:rsidRPr="00030FE4">
        <w:t xml:space="preserve">savo </w:t>
      </w:r>
      <w:r w:rsidR="00370461" w:rsidRPr="00030FE4">
        <w:t xml:space="preserve">kontaktinių duomenų </w:t>
      </w:r>
      <w:r w:rsidR="00F71260" w:rsidRPr="00030FE4">
        <w:t xml:space="preserve">ir </w:t>
      </w:r>
      <w:r w:rsidR="008C2E45" w:rsidRPr="00030FE4">
        <w:t xml:space="preserve">atstovo </w:t>
      </w:r>
      <w:r w:rsidRPr="00030FE4">
        <w:t>pasikeitimą Šalis privalo iš anksto pranešti kitai Šaliai raštu</w:t>
      </w:r>
      <w:r w:rsidR="00BF7F94" w:rsidRPr="00030FE4">
        <w:t xml:space="preserve"> be atskiro Sutarties pakeitimo.</w:t>
      </w:r>
      <w:r w:rsidRPr="00030FE4">
        <w:t xml:space="preserve"> Visi pranešimai (dokumentai), kuriuos viena Šalis išsiunčia kitai Šaliai iki gaudama pranešimą apie pastarosios adreso pasikeitimą, laikomi tai Šaliai įteiktais tinkamai.</w:t>
      </w:r>
    </w:p>
    <w:p w14:paraId="747E6F48" w14:textId="77777777" w:rsidR="007B2720" w:rsidRPr="00030FE4" w:rsidRDefault="007B2720" w:rsidP="00434EC2">
      <w:pPr>
        <w:ind w:left="360" w:firstLine="0"/>
        <w:rPr>
          <w:rFonts w:ascii="Arial" w:hAnsi="Arial" w:cs="Arial"/>
          <w:lang w:val="lt-LT"/>
        </w:rPr>
      </w:pPr>
    </w:p>
    <w:p w14:paraId="52AB7C5F" w14:textId="4D7617E8" w:rsidR="00CC03C9" w:rsidRPr="00030FE4" w:rsidRDefault="00CF6926" w:rsidP="007F51D0">
      <w:pPr>
        <w:pStyle w:val="Heading2"/>
      </w:pPr>
      <w:bookmarkStart w:id="540" w:name="_Toc339801257"/>
      <w:bookmarkStart w:id="541" w:name="_Toc339801600"/>
      <w:bookmarkStart w:id="542" w:name="_Toc339802162"/>
      <w:bookmarkStart w:id="543" w:name="_Toc339802349"/>
      <w:bookmarkStart w:id="544" w:name="_Toc339802570"/>
      <w:bookmarkStart w:id="545" w:name="_Toc75873582"/>
      <w:bookmarkStart w:id="546" w:name="_Toc106541765"/>
      <w:r w:rsidRPr="00030FE4">
        <w:t>E</w:t>
      </w:r>
      <w:r w:rsidR="00485770" w:rsidRPr="00030FE4">
        <w:t>UROPO</w:t>
      </w:r>
      <w:r w:rsidRPr="00030FE4">
        <w:t xml:space="preserve">S </w:t>
      </w:r>
      <w:r w:rsidR="00485770" w:rsidRPr="00030FE4">
        <w:t>SĄJUNGOS FONDŲ</w:t>
      </w:r>
      <w:r w:rsidR="00D76EC2" w:rsidRPr="00030FE4">
        <w:t xml:space="preserve"> (PROGRAMŲ)</w:t>
      </w:r>
      <w:r w:rsidR="00485770" w:rsidRPr="00030FE4">
        <w:t xml:space="preserve"> </w:t>
      </w:r>
      <w:r w:rsidRPr="00030FE4">
        <w:t>finansavimas</w:t>
      </w:r>
      <w:bookmarkEnd w:id="540"/>
      <w:bookmarkEnd w:id="541"/>
      <w:bookmarkEnd w:id="542"/>
      <w:bookmarkEnd w:id="543"/>
      <w:bookmarkEnd w:id="544"/>
      <w:bookmarkEnd w:id="545"/>
      <w:bookmarkEnd w:id="546"/>
    </w:p>
    <w:p w14:paraId="17CF2BB8" w14:textId="77777777" w:rsidR="00C547D6" w:rsidRPr="00030FE4" w:rsidRDefault="00C547D6" w:rsidP="00C018E2">
      <w:pPr>
        <w:pStyle w:val="ListParagraph"/>
      </w:pPr>
      <w:r w:rsidRPr="00030FE4">
        <w:t>Jei Sutart</w:t>
      </w:r>
      <w:r w:rsidR="00E94F2C" w:rsidRPr="00030FE4">
        <w:t>ies specialiosiose sąlygos</w:t>
      </w:r>
      <w:r w:rsidR="00D6430E" w:rsidRPr="00030FE4">
        <w:t>e</w:t>
      </w:r>
      <w:r w:rsidRPr="00030FE4">
        <w:t xml:space="preserve"> nurodyta, kad Užsakovo </w:t>
      </w:r>
      <w:r w:rsidR="005F0985" w:rsidRPr="00030FE4">
        <w:t>išlaidos</w:t>
      </w:r>
      <w:r w:rsidRPr="00030FE4">
        <w:t xml:space="preserve"> yra </w:t>
      </w:r>
      <w:r w:rsidR="005417C4" w:rsidRPr="00030FE4">
        <w:t xml:space="preserve">(bus) </w:t>
      </w:r>
      <w:r w:rsidRPr="00030FE4">
        <w:t>finansuojam</w:t>
      </w:r>
      <w:r w:rsidR="005F0985" w:rsidRPr="00030FE4">
        <w:t>os</w:t>
      </w:r>
      <w:r w:rsidRPr="00030FE4">
        <w:t xml:space="preserve"> iš Europos Sąjungos fondų </w:t>
      </w:r>
      <w:r w:rsidR="005F0985" w:rsidRPr="00030FE4">
        <w:t xml:space="preserve">(programų) </w:t>
      </w:r>
      <w:r w:rsidRPr="00030FE4">
        <w:t xml:space="preserve">lėšų, Rangovas įsipareigoja glaudžiai bendradarbiauti su Užsakovu, teikdamas jam visą reikiamą su Sutarties vykdymu susijusią informaciją, kurios pagrįstai reikia </w:t>
      </w:r>
      <w:r w:rsidR="000C4097" w:rsidRPr="00030FE4">
        <w:t xml:space="preserve">Užsakovui </w:t>
      </w:r>
      <w:r w:rsidRPr="00030FE4">
        <w:t>siekiant gauti nurodytas lėšas.</w:t>
      </w:r>
    </w:p>
    <w:p w14:paraId="01CCF835" w14:textId="2AAFA17B" w:rsidR="00C547D6" w:rsidRPr="00030FE4" w:rsidRDefault="00C547D6" w:rsidP="00C018E2">
      <w:pPr>
        <w:pStyle w:val="ListParagraph"/>
      </w:pPr>
      <w:r w:rsidRPr="00030FE4">
        <w:t xml:space="preserve">Rangovas suteiks teisę Užsakovui ir (arba) Europos Sąjungos </w:t>
      </w:r>
      <w:r w:rsidR="00D51AAF" w:rsidRPr="00030FE4">
        <w:t>fondų (programų)</w:t>
      </w:r>
      <w:r w:rsidRPr="00030FE4">
        <w:t xml:space="preserve"> lėšų valdytojams </w:t>
      </w:r>
      <w:r w:rsidR="008B52F4" w:rsidRPr="00030FE4">
        <w:t xml:space="preserve">(paramos lėšas administruojančioms, audituojančioms ir kitoms institucijoms) </w:t>
      </w:r>
      <w:r w:rsidRPr="00030FE4">
        <w:t>tikrinti ir vertinti Sutarties vykdymą, siekiant nustatyti</w:t>
      </w:r>
      <w:r w:rsidR="005C7492" w:rsidRPr="00030FE4">
        <w:t>,</w:t>
      </w:r>
      <w:r w:rsidRPr="00030FE4">
        <w:t xml:space="preserve"> ar yra pasiekti Sutartyje keliami tikslai</w:t>
      </w:r>
      <w:r w:rsidR="00B97428" w:rsidRPr="00030FE4">
        <w:t xml:space="preserve"> ir buvo laikomasi Sutartyje nustatytų sąlygų</w:t>
      </w:r>
      <w:r w:rsidRPr="00030FE4">
        <w:t xml:space="preserve">. Rangovas pateiks Užsakovui ir (arba) Europos Sąjungos </w:t>
      </w:r>
      <w:r w:rsidR="000A0EFA" w:rsidRPr="00030FE4">
        <w:t>fondų (programų)</w:t>
      </w:r>
      <w:r w:rsidRPr="00030FE4">
        <w:t xml:space="preserve"> lėšų valdytojams ir (arba) jų įgaliotiems asmenims visus dokumentus ir informaciją, suteiksiančius galimybę sėkmingai atlikti šiame punkte numatytą vertinimą. </w:t>
      </w:r>
    </w:p>
    <w:p w14:paraId="2F5AABDF" w14:textId="77777777" w:rsidR="00C547D6" w:rsidRPr="00030FE4" w:rsidRDefault="00C547D6" w:rsidP="00C018E2">
      <w:pPr>
        <w:pStyle w:val="ListParagraph"/>
      </w:pPr>
      <w:r w:rsidRPr="00030FE4">
        <w:t>Rangovas savo lėšomis užsakys ir pastatys apie E</w:t>
      </w:r>
      <w:r w:rsidR="00376B7D" w:rsidRPr="00030FE4">
        <w:t xml:space="preserve">uropos </w:t>
      </w:r>
      <w:r w:rsidRPr="00030FE4">
        <w:t>S</w:t>
      </w:r>
      <w:r w:rsidR="00376B7D" w:rsidRPr="00030FE4">
        <w:t>ąjungos</w:t>
      </w:r>
      <w:r w:rsidRPr="00030FE4">
        <w:t xml:space="preserve"> </w:t>
      </w:r>
      <w:r w:rsidR="00AF2546" w:rsidRPr="00030FE4">
        <w:t xml:space="preserve">fondų (programų) </w:t>
      </w:r>
      <w:r w:rsidR="00376B7D" w:rsidRPr="00030FE4">
        <w:t xml:space="preserve">lėšų </w:t>
      </w:r>
      <w:r w:rsidRPr="00030FE4">
        <w:t xml:space="preserve">gavimą informuojantį </w:t>
      </w:r>
      <w:r w:rsidR="00482247" w:rsidRPr="00030FE4">
        <w:t xml:space="preserve">(-čius) </w:t>
      </w:r>
      <w:r w:rsidRPr="00030FE4">
        <w:t>stendą</w:t>
      </w:r>
      <w:r w:rsidR="00482247" w:rsidRPr="00030FE4">
        <w:t xml:space="preserve"> (-us)</w:t>
      </w:r>
      <w:r w:rsidRPr="00030FE4">
        <w:t>, jei to reikalauja paramos teikimą reglamentuojantys teisės aktai.</w:t>
      </w:r>
      <w:r w:rsidR="00AF2546" w:rsidRPr="00030FE4">
        <w:t xml:space="preserve"> Stendų rengimo reikalavimai</w:t>
      </w:r>
      <w:r w:rsidR="00C62DFB" w:rsidRPr="00030FE4">
        <w:t xml:space="preserve"> nurodyti bei informacinio stendo šablonas pateiktas interneto svetainėje </w:t>
      </w:r>
      <w:hyperlink r:id="rId19" w:history="1">
        <w:r w:rsidR="00C62DFB" w:rsidRPr="00030FE4">
          <w:t>www.esinvesticijos.lt</w:t>
        </w:r>
      </w:hyperlink>
      <w:r w:rsidR="00C62DFB" w:rsidRPr="00030FE4">
        <w:t>.</w:t>
      </w:r>
    </w:p>
    <w:p w14:paraId="448060B5" w14:textId="20BD9C8B" w:rsidR="00C547D6" w:rsidRPr="00030FE4" w:rsidRDefault="00C547D6" w:rsidP="00C018E2">
      <w:pPr>
        <w:pStyle w:val="ListParagraph"/>
      </w:pPr>
      <w:r w:rsidRPr="00030FE4">
        <w:t xml:space="preserve">Rangovui nevykdant </w:t>
      </w:r>
      <w:r w:rsidR="00377CC3" w:rsidRPr="00030FE4">
        <w:t>Sutarties bendrųjų sąlygų 11.11 punkte</w:t>
      </w:r>
      <w:r w:rsidRPr="00030FE4">
        <w:t xml:space="preserve"> nurodytų reikalavimų</w:t>
      </w:r>
      <w:r w:rsidR="005D27DB" w:rsidRPr="00030FE4">
        <w:t>,</w:t>
      </w:r>
      <w:r w:rsidRPr="00030FE4">
        <w:t xml:space="preserve"> Užsakovas turi teisę: sustabdyti apmokėjimą už atliktus Darbus iki kol reikalavimai bus įvykdyti, </w:t>
      </w:r>
      <w:r w:rsidR="00074080" w:rsidRPr="00030FE4">
        <w:t xml:space="preserve">ir (arba) </w:t>
      </w:r>
      <w:r w:rsidRPr="00030FE4">
        <w:t>r</w:t>
      </w:r>
      <w:r w:rsidR="00B17C52" w:rsidRPr="00030FE4">
        <w:t xml:space="preserve">eikalauti, kad Rangovas </w:t>
      </w:r>
      <w:r w:rsidR="00550A31" w:rsidRPr="00030FE4">
        <w:t>kompensuotų</w:t>
      </w:r>
      <w:r w:rsidR="00B17C52" w:rsidRPr="00030FE4">
        <w:t xml:space="preserve"> Europos Sąjungos </w:t>
      </w:r>
      <w:r w:rsidR="00E96959" w:rsidRPr="00030FE4">
        <w:t>finansuojamų išlaidų</w:t>
      </w:r>
      <w:r w:rsidR="00B17C52" w:rsidRPr="00030FE4">
        <w:t xml:space="preserve"> </w:t>
      </w:r>
      <w:r w:rsidRPr="00030FE4">
        <w:t xml:space="preserve">dalį, kuri nebūtų išmokama (arba kurią būtų pareikalauta grąžinti) dėl Rangovo </w:t>
      </w:r>
      <w:r w:rsidR="00A96D04" w:rsidRPr="00030FE4">
        <w:t>įsipareigojimų nevykdymo</w:t>
      </w:r>
      <w:r w:rsidRPr="00030FE4">
        <w:t>, ir (arba) nutraukti Sutartį.</w:t>
      </w:r>
    </w:p>
    <w:p w14:paraId="252B504C" w14:textId="77777777" w:rsidR="00BE7430" w:rsidRPr="00030FE4" w:rsidRDefault="00BE7430" w:rsidP="00BE7430">
      <w:pPr>
        <w:ind w:left="360" w:firstLine="0"/>
        <w:rPr>
          <w:rFonts w:ascii="Arial" w:hAnsi="Arial" w:cs="Arial"/>
          <w:lang w:val="lt-LT"/>
        </w:rPr>
      </w:pPr>
    </w:p>
    <w:p w14:paraId="0C0AD04E" w14:textId="5BC3F6D8" w:rsidR="009B2430" w:rsidRPr="00030FE4" w:rsidRDefault="00CF6926" w:rsidP="007F51D0">
      <w:pPr>
        <w:pStyle w:val="Heading2"/>
      </w:pPr>
      <w:bookmarkStart w:id="547" w:name="_Ref326590413"/>
      <w:bookmarkStart w:id="548" w:name="_Toc339801258"/>
      <w:bookmarkStart w:id="549" w:name="_Toc339801601"/>
      <w:bookmarkStart w:id="550" w:name="_Toc339802163"/>
      <w:bookmarkStart w:id="551" w:name="_Toc339802350"/>
      <w:bookmarkStart w:id="552" w:name="_Toc339802571"/>
      <w:bookmarkStart w:id="553" w:name="_Toc75873583"/>
      <w:bookmarkStart w:id="554" w:name="_Toc106541766"/>
      <w:r w:rsidRPr="00030FE4">
        <w:t>Banko garantija</w:t>
      </w:r>
      <w:bookmarkEnd w:id="547"/>
      <w:bookmarkEnd w:id="548"/>
      <w:bookmarkEnd w:id="549"/>
      <w:bookmarkEnd w:id="550"/>
      <w:bookmarkEnd w:id="551"/>
      <w:bookmarkEnd w:id="552"/>
      <w:bookmarkEnd w:id="553"/>
      <w:bookmarkEnd w:id="554"/>
    </w:p>
    <w:p w14:paraId="15E5FDEE" w14:textId="059E937C" w:rsidR="009B2430" w:rsidRPr="00030FE4" w:rsidRDefault="009B2430" w:rsidP="00C018E2">
      <w:pPr>
        <w:pStyle w:val="ListParagraph"/>
      </w:pPr>
      <w:r w:rsidRPr="00030FE4">
        <w:t>Tais atvejais, kai Sutart</w:t>
      </w:r>
      <w:r w:rsidR="00D3228F" w:rsidRPr="00030FE4">
        <w:t>yje</w:t>
      </w:r>
      <w:r w:rsidRPr="00030FE4">
        <w:t xml:space="preserve"> numatyta, kad Rangovas turi pateikti Banko garantiją, ši garantija turi atitikti </w:t>
      </w:r>
      <w:r w:rsidR="00D508B4" w:rsidRPr="00030FE4">
        <w:t>Sutarties bendrųjų sąlygų 11.12 punkte</w:t>
      </w:r>
      <w:r w:rsidR="00F0655E" w:rsidRPr="00030FE4">
        <w:t xml:space="preserve"> </w:t>
      </w:r>
      <w:r w:rsidRPr="00030FE4">
        <w:t>nurodytus reikalavimus.</w:t>
      </w:r>
      <w:r w:rsidR="00534F3E">
        <w:t xml:space="preserve"> </w:t>
      </w:r>
      <w:r w:rsidR="00534F3E" w:rsidRPr="00534F3E">
        <w:t>Šiame skyriuje Banko garantijoms nustatyti reikalavimai ir sąlygos taikomi ir draudimo bendrovių laidavimo raštams</w:t>
      </w:r>
      <w:r w:rsidR="00534F3E">
        <w:t xml:space="preserve">.   </w:t>
      </w:r>
    </w:p>
    <w:p w14:paraId="334B52C7" w14:textId="77777777" w:rsidR="009B2430" w:rsidRPr="00030FE4" w:rsidRDefault="009B2430" w:rsidP="00C018E2">
      <w:pPr>
        <w:pStyle w:val="ListParagraph"/>
      </w:pPr>
      <w:r w:rsidRPr="00030FE4">
        <w:t>Banko garantija turi būti išduota Sutart</w:t>
      </w:r>
      <w:r w:rsidR="00A60C90" w:rsidRPr="00030FE4">
        <w:t>yje</w:t>
      </w:r>
      <w:r w:rsidRPr="00030FE4">
        <w:t xml:space="preserve"> nurodyto </w:t>
      </w:r>
      <w:r w:rsidR="00BE6F90" w:rsidRPr="00030FE4">
        <w:t xml:space="preserve">Užsakovui priimtino </w:t>
      </w:r>
      <w:r w:rsidRPr="00030FE4">
        <w:t xml:space="preserve">banko. </w:t>
      </w:r>
    </w:p>
    <w:p w14:paraId="6BB3626C" w14:textId="77777777" w:rsidR="009B2430" w:rsidRPr="00030FE4" w:rsidRDefault="009B2430" w:rsidP="00C018E2">
      <w:pPr>
        <w:pStyle w:val="ListParagraph"/>
      </w:pPr>
      <w:r w:rsidRPr="00030FE4">
        <w:t>Banko garantija turi būti pirmo pareikalavimo, besąlyginė ir neatšaukiama.</w:t>
      </w:r>
    </w:p>
    <w:p w14:paraId="5BD3CA09" w14:textId="77777777" w:rsidR="009B2430" w:rsidRPr="00030FE4" w:rsidRDefault="009B2430" w:rsidP="00C018E2">
      <w:pPr>
        <w:pStyle w:val="ListParagraph"/>
      </w:pPr>
      <w:r w:rsidRPr="00030FE4">
        <w:lastRenderedPageBreak/>
        <w:t>Banko garantija užtikrinamos sumos turi būti nurodomos tokia valiuta, kokia pagal Sutartį atliekami mokėjimai.</w:t>
      </w:r>
    </w:p>
    <w:p w14:paraId="66FA9E66" w14:textId="77777777" w:rsidR="009B2430" w:rsidRPr="00030FE4" w:rsidRDefault="009B2430" w:rsidP="00C018E2">
      <w:pPr>
        <w:pStyle w:val="ListParagraph"/>
      </w:pPr>
      <w:r w:rsidRPr="00030FE4">
        <w:t>Banko garantijoje turi būti nurodyta, kad:</w:t>
      </w:r>
    </w:p>
    <w:p w14:paraId="379B94CF" w14:textId="0F7BCABA" w:rsidR="009B2430" w:rsidRPr="00030FE4" w:rsidRDefault="00CC5084"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B2430" w:rsidRPr="00030FE4">
        <w:rPr>
          <w:rFonts w:ascii="Arial" w:hAnsi="Arial" w:cs="Arial"/>
          <w:sz w:val="18"/>
          <w:szCs w:val="18"/>
          <w:lang w:val="lt-LT"/>
        </w:rPr>
        <w:t xml:space="preserve">Bankas įsipareigoja per 10 dienų nuo </w:t>
      </w:r>
      <w:r w:rsidRPr="00030FE4">
        <w:rPr>
          <w:rFonts w:ascii="Arial" w:hAnsi="Arial" w:cs="Arial"/>
          <w:sz w:val="18"/>
          <w:szCs w:val="18"/>
          <w:lang w:val="lt-LT"/>
        </w:rPr>
        <w:t xml:space="preserve">pirmo </w:t>
      </w:r>
      <w:r w:rsidR="009B2430" w:rsidRPr="00030FE4">
        <w:rPr>
          <w:rFonts w:ascii="Arial" w:hAnsi="Arial" w:cs="Arial"/>
          <w:sz w:val="18"/>
          <w:szCs w:val="18"/>
          <w:lang w:val="lt-LT"/>
        </w:rPr>
        <w:t>raštiško Užsakovo reikalavimo gavimo sumokėti Užsakovui reikalavime nurodytą sumą, bet ne daugiau, nei nurodyta Banko garantijoje.</w:t>
      </w:r>
    </w:p>
    <w:p w14:paraId="66A8964C" w14:textId="732CB27E"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9B2430" w:rsidRPr="00030FE4">
        <w:rPr>
          <w:rFonts w:ascii="Arial" w:hAnsi="Arial" w:cs="Arial"/>
          <w:sz w:val="18"/>
          <w:szCs w:val="18"/>
          <w:lang w:val="lt-LT"/>
        </w:rPr>
        <w:t>Raštiškame reikalavime Užsakovas neprivalo pagrįsti savo reikalavimų, o tik nurodyti, kad Rangovas neįvykdė ar netinkamai įvykdė savo sutartinius įsipareigojimus.</w:t>
      </w:r>
    </w:p>
    <w:p w14:paraId="6C9ADE4A" w14:textId="794296E4"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9B2430" w:rsidRPr="00030FE4">
        <w:rPr>
          <w:rFonts w:ascii="Arial" w:hAnsi="Arial" w:cs="Arial"/>
          <w:sz w:val="18"/>
          <w:szCs w:val="18"/>
          <w:lang w:val="lt-LT"/>
        </w:rPr>
        <w:t>Banko garantijai turi būti taikom</w:t>
      </w:r>
      <w:r w:rsidR="004218C5" w:rsidRPr="00030FE4">
        <w:rPr>
          <w:rFonts w:ascii="Arial" w:hAnsi="Arial" w:cs="Arial"/>
          <w:sz w:val="18"/>
          <w:szCs w:val="18"/>
          <w:lang w:val="lt-LT"/>
        </w:rPr>
        <w:t xml:space="preserve">os </w:t>
      </w:r>
      <w:r w:rsidR="001E5BF9" w:rsidRPr="00030FE4">
        <w:rPr>
          <w:rFonts w:ascii="Arial" w:hAnsi="Arial" w:cs="Arial"/>
          <w:sz w:val="18"/>
          <w:szCs w:val="18"/>
          <w:lang w:val="lt-LT"/>
        </w:rPr>
        <w:t xml:space="preserve">Tarptautinių prekybos rūmų </w:t>
      </w:r>
      <w:r w:rsidR="004218C5" w:rsidRPr="00030FE4">
        <w:rPr>
          <w:rFonts w:ascii="Arial" w:hAnsi="Arial" w:cs="Arial"/>
          <w:sz w:val="18"/>
          <w:szCs w:val="18"/>
          <w:lang w:val="lt-LT"/>
        </w:rPr>
        <w:t>Bendrosios garantijų pagal pirmą pareikalavimą taisyklės (</w:t>
      </w:r>
      <w:r w:rsidR="009B2430" w:rsidRPr="00030FE4">
        <w:rPr>
          <w:rFonts w:ascii="Arial" w:hAnsi="Arial" w:cs="Arial"/>
          <w:sz w:val="18"/>
          <w:szCs w:val="18"/>
          <w:lang w:val="lt-LT"/>
        </w:rPr>
        <w:t xml:space="preserve">Uniform </w:t>
      </w:r>
      <w:r w:rsidR="006A1846" w:rsidRPr="00030FE4">
        <w:rPr>
          <w:rFonts w:ascii="Arial" w:hAnsi="Arial" w:cs="Arial"/>
          <w:sz w:val="18"/>
          <w:szCs w:val="18"/>
          <w:lang w:val="lt-LT"/>
        </w:rPr>
        <w:t>R</w:t>
      </w:r>
      <w:r w:rsidR="009B2430" w:rsidRPr="00030FE4">
        <w:rPr>
          <w:rFonts w:ascii="Arial" w:hAnsi="Arial" w:cs="Arial"/>
          <w:sz w:val="18"/>
          <w:szCs w:val="18"/>
          <w:lang w:val="lt-LT"/>
        </w:rPr>
        <w:t xml:space="preserve">ules for </w:t>
      </w:r>
      <w:r w:rsidR="006A1846" w:rsidRPr="00030FE4">
        <w:rPr>
          <w:rFonts w:ascii="Arial" w:hAnsi="Arial" w:cs="Arial"/>
          <w:sz w:val="18"/>
          <w:szCs w:val="18"/>
          <w:lang w:val="lt-LT"/>
        </w:rPr>
        <w:t>D</w:t>
      </w:r>
      <w:r w:rsidR="009B2430" w:rsidRPr="00030FE4">
        <w:rPr>
          <w:rFonts w:ascii="Arial" w:hAnsi="Arial" w:cs="Arial"/>
          <w:sz w:val="18"/>
          <w:szCs w:val="18"/>
          <w:lang w:val="lt-LT"/>
        </w:rPr>
        <w:t xml:space="preserve">emand </w:t>
      </w:r>
      <w:r w:rsidR="006A1846" w:rsidRPr="00030FE4">
        <w:rPr>
          <w:rFonts w:ascii="Arial" w:hAnsi="Arial" w:cs="Arial"/>
          <w:sz w:val="18"/>
          <w:szCs w:val="18"/>
          <w:lang w:val="lt-LT"/>
        </w:rPr>
        <w:t>G</w:t>
      </w:r>
      <w:r w:rsidR="009B2430" w:rsidRPr="00030FE4">
        <w:rPr>
          <w:rFonts w:ascii="Arial" w:hAnsi="Arial" w:cs="Arial"/>
          <w:sz w:val="18"/>
          <w:szCs w:val="18"/>
          <w:lang w:val="lt-LT"/>
        </w:rPr>
        <w:t>uarantees</w:t>
      </w:r>
      <w:r w:rsidR="00401F46" w:rsidRPr="00030FE4">
        <w:rPr>
          <w:rFonts w:ascii="Arial" w:hAnsi="Arial" w:cs="Arial"/>
          <w:sz w:val="18"/>
          <w:szCs w:val="18"/>
          <w:lang w:val="lt-LT"/>
        </w:rPr>
        <w:t>.</w:t>
      </w:r>
      <w:r w:rsidR="009B2430" w:rsidRPr="00030FE4">
        <w:rPr>
          <w:rFonts w:ascii="Arial" w:hAnsi="Arial" w:cs="Arial"/>
          <w:sz w:val="18"/>
          <w:szCs w:val="18"/>
          <w:lang w:val="lt-LT"/>
        </w:rPr>
        <w:t xml:space="preserve"> ICC Publication No. 758</w:t>
      </w:r>
      <w:r w:rsidR="00401F46" w:rsidRPr="00030FE4">
        <w:rPr>
          <w:rFonts w:ascii="Arial" w:hAnsi="Arial" w:cs="Arial"/>
          <w:sz w:val="18"/>
          <w:szCs w:val="18"/>
          <w:lang w:val="lt-LT"/>
        </w:rPr>
        <w:t>) su išimtimis,</w:t>
      </w:r>
      <w:r w:rsidR="00C03867" w:rsidRPr="00030FE4">
        <w:rPr>
          <w:rFonts w:ascii="Arial" w:hAnsi="Arial" w:cs="Arial"/>
          <w:sz w:val="18"/>
          <w:szCs w:val="18"/>
          <w:lang w:val="lt-LT"/>
        </w:rPr>
        <w:t xml:space="preserve"> nustatytomis </w:t>
      </w:r>
      <w:r w:rsidR="00EF4FDA" w:rsidRPr="00030FE4">
        <w:rPr>
          <w:rFonts w:ascii="Arial" w:hAnsi="Arial" w:cs="Arial"/>
          <w:sz w:val="18"/>
          <w:szCs w:val="18"/>
          <w:lang w:val="lt-LT"/>
        </w:rPr>
        <w:t>banko garantijoje i</w:t>
      </w:r>
      <w:r w:rsidR="00ED47F9" w:rsidRPr="00030FE4">
        <w:rPr>
          <w:rFonts w:ascii="Arial" w:hAnsi="Arial" w:cs="Arial"/>
          <w:sz w:val="18"/>
          <w:szCs w:val="18"/>
          <w:lang w:val="lt-LT"/>
        </w:rPr>
        <w:t>r</w:t>
      </w:r>
      <w:r w:rsidR="00EF4FDA" w:rsidRPr="00030FE4">
        <w:rPr>
          <w:rFonts w:ascii="Arial" w:hAnsi="Arial" w:cs="Arial"/>
          <w:sz w:val="18"/>
          <w:szCs w:val="18"/>
          <w:lang w:val="lt-LT"/>
        </w:rPr>
        <w:t xml:space="preserve"> </w:t>
      </w:r>
      <w:r w:rsidR="00C03867" w:rsidRPr="00030FE4">
        <w:rPr>
          <w:rFonts w:ascii="Arial" w:hAnsi="Arial" w:cs="Arial"/>
          <w:sz w:val="18"/>
          <w:szCs w:val="18"/>
          <w:lang w:val="lt-LT"/>
        </w:rPr>
        <w:t>imperatyviose Lietuvos Respublikos</w:t>
      </w:r>
      <w:r w:rsidR="00401F46" w:rsidRPr="00030FE4">
        <w:rPr>
          <w:rFonts w:ascii="Arial" w:hAnsi="Arial" w:cs="Arial"/>
          <w:sz w:val="18"/>
          <w:szCs w:val="18"/>
          <w:lang w:val="lt-LT"/>
        </w:rPr>
        <w:t xml:space="preserve"> </w:t>
      </w:r>
      <w:r w:rsidR="009B7A14" w:rsidRPr="00030FE4">
        <w:rPr>
          <w:rFonts w:ascii="Arial" w:hAnsi="Arial" w:cs="Arial"/>
          <w:sz w:val="18"/>
          <w:szCs w:val="18"/>
          <w:lang w:val="lt-LT"/>
        </w:rPr>
        <w:t>teisės aktų normose</w:t>
      </w:r>
      <w:r w:rsidR="009B2430" w:rsidRPr="00030FE4">
        <w:rPr>
          <w:rFonts w:ascii="Arial" w:hAnsi="Arial" w:cs="Arial"/>
          <w:sz w:val="18"/>
          <w:szCs w:val="18"/>
          <w:lang w:val="lt-LT"/>
        </w:rPr>
        <w:t>.</w:t>
      </w:r>
    </w:p>
    <w:p w14:paraId="0C4EA051" w14:textId="65E9CCC2" w:rsidR="004E4FCD"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9B2430" w:rsidRPr="00030FE4">
        <w:rPr>
          <w:rFonts w:ascii="Arial" w:hAnsi="Arial" w:cs="Arial"/>
          <w:sz w:val="18"/>
          <w:szCs w:val="18"/>
          <w:lang w:val="lt-LT"/>
        </w:rPr>
        <w:t>Ginčai tarp šalių sprendžiami Lietuvos Respublikos teismuose</w:t>
      </w:r>
      <w:r w:rsidR="00A65AA7" w:rsidRPr="00030FE4">
        <w:rPr>
          <w:rFonts w:ascii="Arial" w:hAnsi="Arial" w:cs="Arial"/>
          <w:sz w:val="18"/>
          <w:szCs w:val="18"/>
          <w:lang w:val="lt-LT"/>
        </w:rPr>
        <w:t>.</w:t>
      </w:r>
    </w:p>
    <w:p w14:paraId="3F68F867" w14:textId="2DDEC8F3"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4E4FCD" w:rsidRPr="00030FE4">
        <w:rPr>
          <w:rFonts w:ascii="Arial" w:hAnsi="Arial" w:cs="Arial"/>
          <w:sz w:val="18"/>
          <w:szCs w:val="18"/>
          <w:lang w:val="lt-LT"/>
        </w:rPr>
        <w:t xml:space="preserve">Banko garantijos galiojimo terminas ir </w:t>
      </w:r>
      <w:r w:rsidR="001A70A5" w:rsidRPr="00030FE4">
        <w:rPr>
          <w:rFonts w:ascii="Arial" w:hAnsi="Arial" w:cs="Arial"/>
          <w:sz w:val="18"/>
          <w:szCs w:val="18"/>
          <w:lang w:val="lt-LT"/>
        </w:rPr>
        <w:t xml:space="preserve">Banko garantija </w:t>
      </w:r>
      <w:r w:rsidR="004E4FCD" w:rsidRPr="00030FE4">
        <w:rPr>
          <w:rFonts w:ascii="Arial" w:hAnsi="Arial" w:cs="Arial"/>
          <w:sz w:val="18"/>
          <w:szCs w:val="18"/>
          <w:lang w:val="lt-LT"/>
        </w:rPr>
        <w:t>užtikrinama suma.</w:t>
      </w:r>
      <w:r w:rsidR="00EB10FE" w:rsidRPr="00030FE4">
        <w:rPr>
          <w:rFonts w:ascii="Arial" w:hAnsi="Arial" w:cs="Arial"/>
          <w:sz w:val="18"/>
          <w:szCs w:val="18"/>
          <w:lang w:val="lt-LT"/>
        </w:rPr>
        <w:t xml:space="preserve"> </w:t>
      </w:r>
    </w:p>
    <w:p w14:paraId="390E4B01" w14:textId="77777777" w:rsidR="009B2430" w:rsidRPr="00030FE4" w:rsidRDefault="009B2430" w:rsidP="00C018E2">
      <w:pPr>
        <w:pStyle w:val="ListParagraph"/>
      </w:pPr>
      <w:r w:rsidRPr="00030FE4">
        <w:t>Prieš pateikdamas Banko garantiją, Rangovas gali prašyti Užsakovo patvirtinti, kad Rangovo siūlomą Banko garantiją jis sutinka priimti. Tokiu atveju Užsakovas privalo atsakyti Rangovui ne vėliau kaip per 3 darbo dienas nuo prašymo gavimo dienos.</w:t>
      </w:r>
    </w:p>
    <w:p w14:paraId="7460390E" w14:textId="77777777" w:rsidR="009B2430" w:rsidRPr="00030FE4" w:rsidRDefault="009B2430" w:rsidP="00C018E2">
      <w:pPr>
        <w:pStyle w:val="ListParagraph"/>
      </w:pPr>
      <w:r w:rsidRPr="00030FE4">
        <w:t>Užsakovas turi teisę nepriimti Banko garantijos ir (arba) laikyti ją negaliojančia, ir (arba) kreiptis į Rangovą dėl naujos Banko garantijos pateikimo Užsakovui, o Rangovas privalo tokią garantiją pateikti per trumpiausiai įmanomą terminą, jei Banko garantija neatitinka Sutartyje keliamų reikalavimų arba Užsakovas turi informacijos, susijusios su Banko garantiją išdavusio banko veiklos sustabdymu arba galimu veiklos sustabdymu (įskaitant nemokumą, likvidavimą ar teisinės apsaugos taikymo procedūras).</w:t>
      </w:r>
    </w:p>
    <w:p w14:paraId="2A79CA2B" w14:textId="5213251B" w:rsidR="009B2430" w:rsidRPr="00030FE4" w:rsidRDefault="009B2430" w:rsidP="00C018E2">
      <w:pPr>
        <w:pStyle w:val="ListParagraph"/>
      </w:pPr>
      <w:r w:rsidRPr="00030FE4">
        <w:t>Rangovui laiku nepateikus naujos</w:t>
      </w:r>
      <w:r w:rsidR="00772AC9" w:rsidRPr="00030FE4">
        <w:t>, atnaujintos</w:t>
      </w:r>
      <w:r w:rsidRPr="00030FE4">
        <w:t xml:space="preserve"> Banko garantijos, Užsakovas turi teisę sulaikyti mokėjimus Rangovui Banko garantijoje nurodytai sumai. Tokiu atveju sulaikytos sumos Rangovui bus išmokėtos ne anksčiau, nei bus pateikta nauja Banko garantija arba išnyks įsipareigojimas ją pateikti.</w:t>
      </w:r>
    </w:p>
    <w:p w14:paraId="11D3A5D4" w14:textId="77777777" w:rsidR="00AF75E3" w:rsidRPr="00030FE4" w:rsidRDefault="00AF75E3" w:rsidP="00543AEB">
      <w:pPr>
        <w:ind w:left="360" w:firstLine="0"/>
        <w:rPr>
          <w:rFonts w:ascii="Arial" w:hAnsi="Arial" w:cs="Arial"/>
          <w:lang w:val="lt-LT"/>
        </w:rPr>
      </w:pPr>
    </w:p>
    <w:p w14:paraId="1D4DA5AC" w14:textId="78537A98" w:rsidR="00E422EA" w:rsidRPr="00030FE4" w:rsidRDefault="00CF6926" w:rsidP="007F51D0">
      <w:pPr>
        <w:pStyle w:val="Heading2"/>
      </w:pPr>
      <w:bookmarkStart w:id="555" w:name="_Toc339801259"/>
      <w:bookmarkStart w:id="556" w:name="_Toc339801602"/>
      <w:bookmarkStart w:id="557" w:name="_Toc339802164"/>
      <w:bookmarkStart w:id="558" w:name="_Toc339802351"/>
      <w:bookmarkStart w:id="559" w:name="_Toc339802572"/>
      <w:bookmarkStart w:id="560" w:name="_Toc75873584"/>
      <w:bookmarkStart w:id="561" w:name="_Toc106541767"/>
      <w:r w:rsidRPr="00030FE4">
        <w:t>Ginčų sprendimas</w:t>
      </w:r>
      <w:bookmarkEnd w:id="555"/>
      <w:bookmarkEnd w:id="556"/>
      <w:bookmarkEnd w:id="557"/>
      <w:bookmarkEnd w:id="558"/>
      <w:bookmarkEnd w:id="559"/>
      <w:bookmarkEnd w:id="560"/>
      <w:bookmarkEnd w:id="561"/>
    </w:p>
    <w:p w14:paraId="46D966FD" w14:textId="438351C7" w:rsidR="00E422EA" w:rsidRPr="00030FE4" w:rsidRDefault="00E422EA" w:rsidP="00C018E2">
      <w:pPr>
        <w:pStyle w:val="ListParagraph"/>
      </w:pPr>
      <w:r w:rsidRPr="00030FE4">
        <w:t xml:space="preserve">Bet kokie ginčai, nesutarimai ar reikalavimai, kylantys iš šios Sutarties ar susiję su ja, jos pažeidimu, nutraukimu ar galiojimu, sprendžiami Šalių </w:t>
      </w:r>
      <w:r w:rsidR="001F27F8" w:rsidRPr="00030FE4">
        <w:t>derybų būdu</w:t>
      </w:r>
      <w:r w:rsidRPr="00030FE4">
        <w:t xml:space="preserve">. </w:t>
      </w:r>
    </w:p>
    <w:p w14:paraId="1D50D7E5" w14:textId="58441035" w:rsidR="00E422EA" w:rsidRPr="00030FE4" w:rsidRDefault="00CA54EF" w:rsidP="00C018E2">
      <w:pPr>
        <w:pStyle w:val="ListParagraph"/>
      </w:pPr>
      <w:r w:rsidRPr="00030FE4">
        <w:t xml:space="preserve">Jeigu Šalims nepavyksta išspręsti ginčo, nesutarimų ar reikalavimų derybų būdu, jie sprendžiami Lietuvos Respublikos teismuose pagal Užsakovo buveinės vietą. </w:t>
      </w:r>
    </w:p>
    <w:p w14:paraId="462E93C0" w14:textId="77777777" w:rsidR="00AF75E3" w:rsidRPr="00030FE4" w:rsidRDefault="00AF75E3" w:rsidP="003918F6">
      <w:pPr>
        <w:ind w:left="360" w:firstLine="0"/>
        <w:rPr>
          <w:rFonts w:ascii="Arial" w:hAnsi="Arial" w:cs="Arial"/>
          <w:lang w:val="lt-LT"/>
        </w:rPr>
      </w:pPr>
    </w:p>
    <w:p w14:paraId="417739D1" w14:textId="428EE58B" w:rsidR="006D55DA" w:rsidRPr="00030FE4" w:rsidRDefault="00CF6926" w:rsidP="007F51D0">
      <w:pPr>
        <w:pStyle w:val="Heading2"/>
      </w:pPr>
      <w:bookmarkStart w:id="562" w:name="_Toc339801260"/>
      <w:bookmarkStart w:id="563" w:name="_Toc339801603"/>
      <w:bookmarkStart w:id="564" w:name="_Toc339802165"/>
      <w:bookmarkStart w:id="565" w:name="_Toc339802352"/>
      <w:bookmarkStart w:id="566" w:name="_Toc339802573"/>
      <w:bookmarkStart w:id="567" w:name="_Toc75873585"/>
      <w:bookmarkStart w:id="568" w:name="_Toc106541768"/>
      <w:r w:rsidRPr="00030FE4">
        <w:t>Teisių perleidimas</w:t>
      </w:r>
      <w:bookmarkEnd w:id="562"/>
      <w:bookmarkEnd w:id="563"/>
      <w:bookmarkEnd w:id="564"/>
      <w:bookmarkEnd w:id="565"/>
      <w:bookmarkEnd w:id="566"/>
      <w:bookmarkEnd w:id="567"/>
      <w:bookmarkEnd w:id="568"/>
    </w:p>
    <w:p w14:paraId="15F1E7A9" w14:textId="2DFED922" w:rsidR="0004434C" w:rsidRPr="00030FE4" w:rsidRDefault="00A42746" w:rsidP="00C018E2">
      <w:pPr>
        <w:pStyle w:val="ListParagraph"/>
      </w:pPr>
      <w:r w:rsidRPr="00030FE4">
        <w:t>Užsakovas turi teisę perleisti tr</w:t>
      </w:r>
      <w:r w:rsidR="0084300E" w:rsidRPr="00030FE4">
        <w:t>ečiajam asmeniui</w:t>
      </w:r>
      <w:r w:rsidR="00DB24BC" w:rsidRPr="00030FE4">
        <w:t xml:space="preserve">, kuris yra finansiškai pajėgus vykdyti Sutartimi prisiimtus Užsakovo įsipareigojimus, </w:t>
      </w:r>
      <w:r w:rsidR="0084300E" w:rsidRPr="00030FE4">
        <w:t>savo teises ir (</w:t>
      </w:r>
      <w:r w:rsidRPr="00030FE4">
        <w:t>ar</w:t>
      </w:r>
      <w:r w:rsidR="0084300E" w:rsidRPr="00030FE4">
        <w:t>ba)</w:t>
      </w:r>
      <w:r w:rsidRPr="00030FE4">
        <w:t xml:space="preserve"> pareigas, kyla</w:t>
      </w:r>
      <w:r w:rsidR="00BF674D" w:rsidRPr="00030FE4">
        <w:t>nčias iš</w:t>
      </w:r>
      <w:r w:rsidR="00BC43DF" w:rsidRPr="00030FE4">
        <w:t xml:space="preserve"> </w:t>
      </w:r>
      <w:r w:rsidR="00BF674D" w:rsidRPr="00030FE4">
        <w:t>Sutarties, be atskiro Rangovo</w:t>
      </w:r>
      <w:r w:rsidRPr="00030FE4">
        <w:t xml:space="preserve"> sutiki</w:t>
      </w:r>
      <w:r w:rsidR="0084300E" w:rsidRPr="00030FE4">
        <w:t>mo</w:t>
      </w:r>
      <w:r w:rsidR="00DB24BC" w:rsidRPr="00030FE4">
        <w:t xml:space="preserve">. </w:t>
      </w:r>
      <w:r w:rsidR="0084300E" w:rsidRPr="00030FE4">
        <w:t>Apie teisių ir (</w:t>
      </w:r>
      <w:r w:rsidRPr="00030FE4">
        <w:t>ar</w:t>
      </w:r>
      <w:r w:rsidR="0084300E" w:rsidRPr="00030FE4">
        <w:t>ba)</w:t>
      </w:r>
      <w:r w:rsidRPr="00030FE4">
        <w:t xml:space="preserve"> pareigų perleidimą trečiajam asmeniui </w:t>
      </w:r>
      <w:r w:rsidR="00BF674D" w:rsidRPr="00030FE4">
        <w:t>Rangov</w:t>
      </w:r>
      <w:r w:rsidR="00FC2455" w:rsidRPr="00030FE4">
        <w:t>as</w:t>
      </w:r>
      <w:r w:rsidRPr="00030FE4">
        <w:t xml:space="preserve"> inf</w:t>
      </w:r>
      <w:r w:rsidR="009B22F6" w:rsidRPr="00030FE4">
        <w:t xml:space="preserve">ormuojamas raštišku pranešimu. </w:t>
      </w:r>
    </w:p>
    <w:p w14:paraId="7C5104F9" w14:textId="0ED7A291" w:rsidR="0004434C" w:rsidRPr="00030FE4" w:rsidRDefault="005168D3" w:rsidP="00C018E2">
      <w:pPr>
        <w:pStyle w:val="ListParagraph"/>
      </w:pPr>
      <w:r w:rsidRPr="00030FE4">
        <w:t xml:space="preserve">Rangovas neturi teisės perleisti savo </w:t>
      </w:r>
      <w:r w:rsidR="00FC2455" w:rsidRPr="00030FE4">
        <w:t xml:space="preserve">teisių ir (arba) </w:t>
      </w:r>
      <w:r w:rsidRPr="00030FE4">
        <w:t xml:space="preserve">įsipareigojimų pagal šią Sutartį </w:t>
      </w:r>
      <w:r w:rsidR="00F746A9" w:rsidRPr="00030FE4">
        <w:t xml:space="preserve">tretiesiems asmenims </w:t>
      </w:r>
      <w:r w:rsidRPr="00030FE4">
        <w:t>be raštiško Užsakovo sutikimo.</w:t>
      </w:r>
      <w:r w:rsidR="0004434C" w:rsidRPr="00030FE4">
        <w:t xml:space="preserve"> Jei Rangovas nesilaiko šio reikalavimo, Užsakovas ir teises bei pareigas perėmęs tre</w:t>
      </w:r>
      <w:r w:rsidR="00022F80" w:rsidRPr="00030FE4">
        <w:t>čia</w:t>
      </w:r>
      <w:r w:rsidR="0004434C" w:rsidRPr="00030FE4">
        <w:t xml:space="preserve">sis asmuo prieš Užsakovą atsako solidariai. </w:t>
      </w:r>
    </w:p>
    <w:p w14:paraId="01844143" w14:textId="77777777" w:rsidR="00AF75E3" w:rsidRPr="00030FE4" w:rsidRDefault="00AF75E3" w:rsidP="0073690A">
      <w:pPr>
        <w:ind w:left="360" w:firstLine="0"/>
        <w:rPr>
          <w:rFonts w:ascii="Arial" w:hAnsi="Arial" w:cs="Arial"/>
          <w:lang w:val="lt-LT"/>
        </w:rPr>
      </w:pPr>
    </w:p>
    <w:p w14:paraId="4B38C8B5" w14:textId="433561C5" w:rsidR="00AD5485" w:rsidRPr="00030FE4" w:rsidRDefault="00CF6926" w:rsidP="007F51D0">
      <w:pPr>
        <w:pStyle w:val="Heading2"/>
      </w:pPr>
      <w:bookmarkStart w:id="569" w:name="_Toc75873586"/>
      <w:bookmarkStart w:id="570" w:name="_Toc106541769"/>
      <w:r w:rsidRPr="00030FE4">
        <w:t>Teisių atsisakymas</w:t>
      </w:r>
      <w:bookmarkEnd w:id="569"/>
      <w:bookmarkEnd w:id="570"/>
    </w:p>
    <w:p w14:paraId="5C789228" w14:textId="77777777" w:rsidR="00AD5485" w:rsidRPr="00030FE4" w:rsidRDefault="00AD5485" w:rsidP="00C018E2">
      <w:pPr>
        <w:pStyle w:val="ListParagraph"/>
      </w:pPr>
      <w:r w:rsidRPr="00030FE4">
        <w:t xml:space="preserve">Šalių nesinaudojimas Sutartyje nurodytomis teisėmis nereiškia šių teisių atsisakymo, išskyrus atvejus, kai Šalis šių teisių atsisako tai </w:t>
      </w:r>
      <w:r w:rsidR="005F45D6" w:rsidRPr="00030FE4">
        <w:t xml:space="preserve">aiškiai </w:t>
      </w:r>
      <w:r w:rsidRPr="00030FE4">
        <w:t>nurodydama raštu.</w:t>
      </w:r>
    </w:p>
    <w:p w14:paraId="12A9CD02" w14:textId="77777777" w:rsidR="00AF75E3" w:rsidRPr="00030FE4" w:rsidRDefault="00AF75E3" w:rsidP="00AF75E3">
      <w:pPr>
        <w:ind w:left="0" w:firstLine="0"/>
        <w:jc w:val="center"/>
        <w:rPr>
          <w:rFonts w:ascii="Arial" w:hAnsi="Arial" w:cs="Arial"/>
          <w:sz w:val="18"/>
          <w:szCs w:val="18"/>
          <w:lang w:val="lt-LT"/>
        </w:rPr>
      </w:pPr>
    </w:p>
    <w:p w14:paraId="188BF089" w14:textId="3EEFDACD" w:rsidR="009F3669" w:rsidRPr="00030FE4" w:rsidRDefault="00054C2C" w:rsidP="00AF75E3">
      <w:pPr>
        <w:ind w:left="0" w:firstLine="0"/>
        <w:jc w:val="center"/>
        <w:rPr>
          <w:rFonts w:ascii="Arial" w:eastAsia="Calibri" w:hAnsi="Arial" w:cs="Arial"/>
          <w:sz w:val="18"/>
          <w:szCs w:val="18"/>
          <w:lang w:val="lt-LT"/>
        </w:rPr>
      </w:pPr>
      <w:r w:rsidRPr="00030FE4">
        <w:rPr>
          <w:rFonts w:ascii="Arial" w:hAnsi="Arial" w:cs="Arial"/>
          <w:sz w:val="18"/>
          <w:szCs w:val="18"/>
          <w:lang w:val="lt-LT"/>
        </w:rPr>
        <w:t>_________</w:t>
      </w:r>
      <w:r w:rsidR="006839D1" w:rsidRPr="00030FE4">
        <w:rPr>
          <w:rFonts w:ascii="Arial" w:hAnsi="Arial" w:cs="Arial"/>
          <w:sz w:val="18"/>
          <w:szCs w:val="18"/>
          <w:lang w:val="lt-LT"/>
        </w:rPr>
        <w:t>____</w:t>
      </w:r>
      <w:r w:rsidRPr="00030FE4">
        <w:rPr>
          <w:rFonts w:ascii="Arial" w:hAnsi="Arial" w:cs="Arial"/>
          <w:sz w:val="18"/>
          <w:szCs w:val="18"/>
          <w:lang w:val="lt-LT"/>
        </w:rPr>
        <w:t>__________</w:t>
      </w:r>
      <w:r w:rsidR="00043D09" w:rsidRPr="00030FE4">
        <w:rPr>
          <w:rFonts w:ascii="Arial" w:hAnsi="Arial" w:cs="Arial"/>
          <w:sz w:val="18"/>
          <w:szCs w:val="18"/>
          <w:lang w:val="lt-LT"/>
        </w:rPr>
        <w:t>__</w:t>
      </w:r>
    </w:p>
    <w:sectPr w:rsidR="009F3669" w:rsidRPr="00030FE4" w:rsidSect="00895B02">
      <w:footerReference w:type="default" r:id="rId20"/>
      <w:footerReference w:type="first" r:id="rId21"/>
      <w:pgSz w:w="11906" w:h="16838"/>
      <w:pgMar w:top="1134" w:right="567" w:bottom="851" w:left="1134" w:header="567" w:footer="567" w:gutter="0"/>
      <w:cols w:space="569"/>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97" w:author="Matas Gvazdaitis" w:date="2024-11-07T13:41:00Z" w:initials="MG">
    <w:p w14:paraId="544DCEE6" w14:textId="7B47EE15" w:rsidR="006D3C5A" w:rsidRDefault="002F2B51" w:rsidP="006D3C5A">
      <w:pPr>
        <w:pStyle w:val="CommentText"/>
        <w:ind w:left="0" w:firstLine="0"/>
      </w:pPr>
      <w:r>
        <w:rPr>
          <w:rStyle w:val="CommentReference"/>
        </w:rPr>
        <w:annotationRef/>
      </w:r>
      <w:r w:rsidR="006D3C5A">
        <w:t>Tai gal palikt tik Projekto?</w:t>
      </w:r>
      <w:r w:rsidR="006D3C5A">
        <w:rPr>
          <w:lang w:val="lt-LT"/>
        </w:rPr>
        <w:t xml:space="preserve"> Bet tada galima suprasit, kad PP ekspertuojam? Dėl to gal reiktų išskirti?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44DCEE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1181D35" w16cex:dateUtc="2024-11-07T11: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44DCEE6" w16cid:durableId="31181D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9447CA" w14:textId="77777777" w:rsidR="00B76839" w:rsidRDefault="00B76839" w:rsidP="00217DF0">
      <w:r>
        <w:separator/>
      </w:r>
    </w:p>
  </w:endnote>
  <w:endnote w:type="continuationSeparator" w:id="0">
    <w:p w14:paraId="1A644790" w14:textId="77777777" w:rsidR="00B76839" w:rsidRDefault="00B76839" w:rsidP="00217DF0">
      <w:r>
        <w:continuationSeparator/>
      </w:r>
    </w:p>
  </w:endnote>
  <w:endnote w:type="continuationNotice" w:id="1">
    <w:p w14:paraId="4AD91851" w14:textId="77777777" w:rsidR="00B76839" w:rsidRDefault="00B768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StarSymbol">
    <w:altName w:val="Segoe UI Symbol"/>
    <w:charset w:val="02"/>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4F206" w14:textId="4740976D" w:rsidR="00184022" w:rsidRPr="00895B02" w:rsidRDefault="00184022" w:rsidP="00895B02">
    <w:pPr>
      <w:pStyle w:val="Footer"/>
      <w:jc w:val="right"/>
      <w:rPr>
        <w:rFonts w:ascii="Arial" w:hAnsi="Arial" w:cs="Arial"/>
        <w:sz w:val="18"/>
        <w:szCs w:val="18"/>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9141B" w14:textId="0C2D26D1" w:rsidR="003737A2" w:rsidRDefault="003737A2">
    <w:pPr>
      <w:pStyle w:val="Footer"/>
      <w:jc w:val="center"/>
    </w:pPr>
  </w:p>
  <w:p w14:paraId="10630F9C" w14:textId="7FF7589B" w:rsidR="00184022" w:rsidRPr="00395668" w:rsidRDefault="00184022">
    <w:pPr>
      <w:pStyle w:val="Footer"/>
      <w:jc w:val="center"/>
      <w:rPr>
        <w:rFonts w:ascii="Arial Narrow" w:hAnsi="Arial Narrow"/>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18960" w14:textId="178DED76" w:rsidR="00895B02" w:rsidRPr="00895B02" w:rsidRDefault="00895B02">
    <w:pPr>
      <w:pStyle w:val="Footer"/>
      <w:jc w:val="right"/>
      <w:rPr>
        <w:rFonts w:ascii="Arial" w:hAnsi="Arial" w:cs="Arial"/>
        <w:sz w:val="18"/>
        <w:szCs w:val="18"/>
      </w:rPr>
    </w:pPr>
    <w:r w:rsidRPr="00895B02">
      <w:rPr>
        <w:rFonts w:ascii="Arial" w:hAnsi="Arial" w:cs="Arial"/>
        <w:sz w:val="18"/>
        <w:szCs w:val="18"/>
      </w:rPr>
      <w:fldChar w:fldCharType="begin"/>
    </w:r>
    <w:r w:rsidRPr="00895B02">
      <w:rPr>
        <w:rFonts w:ascii="Arial" w:hAnsi="Arial" w:cs="Arial"/>
        <w:sz w:val="18"/>
        <w:szCs w:val="18"/>
      </w:rPr>
      <w:instrText>PAGE   \* MERGEFORMAT</w:instrText>
    </w:r>
    <w:r w:rsidRPr="00895B02">
      <w:rPr>
        <w:rFonts w:ascii="Arial" w:hAnsi="Arial" w:cs="Arial"/>
        <w:sz w:val="18"/>
        <w:szCs w:val="18"/>
      </w:rPr>
      <w:fldChar w:fldCharType="separate"/>
    </w:r>
    <w:r w:rsidRPr="00895B02">
      <w:rPr>
        <w:rFonts w:ascii="Arial" w:hAnsi="Arial" w:cs="Arial"/>
        <w:sz w:val="18"/>
        <w:szCs w:val="18"/>
        <w:lang w:val="lt-LT"/>
      </w:rPr>
      <w:t>2</w:t>
    </w:r>
    <w:r w:rsidRPr="00895B02">
      <w:rPr>
        <w:rFonts w:ascii="Arial" w:hAnsi="Arial" w:cs="Arial"/>
        <w:sz w:val="18"/>
        <w:szCs w:val="18"/>
      </w:rPr>
      <w:fldChar w:fldCharType="end"/>
    </w:r>
  </w:p>
  <w:p w14:paraId="06B143EF" w14:textId="3C8771BD" w:rsidR="00184022" w:rsidRPr="00907B58" w:rsidRDefault="00184022" w:rsidP="00395668">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CA20D" w14:textId="12903FB4" w:rsidR="00184022" w:rsidRDefault="0018402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ADEBD7" w14:textId="77777777" w:rsidR="00B76839" w:rsidRDefault="00B76839" w:rsidP="00217DF0">
      <w:r>
        <w:separator/>
      </w:r>
    </w:p>
  </w:footnote>
  <w:footnote w:type="continuationSeparator" w:id="0">
    <w:p w14:paraId="1C9F9099" w14:textId="77777777" w:rsidR="00B76839" w:rsidRDefault="00B76839" w:rsidP="00217DF0">
      <w:r>
        <w:continuationSeparator/>
      </w:r>
    </w:p>
  </w:footnote>
  <w:footnote w:type="continuationNotice" w:id="1">
    <w:p w14:paraId="79338A76" w14:textId="77777777" w:rsidR="00B76839" w:rsidRDefault="00B76839"/>
  </w:footnote>
  <w:footnote w:id="2">
    <w:p w14:paraId="1CE0B784" w14:textId="77777777" w:rsidR="00A4633E" w:rsidRPr="00FC241C" w:rsidRDefault="00A4633E" w:rsidP="00030FE4">
      <w:pPr>
        <w:pStyle w:val="FootnoteText"/>
        <w:spacing w:after="0"/>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73ECF800"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338" w:name="_Hlk143244957"/>
      <w:r w:rsidRPr="00FC241C">
        <w:rPr>
          <w:rFonts w:ascii="Arial" w:hAnsi="Arial" w:cs="Arial"/>
          <w:sz w:val="14"/>
          <w:szCs w:val="14"/>
          <w:lang w:val="lt-LT"/>
        </w:rPr>
        <w:t>Sutarties Šalių Susitarimo dėl Sutarties kainos (įkainio) peržiūrėjimo įsigaliojimas.</w:t>
      </w:r>
    </w:p>
    <w:bookmarkEnd w:id="338"/>
  </w:footnote>
  <w:footnote w:id="4">
    <w:p w14:paraId="64F308EA"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 w:id="5">
    <w:p w14:paraId="5AA9EF05" w14:textId="77777777" w:rsidR="00A4633E" w:rsidRPr="00FC241C" w:rsidRDefault="00A4633E" w:rsidP="00030FE4">
      <w:pPr>
        <w:pStyle w:val="FootnoteText"/>
        <w:ind w:left="567" w:hanging="567"/>
        <w:jc w:val="both"/>
        <w:rPr>
          <w:rFonts w:ascii="Arial" w:hAnsi="Arial" w:cs="Arial"/>
          <w:sz w:val="14"/>
          <w:szCs w:val="14"/>
          <w:lang w:val="lt-LT"/>
        </w:rPr>
      </w:pPr>
      <w:r w:rsidRPr="00FC241C">
        <w:rPr>
          <w:rStyle w:val="FootnoteReference"/>
          <w:rFonts w:ascii="Arial" w:hAnsi="Arial" w:cs="Arial"/>
          <w:sz w:val="14"/>
          <w:szCs w:val="14"/>
        </w:rPr>
        <w:footnoteRef/>
      </w:r>
      <w:r w:rsidRPr="005A0D10">
        <w:rPr>
          <w:rFonts w:ascii="Arial" w:hAnsi="Arial" w:cs="Arial"/>
          <w:sz w:val="14"/>
          <w:szCs w:val="14"/>
          <w:lang w:val="lt-LT"/>
        </w:rPr>
        <w:t xml:space="preserve"> Kainos (įkainių) perskaičiavimui taikomas Indeksas užfiksuotas paskutiniame susitarime dėl Sutarties kainos (įkainių) peržiūros.</w:t>
      </w:r>
    </w:p>
  </w:footnote>
  <w:footnote w:id="6">
    <w:p w14:paraId="7DE41E6E" w14:textId="77777777" w:rsidR="00115640" w:rsidRPr="009D08AC" w:rsidRDefault="00115640" w:rsidP="0020528E">
      <w:pPr>
        <w:pStyle w:val="FootnoteText"/>
        <w:ind w:left="0" w:firstLine="0"/>
        <w:jc w:val="both"/>
        <w:rPr>
          <w:sz w:val="16"/>
          <w:szCs w:val="16"/>
          <w:lang w:val="lt-LT"/>
        </w:rPr>
      </w:pPr>
      <w:r w:rsidRPr="009D08AC">
        <w:rPr>
          <w:rFonts w:ascii="Arial" w:eastAsia="Calibri" w:hAnsi="Arial"/>
          <w:color w:val="000000"/>
          <w:sz w:val="16"/>
          <w:szCs w:val="16"/>
          <w:vertAlign w:val="superscript"/>
          <w:lang w:val="lt-LT"/>
        </w:rPr>
        <w:footnoteRef/>
      </w:r>
      <w:r w:rsidRPr="009D08AC">
        <w:rPr>
          <w:rFonts w:ascii="Arial" w:eastAsia="Calibri" w:hAnsi="Arial"/>
          <w:color w:val="000000"/>
          <w:sz w:val="16"/>
          <w:szCs w:val="16"/>
          <w:vertAlign w:val="superscript"/>
          <w:lang w:val="lt-LT"/>
        </w:rPr>
        <w:t xml:space="preserve"> </w:t>
      </w:r>
      <w:r w:rsidRPr="009D08AC">
        <w:rPr>
          <w:rFonts w:ascii="Arial" w:eastAsia="Calibri" w:hAnsi="Arial"/>
          <w:color w:val="000000"/>
          <w:sz w:val="16"/>
          <w:szCs w:val="16"/>
          <w:lang w:val="lt-LT"/>
        </w:rPr>
        <w:t>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1CFAC" w14:textId="77777777" w:rsidR="00184022" w:rsidRPr="00ED3F5E" w:rsidRDefault="00184022" w:rsidP="005407F5">
    <w:pPr>
      <w:pStyle w:val="Header"/>
      <w:ind w:left="0" w:firstLine="0"/>
      <w:rPr>
        <w:rFonts w:ascii="Arial Narrow" w:hAnsi="Arial Narrow"/>
        <w:b/>
        <w:sz w:val="16"/>
        <w:szCs w:val="16"/>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 w15:restartNumberingAfterBreak="0">
    <w:nsid w:val="00700943"/>
    <w:multiLevelType w:val="hybridMultilevel"/>
    <w:tmpl w:val="8ACEA2FA"/>
    <w:lvl w:ilvl="0" w:tplc="2CDC7F8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B2C381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0E3D66E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15:restartNumberingAfterBreak="0">
    <w:nsid w:val="0E771F52"/>
    <w:multiLevelType w:val="multilevel"/>
    <w:tmpl w:val="CC0EE142"/>
    <w:lvl w:ilvl="0">
      <w:start w:val="1"/>
      <w:numFmt w:val="decimal"/>
      <w:lvlText w:val="%1."/>
      <w:lvlJc w:val="left"/>
      <w:pPr>
        <w:ind w:left="1283" w:hanging="432"/>
      </w:pPr>
      <w:rPr>
        <w:rFonts w:hint="default"/>
        <w:b w:val="0"/>
        <w:i w:val="0"/>
      </w:rPr>
    </w:lvl>
    <w:lvl w:ilvl="1">
      <w:start w:val="1"/>
      <w:numFmt w:val="decimal"/>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rPr>
        <w:rFonts w:ascii="Calibri" w:eastAsia="Times New Roman" w:hAnsi="Calibr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6" w15:restartNumberingAfterBreak="0">
    <w:nsid w:val="12E5055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13D17E0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83674E0"/>
    <w:multiLevelType w:val="multilevel"/>
    <w:tmpl w:val="7312F390"/>
    <w:lvl w:ilvl="0">
      <w:start w:val="1"/>
      <w:numFmt w:val="decimal"/>
      <w:lvlText w:val="%1."/>
      <w:lvlJc w:val="left"/>
      <w:pPr>
        <w:ind w:left="360" w:firstLine="0"/>
      </w:pPr>
      <w:rPr>
        <w:rFonts w:hint="default"/>
        <w:b/>
        <w:sz w:val="1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9AC21B7"/>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1E7B0D7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2" w15:restartNumberingAfterBreak="0">
    <w:nsid w:val="220B493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3"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5835D69"/>
    <w:multiLevelType w:val="hybridMultilevel"/>
    <w:tmpl w:val="0DB415C0"/>
    <w:lvl w:ilvl="0" w:tplc="72384636">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5" w15:restartNumberingAfterBreak="0">
    <w:nsid w:val="26A4291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6" w15:restartNumberingAfterBreak="0">
    <w:nsid w:val="26D7508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27FC2ED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8" w15:restartNumberingAfterBreak="0">
    <w:nsid w:val="2F214F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9" w15:restartNumberingAfterBreak="0">
    <w:nsid w:val="35FB295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3909506A"/>
    <w:multiLevelType w:val="multilevel"/>
    <w:tmpl w:val="1C6832FE"/>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ListParagraph"/>
      <w:isLgl/>
      <w:lvlText w:val="%1.%2.%3."/>
      <w:lvlJc w:val="left"/>
      <w:pPr>
        <w:ind w:left="862" w:hanging="720"/>
      </w:pPr>
      <w:rPr>
        <w:rFonts w:hint="default"/>
      </w:rPr>
    </w:lvl>
    <w:lvl w:ilvl="3">
      <w:start w:val="1"/>
      <w:numFmt w:val="decimal"/>
      <w:pStyle w:val="listby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BE045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2" w15:restartNumberingAfterBreak="0">
    <w:nsid w:val="3F7D4F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3"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4" w15:restartNumberingAfterBreak="0">
    <w:nsid w:val="4C201F5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5" w15:restartNumberingAfterBreak="0">
    <w:nsid w:val="4E07394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6" w15:restartNumberingAfterBreak="0">
    <w:nsid w:val="4FE66CF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7" w15:restartNumberingAfterBreak="0">
    <w:nsid w:val="5023145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8" w15:restartNumberingAfterBreak="0">
    <w:nsid w:val="5443604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9" w15:restartNumberingAfterBreak="0">
    <w:nsid w:val="544B136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0" w15:restartNumberingAfterBreak="0">
    <w:nsid w:val="584C36ED"/>
    <w:multiLevelType w:val="hybridMultilevel"/>
    <w:tmpl w:val="8D1C12D2"/>
    <w:lvl w:ilvl="0" w:tplc="ABBA921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EF0D3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2" w15:restartNumberingAfterBreak="0">
    <w:nsid w:val="5CBC71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3" w15:restartNumberingAfterBreak="0">
    <w:nsid w:val="60514CE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4" w15:restartNumberingAfterBreak="0">
    <w:nsid w:val="61EB490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623F62B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62B053D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7" w15:restartNumberingAfterBreak="0">
    <w:nsid w:val="647768A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67B308B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9" w15:restartNumberingAfterBreak="0">
    <w:nsid w:val="6912199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0" w15:restartNumberingAfterBreak="0">
    <w:nsid w:val="6D58168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1" w15:restartNumberingAfterBreak="0">
    <w:nsid w:val="6F321C67"/>
    <w:multiLevelType w:val="hybridMultilevel"/>
    <w:tmpl w:val="85849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8A4F6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3" w15:restartNumberingAfterBreak="0">
    <w:nsid w:val="727D764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4" w15:restartNumberingAfterBreak="0">
    <w:nsid w:val="74AB275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5" w15:restartNumberingAfterBreak="0">
    <w:nsid w:val="79BB4AED"/>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AA72BB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7" w15:restartNumberingAfterBreak="0">
    <w:nsid w:val="7BFE00B0"/>
    <w:multiLevelType w:val="hybridMultilevel"/>
    <w:tmpl w:val="67A8FA8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D0E447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9" w15:restartNumberingAfterBreak="0">
    <w:nsid w:val="7EB535C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977173977">
    <w:abstractNumId w:val="8"/>
  </w:num>
  <w:num w:numId="2" w16cid:durableId="1137843556">
    <w:abstractNumId w:val="13"/>
  </w:num>
  <w:num w:numId="3" w16cid:durableId="203713631">
    <w:abstractNumId w:val="20"/>
  </w:num>
  <w:num w:numId="4" w16cid:durableId="73283249">
    <w:abstractNumId w:val="30"/>
  </w:num>
  <w:num w:numId="5" w16cid:durableId="524174818">
    <w:abstractNumId w:val="14"/>
  </w:num>
  <w:num w:numId="6" w16cid:durableId="805582386">
    <w:abstractNumId w:val="4"/>
  </w:num>
  <w:num w:numId="7" w16cid:durableId="1782337576">
    <w:abstractNumId w:val="40"/>
  </w:num>
  <w:num w:numId="8" w16cid:durableId="1012297730">
    <w:abstractNumId w:val="22"/>
  </w:num>
  <w:num w:numId="9" w16cid:durableId="709181742">
    <w:abstractNumId w:val="32"/>
  </w:num>
  <w:num w:numId="10" w16cid:durableId="1131245126">
    <w:abstractNumId w:val="39"/>
  </w:num>
  <w:num w:numId="11" w16cid:durableId="825819793">
    <w:abstractNumId w:val="38"/>
  </w:num>
  <w:num w:numId="12" w16cid:durableId="1341734944">
    <w:abstractNumId w:val="31"/>
  </w:num>
  <w:num w:numId="13" w16cid:durableId="1221599330">
    <w:abstractNumId w:val="27"/>
  </w:num>
  <w:num w:numId="14" w16cid:durableId="201675577">
    <w:abstractNumId w:val="24"/>
  </w:num>
  <w:num w:numId="15" w16cid:durableId="2064016305">
    <w:abstractNumId w:val="17"/>
  </w:num>
  <w:num w:numId="16" w16cid:durableId="1603684200">
    <w:abstractNumId w:val="19"/>
  </w:num>
  <w:num w:numId="17" w16cid:durableId="28145259">
    <w:abstractNumId w:val="48"/>
  </w:num>
  <w:num w:numId="18" w16cid:durableId="285091250">
    <w:abstractNumId w:val="35"/>
  </w:num>
  <w:num w:numId="19" w16cid:durableId="134223177">
    <w:abstractNumId w:val="36"/>
  </w:num>
  <w:num w:numId="20" w16cid:durableId="173954670">
    <w:abstractNumId w:val="26"/>
  </w:num>
  <w:num w:numId="21" w16cid:durableId="173303737">
    <w:abstractNumId w:val="15"/>
  </w:num>
  <w:num w:numId="22" w16cid:durableId="353191294">
    <w:abstractNumId w:val="10"/>
  </w:num>
  <w:num w:numId="23" w16cid:durableId="1843550049">
    <w:abstractNumId w:val="3"/>
  </w:num>
  <w:num w:numId="24" w16cid:durableId="1448429534">
    <w:abstractNumId w:val="46"/>
  </w:num>
  <w:num w:numId="25" w16cid:durableId="66927954">
    <w:abstractNumId w:val="37"/>
  </w:num>
  <w:num w:numId="26" w16cid:durableId="327097438">
    <w:abstractNumId w:val="25"/>
  </w:num>
  <w:num w:numId="27" w16cid:durableId="1290160425">
    <w:abstractNumId w:val="11"/>
  </w:num>
  <w:num w:numId="28" w16cid:durableId="1107001342">
    <w:abstractNumId w:val="49"/>
  </w:num>
  <w:num w:numId="29" w16cid:durableId="558832944">
    <w:abstractNumId w:val="29"/>
  </w:num>
  <w:num w:numId="30" w16cid:durableId="1013609880">
    <w:abstractNumId w:val="34"/>
  </w:num>
  <w:num w:numId="31" w16cid:durableId="1752384315">
    <w:abstractNumId w:val="18"/>
  </w:num>
  <w:num w:numId="32" w16cid:durableId="1924144969">
    <w:abstractNumId w:val="12"/>
  </w:num>
  <w:num w:numId="33" w16cid:durableId="375280879">
    <w:abstractNumId w:val="33"/>
  </w:num>
  <w:num w:numId="34" w16cid:durableId="2019235575">
    <w:abstractNumId w:val="43"/>
  </w:num>
  <w:num w:numId="35" w16cid:durableId="761489255">
    <w:abstractNumId w:val="44"/>
  </w:num>
  <w:num w:numId="36" w16cid:durableId="1207721829">
    <w:abstractNumId w:val="21"/>
  </w:num>
  <w:num w:numId="37" w16cid:durableId="841628688">
    <w:abstractNumId w:val="28"/>
  </w:num>
  <w:num w:numId="38" w16cid:durableId="2041126823">
    <w:abstractNumId w:val="16"/>
  </w:num>
  <w:num w:numId="39" w16cid:durableId="197200463">
    <w:abstractNumId w:val="42"/>
  </w:num>
  <w:num w:numId="40" w16cid:durableId="1656881616">
    <w:abstractNumId w:val="7"/>
  </w:num>
  <w:num w:numId="41" w16cid:durableId="1604269194">
    <w:abstractNumId w:val="6"/>
  </w:num>
  <w:num w:numId="42" w16cid:durableId="1972206775">
    <w:abstractNumId w:val="5"/>
  </w:num>
  <w:num w:numId="43" w16cid:durableId="1408265236">
    <w:abstractNumId w:val="2"/>
  </w:num>
  <w:num w:numId="44" w16cid:durableId="1495802629">
    <w:abstractNumId w:val="20"/>
  </w:num>
  <w:num w:numId="45" w16cid:durableId="1129664057">
    <w:abstractNumId w:val="47"/>
  </w:num>
  <w:num w:numId="46" w16cid:durableId="20138740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455095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53909215">
    <w:abstractNumId w:val="23"/>
  </w:num>
  <w:num w:numId="49" w16cid:durableId="1518932490">
    <w:abstractNumId w:val="9"/>
  </w:num>
  <w:num w:numId="50" w16cid:durableId="493567940">
    <w:abstractNumId w:val="45"/>
  </w:num>
  <w:num w:numId="51" w16cid:durableId="14421874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15994812">
    <w:abstractNumId w:val="41"/>
  </w:num>
  <w:num w:numId="53" w16cid:durableId="968703103">
    <w:abstractNumId w:val="1"/>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tas Gvazdaitis">
    <w15:presenceInfo w15:providerId="AD" w15:userId="S::Matas.Gvazdaitis@litgrid.eu::004f04ac-cda0-4a3c-bf4a-4cade9cc2d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ocumentProtection w:edit="form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21A"/>
    <w:rsid w:val="00000239"/>
    <w:rsid w:val="000002DC"/>
    <w:rsid w:val="0000033B"/>
    <w:rsid w:val="00000475"/>
    <w:rsid w:val="000012F7"/>
    <w:rsid w:val="0000146E"/>
    <w:rsid w:val="000016E3"/>
    <w:rsid w:val="00001D2F"/>
    <w:rsid w:val="00001E62"/>
    <w:rsid w:val="000021AF"/>
    <w:rsid w:val="00002649"/>
    <w:rsid w:val="0000275F"/>
    <w:rsid w:val="0000284D"/>
    <w:rsid w:val="00002AF0"/>
    <w:rsid w:val="000030BF"/>
    <w:rsid w:val="00003479"/>
    <w:rsid w:val="00003963"/>
    <w:rsid w:val="000039D5"/>
    <w:rsid w:val="00004143"/>
    <w:rsid w:val="000042A4"/>
    <w:rsid w:val="000045C7"/>
    <w:rsid w:val="00004971"/>
    <w:rsid w:val="00004B87"/>
    <w:rsid w:val="0000502D"/>
    <w:rsid w:val="00005134"/>
    <w:rsid w:val="0000542A"/>
    <w:rsid w:val="00005451"/>
    <w:rsid w:val="0000557A"/>
    <w:rsid w:val="00005723"/>
    <w:rsid w:val="00005C3B"/>
    <w:rsid w:val="00005E6E"/>
    <w:rsid w:val="00005EBA"/>
    <w:rsid w:val="00006159"/>
    <w:rsid w:val="000063DD"/>
    <w:rsid w:val="00006646"/>
    <w:rsid w:val="00006668"/>
    <w:rsid w:val="0000673E"/>
    <w:rsid w:val="000068BE"/>
    <w:rsid w:val="00006C04"/>
    <w:rsid w:val="00006E0D"/>
    <w:rsid w:val="00006E70"/>
    <w:rsid w:val="00006E84"/>
    <w:rsid w:val="00007252"/>
    <w:rsid w:val="000073F3"/>
    <w:rsid w:val="00007472"/>
    <w:rsid w:val="0000769B"/>
    <w:rsid w:val="00007866"/>
    <w:rsid w:val="00007A01"/>
    <w:rsid w:val="00007A82"/>
    <w:rsid w:val="00007E4B"/>
    <w:rsid w:val="00007FA3"/>
    <w:rsid w:val="0001001A"/>
    <w:rsid w:val="000101FD"/>
    <w:rsid w:val="000102A3"/>
    <w:rsid w:val="000105F6"/>
    <w:rsid w:val="0001077E"/>
    <w:rsid w:val="00010ED1"/>
    <w:rsid w:val="00010EE9"/>
    <w:rsid w:val="00010F45"/>
    <w:rsid w:val="000111AF"/>
    <w:rsid w:val="00011326"/>
    <w:rsid w:val="00011605"/>
    <w:rsid w:val="000117D3"/>
    <w:rsid w:val="00011867"/>
    <w:rsid w:val="00011E3E"/>
    <w:rsid w:val="000129CA"/>
    <w:rsid w:val="00012DFB"/>
    <w:rsid w:val="00012EE4"/>
    <w:rsid w:val="000132C1"/>
    <w:rsid w:val="000134E9"/>
    <w:rsid w:val="00013518"/>
    <w:rsid w:val="0001357D"/>
    <w:rsid w:val="0001394F"/>
    <w:rsid w:val="00013E9D"/>
    <w:rsid w:val="00014050"/>
    <w:rsid w:val="000143B8"/>
    <w:rsid w:val="000143CC"/>
    <w:rsid w:val="00014439"/>
    <w:rsid w:val="000145C7"/>
    <w:rsid w:val="000146F6"/>
    <w:rsid w:val="0001485D"/>
    <w:rsid w:val="000149A1"/>
    <w:rsid w:val="000156F4"/>
    <w:rsid w:val="00015D26"/>
    <w:rsid w:val="00015FB9"/>
    <w:rsid w:val="000160EC"/>
    <w:rsid w:val="00016685"/>
    <w:rsid w:val="00016853"/>
    <w:rsid w:val="00016E5C"/>
    <w:rsid w:val="00016E61"/>
    <w:rsid w:val="00016EA0"/>
    <w:rsid w:val="000172D4"/>
    <w:rsid w:val="00017354"/>
    <w:rsid w:val="00017464"/>
    <w:rsid w:val="000175B6"/>
    <w:rsid w:val="0001786B"/>
    <w:rsid w:val="00017F29"/>
    <w:rsid w:val="0002030A"/>
    <w:rsid w:val="0002057C"/>
    <w:rsid w:val="00020CD7"/>
    <w:rsid w:val="00020D77"/>
    <w:rsid w:val="00020F0E"/>
    <w:rsid w:val="000210E8"/>
    <w:rsid w:val="00021176"/>
    <w:rsid w:val="0002126C"/>
    <w:rsid w:val="000212AF"/>
    <w:rsid w:val="00021704"/>
    <w:rsid w:val="000219B0"/>
    <w:rsid w:val="00021E4B"/>
    <w:rsid w:val="00021EA4"/>
    <w:rsid w:val="00022269"/>
    <w:rsid w:val="00022542"/>
    <w:rsid w:val="00022584"/>
    <w:rsid w:val="0002266B"/>
    <w:rsid w:val="00022F80"/>
    <w:rsid w:val="00023851"/>
    <w:rsid w:val="00023D6F"/>
    <w:rsid w:val="00023E0B"/>
    <w:rsid w:val="00024235"/>
    <w:rsid w:val="000242CC"/>
    <w:rsid w:val="000248C0"/>
    <w:rsid w:val="00024CFE"/>
    <w:rsid w:val="00024D72"/>
    <w:rsid w:val="00024E87"/>
    <w:rsid w:val="00024EDC"/>
    <w:rsid w:val="000253BB"/>
    <w:rsid w:val="0002575C"/>
    <w:rsid w:val="0002584B"/>
    <w:rsid w:val="00025A03"/>
    <w:rsid w:val="00025A38"/>
    <w:rsid w:val="00025F8E"/>
    <w:rsid w:val="000262FF"/>
    <w:rsid w:val="00026301"/>
    <w:rsid w:val="000269D5"/>
    <w:rsid w:val="00026B4E"/>
    <w:rsid w:val="00026C2D"/>
    <w:rsid w:val="00026C6F"/>
    <w:rsid w:val="00026D4B"/>
    <w:rsid w:val="00026E9F"/>
    <w:rsid w:val="000270C5"/>
    <w:rsid w:val="000273A8"/>
    <w:rsid w:val="000273CB"/>
    <w:rsid w:val="000274B0"/>
    <w:rsid w:val="000274D5"/>
    <w:rsid w:val="00027611"/>
    <w:rsid w:val="00027B52"/>
    <w:rsid w:val="00027C0A"/>
    <w:rsid w:val="00027CCA"/>
    <w:rsid w:val="00027FAC"/>
    <w:rsid w:val="000300E9"/>
    <w:rsid w:val="00030174"/>
    <w:rsid w:val="0003061F"/>
    <w:rsid w:val="000308F1"/>
    <w:rsid w:val="0003093A"/>
    <w:rsid w:val="000309BE"/>
    <w:rsid w:val="000309CC"/>
    <w:rsid w:val="00030A0C"/>
    <w:rsid w:val="00030F53"/>
    <w:rsid w:val="00030FE4"/>
    <w:rsid w:val="0003118B"/>
    <w:rsid w:val="00031258"/>
    <w:rsid w:val="00032369"/>
    <w:rsid w:val="00032628"/>
    <w:rsid w:val="00032938"/>
    <w:rsid w:val="00032CE0"/>
    <w:rsid w:val="00032CF6"/>
    <w:rsid w:val="00032E1D"/>
    <w:rsid w:val="00033299"/>
    <w:rsid w:val="00033459"/>
    <w:rsid w:val="0003346A"/>
    <w:rsid w:val="000334E9"/>
    <w:rsid w:val="00033A79"/>
    <w:rsid w:val="00033BF9"/>
    <w:rsid w:val="00033E99"/>
    <w:rsid w:val="0003400B"/>
    <w:rsid w:val="0003429D"/>
    <w:rsid w:val="000347D8"/>
    <w:rsid w:val="000349DF"/>
    <w:rsid w:val="00034B10"/>
    <w:rsid w:val="0003507B"/>
    <w:rsid w:val="000350C7"/>
    <w:rsid w:val="000350D0"/>
    <w:rsid w:val="00036972"/>
    <w:rsid w:val="00036EC5"/>
    <w:rsid w:val="0003729C"/>
    <w:rsid w:val="00037513"/>
    <w:rsid w:val="00037794"/>
    <w:rsid w:val="000378CF"/>
    <w:rsid w:val="00037C22"/>
    <w:rsid w:val="00037F78"/>
    <w:rsid w:val="00040721"/>
    <w:rsid w:val="00040741"/>
    <w:rsid w:val="00040A95"/>
    <w:rsid w:val="00041389"/>
    <w:rsid w:val="00041440"/>
    <w:rsid w:val="00041601"/>
    <w:rsid w:val="00041738"/>
    <w:rsid w:val="0004174A"/>
    <w:rsid w:val="00041A1B"/>
    <w:rsid w:val="00041B83"/>
    <w:rsid w:val="00041CB5"/>
    <w:rsid w:val="00041DA2"/>
    <w:rsid w:val="00042075"/>
    <w:rsid w:val="000422CF"/>
    <w:rsid w:val="000422F0"/>
    <w:rsid w:val="000423DF"/>
    <w:rsid w:val="00042685"/>
    <w:rsid w:val="0004275F"/>
    <w:rsid w:val="00042788"/>
    <w:rsid w:val="000428C4"/>
    <w:rsid w:val="00042C95"/>
    <w:rsid w:val="00043085"/>
    <w:rsid w:val="00043169"/>
    <w:rsid w:val="0004345D"/>
    <w:rsid w:val="00043587"/>
    <w:rsid w:val="00043617"/>
    <w:rsid w:val="00043627"/>
    <w:rsid w:val="0004377A"/>
    <w:rsid w:val="00043A09"/>
    <w:rsid w:val="00043A71"/>
    <w:rsid w:val="00043D09"/>
    <w:rsid w:val="00043F99"/>
    <w:rsid w:val="00043FA5"/>
    <w:rsid w:val="0004434C"/>
    <w:rsid w:val="000443F2"/>
    <w:rsid w:val="000451CF"/>
    <w:rsid w:val="00045521"/>
    <w:rsid w:val="000456CB"/>
    <w:rsid w:val="0004596B"/>
    <w:rsid w:val="000460F6"/>
    <w:rsid w:val="0004641A"/>
    <w:rsid w:val="00046470"/>
    <w:rsid w:val="0004679B"/>
    <w:rsid w:val="00046831"/>
    <w:rsid w:val="00046916"/>
    <w:rsid w:val="000469BF"/>
    <w:rsid w:val="00046EB7"/>
    <w:rsid w:val="00046EB8"/>
    <w:rsid w:val="00046F8F"/>
    <w:rsid w:val="00047165"/>
    <w:rsid w:val="000478B3"/>
    <w:rsid w:val="000479AE"/>
    <w:rsid w:val="00047B67"/>
    <w:rsid w:val="00047D7E"/>
    <w:rsid w:val="0005014B"/>
    <w:rsid w:val="00050934"/>
    <w:rsid w:val="000513B9"/>
    <w:rsid w:val="000516C4"/>
    <w:rsid w:val="000518FC"/>
    <w:rsid w:val="00051EAC"/>
    <w:rsid w:val="000529F8"/>
    <w:rsid w:val="00052A20"/>
    <w:rsid w:val="00052D5B"/>
    <w:rsid w:val="000530AA"/>
    <w:rsid w:val="000530B2"/>
    <w:rsid w:val="00053256"/>
    <w:rsid w:val="00053405"/>
    <w:rsid w:val="0005366E"/>
    <w:rsid w:val="00053C95"/>
    <w:rsid w:val="00053ED8"/>
    <w:rsid w:val="00053F57"/>
    <w:rsid w:val="00054088"/>
    <w:rsid w:val="00054095"/>
    <w:rsid w:val="000549A1"/>
    <w:rsid w:val="00054C2C"/>
    <w:rsid w:val="00054C97"/>
    <w:rsid w:val="00054DD5"/>
    <w:rsid w:val="00054FA4"/>
    <w:rsid w:val="00055129"/>
    <w:rsid w:val="0005514E"/>
    <w:rsid w:val="0005523C"/>
    <w:rsid w:val="000559F5"/>
    <w:rsid w:val="00055C79"/>
    <w:rsid w:val="00055FB7"/>
    <w:rsid w:val="000566E6"/>
    <w:rsid w:val="00056FDD"/>
    <w:rsid w:val="000571EB"/>
    <w:rsid w:val="000576F7"/>
    <w:rsid w:val="000601D9"/>
    <w:rsid w:val="0006025D"/>
    <w:rsid w:val="00060458"/>
    <w:rsid w:val="000604D5"/>
    <w:rsid w:val="000606AF"/>
    <w:rsid w:val="000606C4"/>
    <w:rsid w:val="0006078A"/>
    <w:rsid w:val="000607E5"/>
    <w:rsid w:val="0006095E"/>
    <w:rsid w:val="00060B06"/>
    <w:rsid w:val="00060EED"/>
    <w:rsid w:val="000610AB"/>
    <w:rsid w:val="000613B1"/>
    <w:rsid w:val="00061495"/>
    <w:rsid w:val="00061B6F"/>
    <w:rsid w:val="00061F74"/>
    <w:rsid w:val="000621B1"/>
    <w:rsid w:val="00062A2F"/>
    <w:rsid w:val="00062B43"/>
    <w:rsid w:val="00062DDB"/>
    <w:rsid w:val="000639B2"/>
    <w:rsid w:val="00063A04"/>
    <w:rsid w:val="00063BC7"/>
    <w:rsid w:val="00063C5E"/>
    <w:rsid w:val="00063FA9"/>
    <w:rsid w:val="00064831"/>
    <w:rsid w:val="00064A51"/>
    <w:rsid w:val="00064E16"/>
    <w:rsid w:val="00064F78"/>
    <w:rsid w:val="00065026"/>
    <w:rsid w:val="0006538E"/>
    <w:rsid w:val="0006566B"/>
    <w:rsid w:val="0006573C"/>
    <w:rsid w:val="000657B0"/>
    <w:rsid w:val="000657C0"/>
    <w:rsid w:val="0006584A"/>
    <w:rsid w:val="0006586A"/>
    <w:rsid w:val="0006587B"/>
    <w:rsid w:val="000659C4"/>
    <w:rsid w:val="000659F5"/>
    <w:rsid w:val="00065A4F"/>
    <w:rsid w:val="00065ADF"/>
    <w:rsid w:val="00066252"/>
    <w:rsid w:val="0006684B"/>
    <w:rsid w:val="00066B66"/>
    <w:rsid w:val="00066C6A"/>
    <w:rsid w:val="00066C92"/>
    <w:rsid w:val="00066C96"/>
    <w:rsid w:val="00066EB7"/>
    <w:rsid w:val="0006716E"/>
    <w:rsid w:val="000672B4"/>
    <w:rsid w:val="000679C3"/>
    <w:rsid w:val="00067A13"/>
    <w:rsid w:val="00067E45"/>
    <w:rsid w:val="0007008A"/>
    <w:rsid w:val="000700A2"/>
    <w:rsid w:val="000705C3"/>
    <w:rsid w:val="00070E68"/>
    <w:rsid w:val="000712D4"/>
    <w:rsid w:val="0007132B"/>
    <w:rsid w:val="00071389"/>
    <w:rsid w:val="0007168A"/>
    <w:rsid w:val="00071DCB"/>
    <w:rsid w:val="0007249F"/>
    <w:rsid w:val="000724F2"/>
    <w:rsid w:val="00072531"/>
    <w:rsid w:val="00072558"/>
    <w:rsid w:val="00072828"/>
    <w:rsid w:val="00072970"/>
    <w:rsid w:val="00072AC2"/>
    <w:rsid w:val="00072D5E"/>
    <w:rsid w:val="00072FD2"/>
    <w:rsid w:val="000730DB"/>
    <w:rsid w:val="00073130"/>
    <w:rsid w:val="0007375D"/>
    <w:rsid w:val="0007391E"/>
    <w:rsid w:val="00073AA9"/>
    <w:rsid w:val="00073B04"/>
    <w:rsid w:val="00074080"/>
    <w:rsid w:val="000742E0"/>
    <w:rsid w:val="00074313"/>
    <w:rsid w:val="00074503"/>
    <w:rsid w:val="00074F97"/>
    <w:rsid w:val="000754E1"/>
    <w:rsid w:val="00075637"/>
    <w:rsid w:val="0007588B"/>
    <w:rsid w:val="00075A0D"/>
    <w:rsid w:val="000762E0"/>
    <w:rsid w:val="000764A1"/>
    <w:rsid w:val="00076510"/>
    <w:rsid w:val="00076C55"/>
    <w:rsid w:val="00076DA0"/>
    <w:rsid w:val="000771FD"/>
    <w:rsid w:val="00077755"/>
    <w:rsid w:val="00077817"/>
    <w:rsid w:val="00077CE0"/>
    <w:rsid w:val="00080185"/>
    <w:rsid w:val="00080447"/>
    <w:rsid w:val="00080517"/>
    <w:rsid w:val="00080582"/>
    <w:rsid w:val="00080615"/>
    <w:rsid w:val="0008105E"/>
    <w:rsid w:val="00081568"/>
    <w:rsid w:val="000817B9"/>
    <w:rsid w:val="000819A5"/>
    <w:rsid w:val="00081AAE"/>
    <w:rsid w:val="00081C6B"/>
    <w:rsid w:val="00081E0F"/>
    <w:rsid w:val="0008208B"/>
    <w:rsid w:val="00082114"/>
    <w:rsid w:val="00082207"/>
    <w:rsid w:val="000824EE"/>
    <w:rsid w:val="000827C0"/>
    <w:rsid w:val="0008281F"/>
    <w:rsid w:val="00082AFB"/>
    <w:rsid w:val="00082CD4"/>
    <w:rsid w:val="00083430"/>
    <w:rsid w:val="0008389E"/>
    <w:rsid w:val="00083C0B"/>
    <w:rsid w:val="00083C42"/>
    <w:rsid w:val="00083D69"/>
    <w:rsid w:val="00084278"/>
    <w:rsid w:val="000847C5"/>
    <w:rsid w:val="00084D37"/>
    <w:rsid w:val="00085507"/>
    <w:rsid w:val="0008552D"/>
    <w:rsid w:val="00085866"/>
    <w:rsid w:val="000859B8"/>
    <w:rsid w:val="00085A40"/>
    <w:rsid w:val="00085E8C"/>
    <w:rsid w:val="00086168"/>
    <w:rsid w:val="00086374"/>
    <w:rsid w:val="00086F30"/>
    <w:rsid w:val="0008712B"/>
    <w:rsid w:val="0008719A"/>
    <w:rsid w:val="00090284"/>
    <w:rsid w:val="00090290"/>
    <w:rsid w:val="00090667"/>
    <w:rsid w:val="00090E23"/>
    <w:rsid w:val="00091144"/>
    <w:rsid w:val="000912F5"/>
    <w:rsid w:val="00091358"/>
    <w:rsid w:val="00091402"/>
    <w:rsid w:val="000916B8"/>
    <w:rsid w:val="0009192A"/>
    <w:rsid w:val="00091A3B"/>
    <w:rsid w:val="00091F8D"/>
    <w:rsid w:val="0009212C"/>
    <w:rsid w:val="000923ED"/>
    <w:rsid w:val="000923F3"/>
    <w:rsid w:val="00092421"/>
    <w:rsid w:val="00092A99"/>
    <w:rsid w:val="00092D25"/>
    <w:rsid w:val="0009304A"/>
    <w:rsid w:val="00093110"/>
    <w:rsid w:val="00093266"/>
    <w:rsid w:val="000932AD"/>
    <w:rsid w:val="00093514"/>
    <w:rsid w:val="0009384E"/>
    <w:rsid w:val="00093A08"/>
    <w:rsid w:val="00093C6B"/>
    <w:rsid w:val="00093FD7"/>
    <w:rsid w:val="000953F0"/>
    <w:rsid w:val="00095C54"/>
    <w:rsid w:val="00095CF4"/>
    <w:rsid w:val="00095D5D"/>
    <w:rsid w:val="00095FC8"/>
    <w:rsid w:val="00096355"/>
    <w:rsid w:val="00096393"/>
    <w:rsid w:val="000963F6"/>
    <w:rsid w:val="0009654D"/>
    <w:rsid w:val="00096920"/>
    <w:rsid w:val="00096BAD"/>
    <w:rsid w:val="00096C7A"/>
    <w:rsid w:val="00096CB7"/>
    <w:rsid w:val="00096F0E"/>
    <w:rsid w:val="00097039"/>
    <w:rsid w:val="000970BF"/>
    <w:rsid w:val="00097547"/>
    <w:rsid w:val="00097C3C"/>
    <w:rsid w:val="00097D4D"/>
    <w:rsid w:val="000A0942"/>
    <w:rsid w:val="000A0EFA"/>
    <w:rsid w:val="000A1195"/>
    <w:rsid w:val="000A11F3"/>
    <w:rsid w:val="000A15A7"/>
    <w:rsid w:val="000A1735"/>
    <w:rsid w:val="000A1E56"/>
    <w:rsid w:val="000A2438"/>
    <w:rsid w:val="000A24F3"/>
    <w:rsid w:val="000A25B2"/>
    <w:rsid w:val="000A2867"/>
    <w:rsid w:val="000A28FB"/>
    <w:rsid w:val="000A29FC"/>
    <w:rsid w:val="000A2C5F"/>
    <w:rsid w:val="000A2E5C"/>
    <w:rsid w:val="000A3298"/>
    <w:rsid w:val="000A32AC"/>
    <w:rsid w:val="000A33BB"/>
    <w:rsid w:val="000A3492"/>
    <w:rsid w:val="000A3708"/>
    <w:rsid w:val="000A3723"/>
    <w:rsid w:val="000A3C2F"/>
    <w:rsid w:val="000A3C4E"/>
    <w:rsid w:val="000A4007"/>
    <w:rsid w:val="000A415E"/>
    <w:rsid w:val="000A4469"/>
    <w:rsid w:val="000A458A"/>
    <w:rsid w:val="000A45F3"/>
    <w:rsid w:val="000A47F3"/>
    <w:rsid w:val="000A4960"/>
    <w:rsid w:val="000A5058"/>
    <w:rsid w:val="000A50CC"/>
    <w:rsid w:val="000A50F9"/>
    <w:rsid w:val="000A581D"/>
    <w:rsid w:val="000A5AC9"/>
    <w:rsid w:val="000A5FE3"/>
    <w:rsid w:val="000A6067"/>
    <w:rsid w:val="000A607E"/>
    <w:rsid w:val="000A6960"/>
    <w:rsid w:val="000A6D0E"/>
    <w:rsid w:val="000A6F89"/>
    <w:rsid w:val="000A70FD"/>
    <w:rsid w:val="000A7392"/>
    <w:rsid w:val="000A78C2"/>
    <w:rsid w:val="000A7BE1"/>
    <w:rsid w:val="000A7FF8"/>
    <w:rsid w:val="000B0109"/>
    <w:rsid w:val="000B018A"/>
    <w:rsid w:val="000B0671"/>
    <w:rsid w:val="000B0A07"/>
    <w:rsid w:val="000B0B64"/>
    <w:rsid w:val="000B0D17"/>
    <w:rsid w:val="000B0E2A"/>
    <w:rsid w:val="000B18DA"/>
    <w:rsid w:val="000B199D"/>
    <w:rsid w:val="000B1A0E"/>
    <w:rsid w:val="000B1B66"/>
    <w:rsid w:val="000B1BAF"/>
    <w:rsid w:val="000B1F48"/>
    <w:rsid w:val="000B1F78"/>
    <w:rsid w:val="000B212F"/>
    <w:rsid w:val="000B227F"/>
    <w:rsid w:val="000B2893"/>
    <w:rsid w:val="000B2B65"/>
    <w:rsid w:val="000B3225"/>
    <w:rsid w:val="000B3434"/>
    <w:rsid w:val="000B353B"/>
    <w:rsid w:val="000B35E8"/>
    <w:rsid w:val="000B3659"/>
    <w:rsid w:val="000B3856"/>
    <w:rsid w:val="000B3EBD"/>
    <w:rsid w:val="000B406D"/>
    <w:rsid w:val="000B43C7"/>
    <w:rsid w:val="000B4A2E"/>
    <w:rsid w:val="000B4C6F"/>
    <w:rsid w:val="000B4E9A"/>
    <w:rsid w:val="000B4F41"/>
    <w:rsid w:val="000B4F44"/>
    <w:rsid w:val="000B504F"/>
    <w:rsid w:val="000B5AA1"/>
    <w:rsid w:val="000B601F"/>
    <w:rsid w:val="000B61C1"/>
    <w:rsid w:val="000B63CF"/>
    <w:rsid w:val="000B67B3"/>
    <w:rsid w:val="000B70F3"/>
    <w:rsid w:val="000B710D"/>
    <w:rsid w:val="000B71EA"/>
    <w:rsid w:val="000B722F"/>
    <w:rsid w:val="000B72CE"/>
    <w:rsid w:val="000B7426"/>
    <w:rsid w:val="000B7960"/>
    <w:rsid w:val="000B7CBE"/>
    <w:rsid w:val="000C0546"/>
    <w:rsid w:val="000C0840"/>
    <w:rsid w:val="000C098A"/>
    <w:rsid w:val="000C0B69"/>
    <w:rsid w:val="000C0D74"/>
    <w:rsid w:val="000C0F89"/>
    <w:rsid w:val="000C12A1"/>
    <w:rsid w:val="000C175E"/>
    <w:rsid w:val="000C1765"/>
    <w:rsid w:val="000C17D0"/>
    <w:rsid w:val="000C19F9"/>
    <w:rsid w:val="000C1E59"/>
    <w:rsid w:val="000C1F54"/>
    <w:rsid w:val="000C22A5"/>
    <w:rsid w:val="000C2399"/>
    <w:rsid w:val="000C29B8"/>
    <w:rsid w:val="000C2A35"/>
    <w:rsid w:val="000C2AEB"/>
    <w:rsid w:val="000C38D4"/>
    <w:rsid w:val="000C3A87"/>
    <w:rsid w:val="000C4097"/>
    <w:rsid w:val="000C4743"/>
    <w:rsid w:val="000C47F7"/>
    <w:rsid w:val="000C4880"/>
    <w:rsid w:val="000C4E0D"/>
    <w:rsid w:val="000C5A4D"/>
    <w:rsid w:val="000C5BCA"/>
    <w:rsid w:val="000C6316"/>
    <w:rsid w:val="000C6D90"/>
    <w:rsid w:val="000C6FD0"/>
    <w:rsid w:val="000C7061"/>
    <w:rsid w:val="000C7474"/>
    <w:rsid w:val="000D0324"/>
    <w:rsid w:val="000D0344"/>
    <w:rsid w:val="000D05AF"/>
    <w:rsid w:val="000D0616"/>
    <w:rsid w:val="000D07FE"/>
    <w:rsid w:val="000D0836"/>
    <w:rsid w:val="000D085A"/>
    <w:rsid w:val="000D0DD6"/>
    <w:rsid w:val="000D173E"/>
    <w:rsid w:val="000D18CA"/>
    <w:rsid w:val="000D190E"/>
    <w:rsid w:val="000D19B3"/>
    <w:rsid w:val="000D19F0"/>
    <w:rsid w:val="000D1A4F"/>
    <w:rsid w:val="000D1A6D"/>
    <w:rsid w:val="000D21F0"/>
    <w:rsid w:val="000D36A5"/>
    <w:rsid w:val="000D3812"/>
    <w:rsid w:val="000D382D"/>
    <w:rsid w:val="000D3936"/>
    <w:rsid w:val="000D3D22"/>
    <w:rsid w:val="000D3D5D"/>
    <w:rsid w:val="000D3E4B"/>
    <w:rsid w:val="000D3E8F"/>
    <w:rsid w:val="000D49FD"/>
    <w:rsid w:val="000D4F32"/>
    <w:rsid w:val="000D5050"/>
    <w:rsid w:val="000D55F2"/>
    <w:rsid w:val="000D5718"/>
    <w:rsid w:val="000D5E19"/>
    <w:rsid w:val="000D5F68"/>
    <w:rsid w:val="000D61A6"/>
    <w:rsid w:val="000D63F1"/>
    <w:rsid w:val="000D655C"/>
    <w:rsid w:val="000D678B"/>
    <w:rsid w:val="000D6E24"/>
    <w:rsid w:val="000D6E31"/>
    <w:rsid w:val="000D6F28"/>
    <w:rsid w:val="000D77E5"/>
    <w:rsid w:val="000D790E"/>
    <w:rsid w:val="000D7F15"/>
    <w:rsid w:val="000E0048"/>
    <w:rsid w:val="000E01B9"/>
    <w:rsid w:val="000E0ACC"/>
    <w:rsid w:val="000E1368"/>
    <w:rsid w:val="000E14D7"/>
    <w:rsid w:val="000E15E5"/>
    <w:rsid w:val="000E16A5"/>
    <w:rsid w:val="000E19C1"/>
    <w:rsid w:val="000E1F30"/>
    <w:rsid w:val="000E2425"/>
    <w:rsid w:val="000E2971"/>
    <w:rsid w:val="000E2AA6"/>
    <w:rsid w:val="000E2DCC"/>
    <w:rsid w:val="000E3557"/>
    <w:rsid w:val="000E366F"/>
    <w:rsid w:val="000E3A26"/>
    <w:rsid w:val="000E3C8F"/>
    <w:rsid w:val="000E3CAA"/>
    <w:rsid w:val="000E3D0F"/>
    <w:rsid w:val="000E3DC4"/>
    <w:rsid w:val="000E3DFC"/>
    <w:rsid w:val="000E3EDD"/>
    <w:rsid w:val="000E4292"/>
    <w:rsid w:val="000E4497"/>
    <w:rsid w:val="000E4613"/>
    <w:rsid w:val="000E4643"/>
    <w:rsid w:val="000E47F5"/>
    <w:rsid w:val="000E4C37"/>
    <w:rsid w:val="000E4D44"/>
    <w:rsid w:val="000E4DB2"/>
    <w:rsid w:val="000E50B3"/>
    <w:rsid w:val="000E581A"/>
    <w:rsid w:val="000E59EF"/>
    <w:rsid w:val="000E5A48"/>
    <w:rsid w:val="000E5A4B"/>
    <w:rsid w:val="000E5E54"/>
    <w:rsid w:val="000E6013"/>
    <w:rsid w:val="000E658F"/>
    <w:rsid w:val="000E65F1"/>
    <w:rsid w:val="000E6808"/>
    <w:rsid w:val="000E6C0B"/>
    <w:rsid w:val="000E7170"/>
    <w:rsid w:val="000E74C9"/>
    <w:rsid w:val="000E7EFF"/>
    <w:rsid w:val="000F01D2"/>
    <w:rsid w:val="000F0386"/>
    <w:rsid w:val="000F04C1"/>
    <w:rsid w:val="000F0872"/>
    <w:rsid w:val="000F0DA4"/>
    <w:rsid w:val="000F0E66"/>
    <w:rsid w:val="000F12B9"/>
    <w:rsid w:val="000F1624"/>
    <w:rsid w:val="000F17AC"/>
    <w:rsid w:val="000F1C80"/>
    <w:rsid w:val="000F2587"/>
    <w:rsid w:val="000F2815"/>
    <w:rsid w:val="000F2885"/>
    <w:rsid w:val="000F2968"/>
    <w:rsid w:val="000F29CD"/>
    <w:rsid w:val="000F2C31"/>
    <w:rsid w:val="000F334E"/>
    <w:rsid w:val="000F3588"/>
    <w:rsid w:val="000F37C9"/>
    <w:rsid w:val="000F38C0"/>
    <w:rsid w:val="000F38EA"/>
    <w:rsid w:val="000F391B"/>
    <w:rsid w:val="000F3935"/>
    <w:rsid w:val="000F3ADE"/>
    <w:rsid w:val="000F3DA3"/>
    <w:rsid w:val="000F3DB5"/>
    <w:rsid w:val="000F412F"/>
    <w:rsid w:val="000F44EA"/>
    <w:rsid w:val="000F466C"/>
    <w:rsid w:val="000F491C"/>
    <w:rsid w:val="000F4A43"/>
    <w:rsid w:val="000F4D7C"/>
    <w:rsid w:val="000F4E68"/>
    <w:rsid w:val="000F5125"/>
    <w:rsid w:val="000F5476"/>
    <w:rsid w:val="000F56D0"/>
    <w:rsid w:val="000F579A"/>
    <w:rsid w:val="000F5E3C"/>
    <w:rsid w:val="000F5EF6"/>
    <w:rsid w:val="000F5F15"/>
    <w:rsid w:val="000F609E"/>
    <w:rsid w:val="000F6356"/>
    <w:rsid w:val="000F68FB"/>
    <w:rsid w:val="000F6C3D"/>
    <w:rsid w:val="000F6D3D"/>
    <w:rsid w:val="000F7163"/>
    <w:rsid w:val="000F73D5"/>
    <w:rsid w:val="000F7F81"/>
    <w:rsid w:val="0010019E"/>
    <w:rsid w:val="00100429"/>
    <w:rsid w:val="0010088A"/>
    <w:rsid w:val="00100A7D"/>
    <w:rsid w:val="00100BF2"/>
    <w:rsid w:val="00100CB1"/>
    <w:rsid w:val="00100DE2"/>
    <w:rsid w:val="00100E3C"/>
    <w:rsid w:val="001010ED"/>
    <w:rsid w:val="001019F0"/>
    <w:rsid w:val="00101B62"/>
    <w:rsid w:val="00101CD4"/>
    <w:rsid w:val="001020E2"/>
    <w:rsid w:val="0010223A"/>
    <w:rsid w:val="0010233F"/>
    <w:rsid w:val="00102526"/>
    <w:rsid w:val="001030DC"/>
    <w:rsid w:val="0010340C"/>
    <w:rsid w:val="00103C33"/>
    <w:rsid w:val="00103CF5"/>
    <w:rsid w:val="00103DCC"/>
    <w:rsid w:val="00103EE2"/>
    <w:rsid w:val="001041E5"/>
    <w:rsid w:val="00104460"/>
    <w:rsid w:val="001046AA"/>
    <w:rsid w:val="00104ABE"/>
    <w:rsid w:val="00104AC4"/>
    <w:rsid w:val="001052C8"/>
    <w:rsid w:val="00105477"/>
    <w:rsid w:val="00105B29"/>
    <w:rsid w:val="00105C26"/>
    <w:rsid w:val="00105E28"/>
    <w:rsid w:val="00105F81"/>
    <w:rsid w:val="00105FBA"/>
    <w:rsid w:val="00106406"/>
    <w:rsid w:val="00106602"/>
    <w:rsid w:val="00106638"/>
    <w:rsid w:val="0010675F"/>
    <w:rsid w:val="00106891"/>
    <w:rsid w:val="0010706C"/>
    <w:rsid w:val="00107143"/>
    <w:rsid w:val="001071EB"/>
    <w:rsid w:val="0010749D"/>
    <w:rsid w:val="00107665"/>
    <w:rsid w:val="001077E8"/>
    <w:rsid w:val="00107C68"/>
    <w:rsid w:val="00107E48"/>
    <w:rsid w:val="0011024D"/>
    <w:rsid w:val="00110535"/>
    <w:rsid w:val="00110659"/>
    <w:rsid w:val="001109EE"/>
    <w:rsid w:val="00110EEC"/>
    <w:rsid w:val="00111346"/>
    <w:rsid w:val="00111603"/>
    <w:rsid w:val="00111D3C"/>
    <w:rsid w:val="00111EB9"/>
    <w:rsid w:val="00111FCC"/>
    <w:rsid w:val="00112042"/>
    <w:rsid w:val="00112366"/>
    <w:rsid w:val="001123B9"/>
    <w:rsid w:val="00112482"/>
    <w:rsid w:val="0011266F"/>
    <w:rsid w:val="00112881"/>
    <w:rsid w:val="0011294C"/>
    <w:rsid w:val="00112A00"/>
    <w:rsid w:val="00112C14"/>
    <w:rsid w:val="00112F89"/>
    <w:rsid w:val="00113094"/>
    <w:rsid w:val="0011315D"/>
    <w:rsid w:val="0011322C"/>
    <w:rsid w:val="00113326"/>
    <w:rsid w:val="0011344E"/>
    <w:rsid w:val="00113F82"/>
    <w:rsid w:val="001143D5"/>
    <w:rsid w:val="001144E4"/>
    <w:rsid w:val="00114749"/>
    <w:rsid w:val="00114BC1"/>
    <w:rsid w:val="00114C5F"/>
    <w:rsid w:val="00114ED7"/>
    <w:rsid w:val="00115008"/>
    <w:rsid w:val="00115491"/>
    <w:rsid w:val="00115640"/>
    <w:rsid w:val="001159EA"/>
    <w:rsid w:val="00115BAD"/>
    <w:rsid w:val="00115E2E"/>
    <w:rsid w:val="0011601D"/>
    <w:rsid w:val="001163D9"/>
    <w:rsid w:val="00116C29"/>
    <w:rsid w:val="00116F79"/>
    <w:rsid w:val="00116F87"/>
    <w:rsid w:val="00117621"/>
    <w:rsid w:val="00117679"/>
    <w:rsid w:val="001178FC"/>
    <w:rsid w:val="00117CFE"/>
    <w:rsid w:val="001202B0"/>
    <w:rsid w:val="001204FB"/>
    <w:rsid w:val="0012073F"/>
    <w:rsid w:val="00120D38"/>
    <w:rsid w:val="001210B2"/>
    <w:rsid w:val="001212F8"/>
    <w:rsid w:val="00121778"/>
    <w:rsid w:val="001217CB"/>
    <w:rsid w:val="00121B06"/>
    <w:rsid w:val="0012282F"/>
    <w:rsid w:val="001229D5"/>
    <w:rsid w:val="00122A50"/>
    <w:rsid w:val="00122BB2"/>
    <w:rsid w:val="00122C73"/>
    <w:rsid w:val="00122D16"/>
    <w:rsid w:val="00122FE9"/>
    <w:rsid w:val="0012372C"/>
    <w:rsid w:val="001239BB"/>
    <w:rsid w:val="00124026"/>
    <w:rsid w:val="00124036"/>
    <w:rsid w:val="0012426D"/>
    <w:rsid w:val="00124422"/>
    <w:rsid w:val="00124446"/>
    <w:rsid w:val="001245B1"/>
    <w:rsid w:val="001246A2"/>
    <w:rsid w:val="00124953"/>
    <w:rsid w:val="001249C4"/>
    <w:rsid w:val="00124D70"/>
    <w:rsid w:val="00125FBB"/>
    <w:rsid w:val="001260C4"/>
    <w:rsid w:val="001260FF"/>
    <w:rsid w:val="001266DA"/>
    <w:rsid w:val="001268D2"/>
    <w:rsid w:val="00126A94"/>
    <w:rsid w:val="00126C03"/>
    <w:rsid w:val="00126C6A"/>
    <w:rsid w:val="00126E07"/>
    <w:rsid w:val="00127342"/>
    <w:rsid w:val="0012735E"/>
    <w:rsid w:val="001277FA"/>
    <w:rsid w:val="00127992"/>
    <w:rsid w:val="00127AA9"/>
    <w:rsid w:val="0013048B"/>
    <w:rsid w:val="001305AB"/>
    <w:rsid w:val="001308CF"/>
    <w:rsid w:val="00130D88"/>
    <w:rsid w:val="00130DAF"/>
    <w:rsid w:val="00130ED7"/>
    <w:rsid w:val="00131007"/>
    <w:rsid w:val="001311A4"/>
    <w:rsid w:val="00131226"/>
    <w:rsid w:val="001312F5"/>
    <w:rsid w:val="00131305"/>
    <w:rsid w:val="00131338"/>
    <w:rsid w:val="0013158D"/>
    <w:rsid w:val="001319BC"/>
    <w:rsid w:val="00132063"/>
    <w:rsid w:val="001320A4"/>
    <w:rsid w:val="001320F6"/>
    <w:rsid w:val="00132200"/>
    <w:rsid w:val="00132311"/>
    <w:rsid w:val="00132366"/>
    <w:rsid w:val="001323CF"/>
    <w:rsid w:val="0013245F"/>
    <w:rsid w:val="00132608"/>
    <w:rsid w:val="001327DA"/>
    <w:rsid w:val="0013286C"/>
    <w:rsid w:val="00132B11"/>
    <w:rsid w:val="001330FD"/>
    <w:rsid w:val="00133516"/>
    <w:rsid w:val="00133902"/>
    <w:rsid w:val="00133CFF"/>
    <w:rsid w:val="00133ECD"/>
    <w:rsid w:val="00134011"/>
    <w:rsid w:val="00134071"/>
    <w:rsid w:val="0013413B"/>
    <w:rsid w:val="00134226"/>
    <w:rsid w:val="0013475B"/>
    <w:rsid w:val="001347BA"/>
    <w:rsid w:val="00134B29"/>
    <w:rsid w:val="001352DD"/>
    <w:rsid w:val="00135689"/>
    <w:rsid w:val="00135D5D"/>
    <w:rsid w:val="00136327"/>
    <w:rsid w:val="001366E6"/>
    <w:rsid w:val="00136774"/>
    <w:rsid w:val="001367DE"/>
    <w:rsid w:val="00136A52"/>
    <w:rsid w:val="00136BA0"/>
    <w:rsid w:val="00136C21"/>
    <w:rsid w:val="00136E51"/>
    <w:rsid w:val="00136E6B"/>
    <w:rsid w:val="0013716B"/>
    <w:rsid w:val="001372BD"/>
    <w:rsid w:val="001372EA"/>
    <w:rsid w:val="00137775"/>
    <w:rsid w:val="001377A2"/>
    <w:rsid w:val="001402C5"/>
    <w:rsid w:val="00140559"/>
    <w:rsid w:val="00140633"/>
    <w:rsid w:val="0014138F"/>
    <w:rsid w:val="00141B55"/>
    <w:rsid w:val="00141BBC"/>
    <w:rsid w:val="00141CD2"/>
    <w:rsid w:val="00141D07"/>
    <w:rsid w:val="00142E90"/>
    <w:rsid w:val="001433C8"/>
    <w:rsid w:val="0014361C"/>
    <w:rsid w:val="001440E7"/>
    <w:rsid w:val="001441A0"/>
    <w:rsid w:val="00144C28"/>
    <w:rsid w:val="001452C8"/>
    <w:rsid w:val="001455D0"/>
    <w:rsid w:val="0014592E"/>
    <w:rsid w:val="00145C41"/>
    <w:rsid w:val="00145F5B"/>
    <w:rsid w:val="001465A3"/>
    <w:rsid w:val="0014664E"/>
    <w:rsid w:val="001468CE"/>
    <w:rsid w:val="001469E7"/>
    <w:rsid w:val="00146D2A"/>
    <w:rsid w:val="00146D33"/>
    <w:rsid w:val="00146F4E"/>
    <w:rsid w:val="00146F85"/>
    <w:rsid w:val="00147375"/>
    <w:rsid w:val="001478DB"/>
    <w:rsid w:val="00147ACE"/>
    <w:rsid w:val="00147DCA"/>
    <w:rsid w:val="001501CA"/>
    <w:rsid w:val="00150313"/>
    <w:rsid w:val="00150341"/>
    <w:rsid w:val="00150404"/>
    <w:rsid w:val="0015097B"/>
    <w:rsid w:val="00150C8E"/>
    <w:rsid w:val="001510B1"/>
    <w:rsid w:val="00151614"/>
    <w:rsid w:val="00151842"/>
    <w:rsid w:val="00151992"/>
    <w:rsid w:val="00151A4B"/>
    <w:rsid w:val="00151A5B"/>
    <w:rsid w:val="001520CD"/>
    <w:rsid w:val="0015225C"/>
    <w:rsid w:val="0015228A"/>
    <w:rsid w:val="00152F73"/>
    <w:rsid w:val="001531A3"/>
    <w:rsid w:val="001534F1"/>
    <w:rsid w:val="001535EF"/>
    <w:rsid w:val="00153846"/>
    <w:rsid w:val="001538EC"/>
    <w:rsid w:val="00153A46"/>
    <w:rsid w:val="00153A58"/>
    <w:rsid w:val="00153A74"/>
    <w:rsid w:val="00153F15"/>
    <w:rsid w:val="00153F91"/>
    <w:rsid w:val="00153FBE"/>
    <w:rsid w:val="001542A2"/>
    <w:rsid w:val="001542E4"/>
    <w:rsid w:val="001543C2"/>
    <w:rsid w:val="00154507"/>
    <w:rsid w:val="001545DB"/>
    <w:rsid w:val="0015473C"/>
    <w:rsid w:val="00155009"/>
    <w:rsid w:val="00155494"/>
    <w:rsid w:val="00155577"/>
    <w:rsid w:val="0015558C"/>
    <w:rsid w:val="00155681"/>
    <w:rsid w:val="00155B97"/>
    <w:rsid w:val="00155EC5"/>
    <w:rsid w:val="00156186"/>
    <w:rsid w:val="001561E6"/>
    <w:rsid w:val="00156249"/>
    <w:rsid w:val="001565DC"/>
    <w:rsid w:val="001566AC"/>
    <w:rsid w:val="0015679C"/>
    <w:rsid w:val="0015695F"/>
    <w:rsid w:val="00156965"/>
    <w:rsid w:val="00156BA6"/>
    <w:rsid w:val="001575F0"/>
    <w:rsid w:val="001576E4"/>
    <w:rsid w:val="00157747"/>
    <w:rsid w:val="00157C17"/>
    <w:rsid w:val="00157C59"/>
    <w:rsid w:val="00157D5D"/>
    <w:rsid w:val="00157F8B"/>
    <w:rsid w:val="00157FC4"/>
    <w:rsid w:val="001601C2"/>
    <w:rsid w:val="00160420"/>
    <w:rsid w:val="0016055A"/>
    <w:rsid w:val="001609DA"/>
    <w:rsid w:val="00160FFC"/>
    <w:rsid w:val="00161899"/>
    <w:rsid w:val="00161CDB"/>
    <w:rsid w:val="00161E02"/>
    <w:rsid w:val="00161F46"/>
    <w:rsid w:val="0016217C"/>
    <w:rsid w:val="00162214"/>
    <w:rsid w:val="0016274D"/>
    <w:rsid w:val="00162831"/>
    <w:rsid w:val="00162CF3"/>
    <w:rsid w:val="001630AF"/>
    <w:rsid w:val="00163536"/>
    <w:rsid w:val="0016369A"/>
    <w:rsid w:val="001636CA"/>
    <w:rsid w:val="00163864"/>
    <w:rsid w:val="00163886"/>
    <w:rsid w:val="00163A0C"/>
    <w:rsid w:val="00163EAE"/>
    <w:rsid w:val="00163EB8"/>
    <w:rsid w:val="0016431F"/>
    <w:rsid w:val="001648BD"/>
    <w:rsid w:val="00164CD4"/>
    <w:rsid w:val="00165167"/>
    <w:rsid w:val="001651D1"/>
    <w:rsid w:val="00165947"/>
    <w:rsid w:val="001659D0"/>
    <w:rsid w:val="00165A66"/>
    <w:rsid w:val="00165B7F"/>
    <w:rsid w:val="00165C10"/>
    <w:rsid w:val="00165D6A"/>
    <w:rsid w:val="00165EF7"/>
    <w:rsid w:val="001660A1"/>
    <w:rsid w:val="001662CC"/>
    <w:rsid w:val="00166407"/>
    <w:rsid w:val="00166577"/>
    <w:rsid w:val="00166B91"/>
    <w:rsid w:val="00166CE1"/>
    <w:rsid w:val="00166DAF"/>
    <w:rsid w:val="0016750A"/>
    <w:rsid w:val="001677A2"/>
    <w:rsid w:val="001677D7"/>
    <w:rsid w:val="00170539"/>
    <w:rsid w:val="0017058A"/>
    <w:rsid w:val="001706DC"/>
    <w:rsid w:val="0017088E"/>
    <w:rsid w:val="00170AE4"/>
    <w:rsid w:val="00170B48"/>
    <w:rsid w:val="00170FFD"/>
    <w:rsid w:val="00171775"/>
    <w:rsid w:val="00171D68"/>
    <w:rsid w:val="00171DF9"/>
    <w:rsid w:val="00171F4F"/>
    <w:rsid w:val="00172023"/>
    <w:rsid w:val="0017220E"/>
    <w:rsid w:val="00172775"/>
    <w:rsid w:val="00172ABB"/>
    <w:rsid w:val="00172BF0"/>
    <w:rsid w:val="001731CE"/>
    <w:rsid w:val="0017332E"/>
    <w:rsid w:val="00173431"/>
    <w:rsid w:val="0017361C"/>
    <w:rsid w:val="00173E84"/>
    <w:rsid w:val="00174370"/>
    <w:rsid w:val="001746E8"/>
    <w:rsid w:val="00174727"/>
    <w:rsid w:val="00174B54"/>
    <w:rsid w:val="00174D12"/>
    <w:rsid w:val="00174D62"/>
    <w:rsid w:val="00174DB5"/>
    <w:rsid w:val="00175B7D"/>
    <w:rsid w:val="00175EED"/>
    <w:rsid w:val="0017605A"/>
    <w:rsid w:val="001763C7"/>
    <w:rsid w:val="001765B2"/>
    <w:rsid w:val="00176B67"/>
    <w:rsid w:val="00176B9C"/>
    <w:rsid w:val="00176BE5"/>
    <w:rsid w:val="00176D79"/>
    <w:rsid w:val="00177030"/>
    <w:rsid w:val="001777A0"/>
    <w:rsid w:val="0017780D"/>
    <w:rsid w:val="0017797B"/>
    <w:rsid w:val="00177C44"/>
    <w:rsid w:val="00177C7A"/>
    <w:rsid w:val="00177CB7"/>
    <w:rsid w:val="00177E79"/>
    <w:rsid w:val="00177F33"/>
    <w:rsid w:val="00177FE1"/>
    <w:rsid w:val="00180308"/>
    <w:rsid w:val="00180381"/>
    <w:rsid w:val="00180829"/>
    <w:rsid w:val="00180C31"/>
    <w:rsid w:val="00180EE2"/>
    <w:rsid w:val="00181278"/>
    <w:rsid w:val="0018164A"/>
    <w:rsid w:val="00181664"/>
    <w:rsid w:val="00181823"/>
    <w:rsid w:val="00181BAE"/>
    <w:rsid w:val="00181D63"/>
    <w:rsid w:val="00181E53"/>
    <w:rsid w:val="00182685"/>
    <w:rsid w:val="0018293F"/>
    <w:rsid w:val="00182C71"/>
    <w:rsid w:val="00183018"/>
    <w:rsid w:val="0018311F"/>
    <w:rsid w:val="0018313B"/>
    <w:rsid w:val="001831C5"/>
    <w:rsid w:val="001832E7"/>
    <w:rsid w:val="0018351F"/>
    <w:rsid w:val="001838B1"/>
    <w:rsid w:val="00183BEC"/>
    <w:rsid w:val="00183C23"/>
    <w:rsid w:val="00183ED0"/>
    <w:rsid w:val="00184022"/>
    <w:rsid w:val="00184293"/>
    <w:rsid w:val="00184460"/>
    <w:rsid w:val="00184F1E"/>
    <w:rsid w:val="001851C2"/>
    <w:rsid w:val="001854C7"/>
    <w:rsid w:val="00185553"/>
    <w:rsid w:val="00185F9B"/>
    <w:rsid w:val="00186C84"/>
    <w:rsid w:val="00186D13"/>
    <w:rsid w:val="00187026"/>
    <w:rsid w:val="0018710A"/>
    <w:rsid w:val="00187191"/>
    <w:rsid w:val="001872B7"/>
    <w:rsid w:val="001872BF"/>
    <w:rsid w:val="0018754C"/>
    <w:rsid w:val="00187AE7"/>
    <w:rsid w:val="00187B57"/>
    <w:rsid w:val="00187E92"/>
    <w:rsid w:val="00190126"/>
    <w:rsid w:val="0019013F"/>
    <w:rsid w:val="00190391"/>
    <w:rsid w:val="0019072B"/>
    <w:rsid w:val="00190B6A"/>
    <w:rsid w:val="00190BBA"/>
    <w:rsid w:val="00190C4D"/>
    <w:rsid w:val="00190C94"/>
    <w:rsid w:val="00190CA6"/>
    <w:rsid w:val="00190D02"/>
    <w:rsid w:val="00190D2A"/>
    <w:rsid w:val="001911EA"/>
    <w:rsid w:val="001912DE"/>
    <w:rsid w:val="00191E2C"/>
    <w:rsid w:val="00191FB2"/>
    <w:rsid w:val="00192548"/>
    <w:rsid w:val="00192959"/>
    <w:rsid w:val="00192E62"/>
    <w:rsid w:val="00193215"/>
    <w:rsid w:val="00193715"/>
    <w:rsid w:val="00193DAF"/>
    <w:rsid w:val="001941CE"/>
    <w:rsid w:val="001944C0"/>
    <w:rsid w:val="0019451B"/>
    <w:rsid w:val="0019469D"/>
    <w:rsid w:val="001947B7"/>
    <w:rsid w:val="00194C20"/>
    <w:rsid w:val="00194D44"/>
    <w:rsid w:val="0019569B"/>
    <w:rsid w:val="0019579F"/>
    <w:rsid w:val="00195999"/>
    <w:rsid w:val="00196280"/>
    <w:rsid w:val="00196310"/>
    <w:rsid w:val="0019652E"/>
    <w:rsid w:val="00196869"/>
    <w:rsid w:val="00196C0A"/>
    <w:rsid w:val="00196D5F"/>
    <w:rsid w:val="00197044"/>
    <w:rsid w:val="001972D7"/>
    <w:rsid w:val="00197433"/>
    <w:rsid w:val="0019748B"/>
    <w:rsid w:val="001979D0"/>
    <w:rsid w:val="00197AF7"/>
    <w:rsid w:val="00197E8E"/>
    <w:rsid w:val="001A0017"/>
    <w:rsid w:val="001A0530"/>
    <w:rsid w:val="001A0541"/>
    <w:rsid w:val="001A0A80"/>
    <w:rsid w:val="001A0C49"/>
    <w:rsid w:val="001A1701"/>
    <w:rsid w:val="001A1D5A"/>
    <w:rsid w:val="001A1F0B"/>
    <w:rsid w:val="001A1FEF"/>
    <w:rsid w:val="001A2296"/>
    <w:rsid w:val="001A25BC"/>
    <w:rsid w:val="001A2636"/>
    <w:rsid w:val="001A268D"/>
    <w:rsid w:val="001A2871"/>
    <w:rsid w:val="001A296F"/>
    <w:rsid w:val="001A297E"/>
    <w:rsid w:val="001A2B2F"/>
    <w:rsid w:val="001A301C"/>
    <w:rsid w:val="001A3577"/>
    <w:rsid w:val="001A3636"/>
    <w:rsid w:val="001A3D12"/>
    <w:rsid w:val="001A404D"/>
    <w:rsid w:val="001A4068"/>
    <w:rsid w:val="001A4330"/>
    <w:rsid w:val="001A4602"/>
    <w:rsid w:val="001A468B"/>
    <w:rsid w:val="001A46CB"/>
    <w:rsid w:val="001A4A7E"/>
    <w:rsid w:val="001A4AA7"/>
    <w:rsid w:val="001A4C0A"/>
    <w:rsid w:val="001A4C98"/>
    <w:rsid w:val="001A4DB4"/>
    <w:rsid w:val="001A4DC3"/>
    <w:rsid w:val="001A501A"/>
    <w:rsid w:val="001A51B3"/>
    <w:rsid w:val="001A5BDE"/>
    <w:rsid w:val="001A5D27"/>
    <w:rsid w:val="001A5DDB"/>
    <w:rsid w:val="001A5EC9"/>
    <w:rsid w:val="001A5ED6"/>
    <w:rsid w:val="001A5FB3"/>
    <w:rsid w:val="001A6777"/>
    <w:rsid w:val="001A6B10"/>
    <w:rsid w:val="001A6ECC"/>
    <w:rsid w:val="001A7000"/>
    <w:rsid w:val="001A70A5"/>
    <w:rsid w:val="001A71A3"/>
    <w:rsid w:val="001A722E"/>
    <w:rsid w:val="001A7878"/>
    <w:rsid w:val="001A79D9"/>
    <w:rsid w:val="001B01C7"/>
    <w:rsid w:val="001B09EE"/>
    <w:rsid w:val="001B0C94"/>
    <w:rsid w:val="001B0D4F"/>
    <w:rsid w:val="001B0FE3"/>
    <w:rsid w:val="001B115B"/>
    <w:rsid w:val="001B1302"/>
    <w:rsid w:val="001B1828"/>
    <w:rsid w:val="001B1A3F"/>
    <w:rsid w:val="001B21C3"/>
    <w:rsid w:val="001B26F3"/>
    <w:rsid w:val="001B28C0"/>
    <w:rsid w:val="001B2C01"/>
    <w:rsid w:val="001B335E"/>
    <w:rsid w:val="001B33BB"/>
    <w:rsid w:val="001B3413"/>
    <w:rsid w:val="001B3473"/>
    <w:rsid w:val="001B35D0"/>
    <w:rsid w:val="001B36A6"/>
    <w:rsid w:val="001B36E3"/>
    <w:rsid w:val="001B36F3"/>
    <w:rsid w:val="001B3D70"/>
    <w:rsid w:val="001B3EE8"/>
    <w:rsid w:val="001B4171"/>
    <w:rsid w:val="001B42C0"/>
    <w:rsid w:val="001B45D3"/>
    <w:rsid w:val="001B45DF"/>
    <w:rsid w:val="001B4D57"/>
    <w:rsid w:val="001B4D60"/>
    <w:rsid w:val="001B5273"/>
    <w:rsid w:val="001B58FC"/>
    <w:rsid w:val="001B5B7A"/>
    <w:rsid w:val="001B5C68"/>
    <w:rsid w:val="001B5CE9"/>
    <w:rsid w:val="001B6052"/>
    <w:rsid w:val="001B60D1"/>
    <w:rsid w:val="001B620D"/>
    <w:rsid w:val="001B6ABA"/>
    <w:rsid w:val="001B6D33"/>
    <w:rsid w:val="001B6F81"/>
    <w:rsid w:val="001B70BB"/>
    <w:rsid w:val="001B7392"/>
    <w:rsid w:val="001B7484"/>
    <w:rsid w:val="001B78C3"/>
    <w:rsid w:val="001B79A6"/>
    <w:rsid w:val="001B7A17"/>
    <w:rsid w:val="001B7A3F"/>
    <w:rsid w:val="001C0226"/>
    <w:rsid w:val="001C02E3"/>
    <w:rsid w:val="001C034B"/>
    <w:rsid w:val="001C03C0"/>
    <w:rsid w:val="001C0EF9"/>
    <w:rsid w:val="001C12B1"/>
    <w:rsid w:val="001C1339"/>
    <w:rsid w:val="001C140A"/>
    <w:rsid w:val="001C15CD"/>
    <w:rsid w:val="001C18F9"/>
    <w:rsid w:val="001C1A89"/>
    <w:rsid w:val="001C1EFD"/>
    <w:rsid w:val="001C2102"/>
    <w:rsid w:val="001C262B"/>
    <w:rsid w:val="001C2632"/>
    <w:rsid w:val="001C30EC"/>
    <w:rsid w:val="001C36AF"/>
    <w:rsid w:val="001C391A"/>
    <w:rsid w:val="001C3996"/>
    <w:rsid w:val="001C3A20"/>
    <w:rsid w:val="001C3EA4"/>
    <w:rsid w:val="001C4043"/>
    <w:rsid w:val="001C417F"/>
    <w:rsid w:val="001C4368"/>
    <w:rsid w:val="001C4A6B"/>
    <w:rsid w:val="001C4AC6"/>
    <w:rsid w:val="001C4BA5"/>
    <w:rsid w:val="001C4D65"/>
    <w:rsid w:val="001C4DB2"/>
    <w:rsid w:val="001C4EC0"/>
    <w:rsid w:val="001C566A"/>
    <w:rsid w:val="001C594E"/>
    <w:rsid w:val="001C5DC8"/>
    <w:rsid w:val="001C5E39"/>
    <w:rsid w:val="001C5E8F"/>
    <w:rsid w:val="001C5EE1"/>
    <w:rsid w:val="001C5F6E"/>
    <w:rsid w:val="001C6115"/>
    <w:rsid w:val="001C614E"/>
    <w:rsid w:val="001C65F8"/>
    <w:rsid w:val="001C6D4B"/>
    <w:rsid w:val="001C7B06"/>
    <w:rsid w:val="001D03DB"/>
    <w:rsid w:val="001D0FD0"/>
    <w:rsid w:val="001D1108"/>
    <w:rsid w:val="001D126C"/>
    <w:rsid w:val="001D1551"/>
    <w:rsid w:val="001D166C"/>
    <w:rsid w:val="001D194F"/>
    <w:rsid w:val="001D19EE"/>
    <w:rsid w:val="001D230D"/>
    <w:rsid w:val="001D2772"/>
    <w:rsid w:val="001D27E9"/>
    <w:rsid w:val="001D2A74"/>
    <w:rsid w:val="001D2C9C"/>
    <w:rsid w:val="001D2D21"/>
    <w:rsid w:val="001D3AC9"/>
    <w:rsid w:val="001D4418"/>
    <w:rsid w:val="001D455E"/>
    <w:rsid w:val="001D471C"/>
    <w:rsid w:val="001D4A14"/>
    <w:rsid w:val="001D4B20"/>
    <w:rsid w:val="001D4DC3"/>
    <w:rsid w:val="001D5280"/>
    <w:rsid w:val="001D5354"/>
    <w:rsid w:val="001D5524"/>
    <w:rsid w:val="001D5815"/>
    <w:rsid w:val="001D6125"/>
    <w:rsid w:val="001D65BC"/>
    <w:rsid w:val="001D67BC"/>
    <w:rsid w:val="001D6BF6"/>
    <w:rsid w:val="001D7788"/>
    <w:rsid w:val="001D77CC"/>
    <w:rsid w:val="001D782E"/>
    <w:rsid w:val="001D799A"/>
    <w:rsid w:val="001D7C6F"/>
    <w:rsid w:val="001D7C75"/>
    <w:rsid w:val="001E0729"/>
    <w:rsid w:val="001E08E6"/>
    <w:rsid w:val="001E1A14"/>
    <w:rsid w:val="001E1DE8"/>
    <w:rsid w:val="001E2416"/>
    <w:rsid w:val="001E2515"/>
    <w:rsid w:val="001E2EC1"/>
    <w:rsid w:val="001E303E"/>
    <w:rsid w:val="001E3406"/>
    <w:rsid w:val="001E351B"/>
    <w:rsid w:val="001E35B4"/>
    <w:rsid w:val="001E3C76"/>
    <w:rsid w:val="001E425A"/>
    <w:rsid w:val="001E4591"/>
    <w:rsid w:val="001E46A0"/>
    <w:rsid w:val="001E4E6B"/>
    <w:rsid w:val="001E51A8"/>
    <w:rsid w:val="001E53CB"/>
    <w:rsid w:val="001E55DD"/>
    <w:rsid w:val="001E5A0A"/>
    <w:rsid w:val="001E5BF9"/>
    <w:rsid w:val="001E5E05"/>
    <w:rsid w:val="001E63A6"/>
    <w:rsid w:val="001E653E"/>
    <w:rsid w:val="001E69B3"/>
    <w:rsid w:val="001E6A79"/>
    <w:rsid w:val="001E6B8D"/>
    <w:rsid w:val="001E6BDB"/>
    <w:rsid w:val="001E6C0A"/>
    <w:rsid w:val="001E6E47"/>
    <w:rsid w:val="001E6EDA"/>
    <w:rsid w:val="001E7189"/>
    <w:rsid w:val="001E753E"/>
    <w:rsid w:val="001E7566"/>
    <w:rsid w:val="001E7E67"/>
    <w:rsid w:val="001F01B4"/>
    <w:rsid w:val="001F02BE"/>
    <w:rsid w:val="001F03A8"/>
    <w:rsid w:val="001F064E"/>
    <w:rsid w:val="001F06D8"/>
    <w:rsid w:val="001F07C6"/>
    <w:rsid w:val="001F0B24"/>
    <w:rsid w:val="001F0B9F"/>
    <w:rsid w:val="001F0E8C"/>
    <w:rsid w:val="001F1144"/>
    <w:rsid w:val="001F11FC"/>
    <w:rsid w:val="001F136F"/>
    <w:rsid w:val="001F1652"/>
    <w:rsid w:val="001F184E"/>
    <w:rsid w:val="001F19F3"/>
    <w:rsid w:val="001F1C27"/>
    <w:rsid w:val="001F1ED8"/>
    <w:rsid w:val="001F1F22"/>
    <w:rsid w:val="001F2484"/>
    <w:rsid w:val="001F27F8"/>
    <w:rsid w:val="001F2FE5"/>
    <w:rsid w:val="001F3286"/>
    <w:rsid w:val="001F3C34"/>
    <w:rsid w:val="001F3EFC"/>
    <w:rsid w:val="001F3F51"/>
    <w:rsid w:val="001F3FF7"/>
    <w:rsid w:val="001F4010"/>
    <w:rsid w:val="001F4361"/>
    <w:rsid w:val="001F4790"/>
    <w:rsid w:val="001F4795"/>
    <w:rsid w:val="001F4D23"/>
    <w:rsid w:val="001F4E00"/>
    <w:rsid w:val="001F4E62"/>
    <w:rsid w:val="001F4E88"/>
    <w:rsid w:val="001F4E98"/>
    <w:rsid w:val="001F517B"/>
    <w:rsid w:val="001F56DB"/>
    <w:rsid w:val="001F6079"/>
    <w:rsid w:val="001F621E"/>
    <w:rsid w:val="001F624A"/>
    <w:rsid w:val="001F631C"/>
    <w:rsid w:val="001F63E8"/>
    <w:rsid w:val="001F640F"/>
    <w:rsid w:val="001F69D6"/>
    <w:rsid w:val="001F70B9"/>
    <w:rsid w:val="001F7636"/>
    <w:rsid w:val="001F78C7"/>
    <w:rsid w:val="001F7AAA"/>
    <w:rsid w:val="001F7CFF"/>
    <w:rsid w:val="001F7F78"/>
    <w:rsid w:val="002000DD"/>
    <w:rsid w:val="002007DF"/>
    <w:rsid w:val="00200D3E"/>
    <w:rsid w:val="0020126E"/>
    <w:rsid w:val="002014B0"/>
    <w:rsid w:val="00201C97"/>
    <w:rsid w:val="00201E4F"/>
    <w:rsid w:val="00201FF2"/>
    <w:rsid w:val="0020207A"/>
    <w:rsid w:val="0020231B"/>
    <w:rsid w:val="00202863"/>
    <w:rsid w:val="0020288F"/>
    <w:rsid w:val="00203402"/>
    <w:rsid w:val="002039B3"/>
    <w:rsid w:val="002039FB"/>
    <w:rsid w:val="002042FE"/>
    <w:rsid w:val="002044A3"/>
    <w:rsid w:val="00204583"/>
    <w:rsid w:val="00204769"/>
    <w:rsid w:val="00204788"/>
    <w:rsid w:val="00204C45"/>
    <w:rsid w:val="00204D5E"/>
    <w:rsid w:val="002051BC"/>
    <w:rsid w:val="0020528E"/>
    <w:rsid w:val="002055C9"/>
    <w:rsid w:val="00205740"/>
    <w:rsid w:val="002057DE"/>
    <w:rsid w:val="002058B6"/>
    <w:rsid w:val="00205EBA"/>
    <w:rsid w:val="00205FB1"/>
    <w:rsid w:val="00206275"/>
    <w:rsid w:val="002063C1"/>
    <w:rsid w:val="00206542"/>
    <w:rsid w:val="00206584"/>
    <w:rsid w:val="00206772"/>
    <w:rsid w:val="00206DAA"/>
    <w:rsid w:val="0020705D"/>
    <w:rsid w:val="002071ED"/>
    <w:rsid w:val="00207323"/>
    <w:rsid w:val="0020749C"/>
    <w:rsid w:val="00207570"/>
    <w:rsid w:val="0020760F"/>
    <w:rsid w:val="0020785E"/>
    <w:rsid w:val="00207AF6"/>
    <w:rsid w:val="00207EA4"/>
    <w:rsid w:val="0021021B"/>
    <w:rsid w:val="00210ADE"/>
    <w:rsid w:val="00210C60"/>
    <w:rsid w:val="00210D3F"/>
    <w:rsid w:val="00210D83"/>
    <w:rsid w:val="00211041"/>
    <w:rsid w:val="002110F3"/>
    <w:rsid w:val="00211D45"/>
    <w:rsid w:val="0021211A"/>
    <w:rsid w:val="00212A27"/>
    <w:rsid w:val="002135FE"/>
    <w:rsid w:val="0021367B"/>
    <w:rsid w:val="00213A23"/>
    <w:rsid w:val="00213CEF"/>
    <w:rsid w:val="00213DF2"/>
    <w:rsid w:val="00214176"/>
    <w:rsid w:val="002142B4"/>
    <w:rsid w:val="002142D1"/>
    <w:rsid w:val="00214308"/>
    <w:rsid w:val="002144D6"/>
    <w:rsid w:val="0021468A"/>
    <w:rsid w:val="00214743"/>
    <w:rsid w:val="0021497B"/>
    <w:rsid w:val="002149A3"/>
    <w:rsid w:val="00214A29"/>
    <w:rsid w:val="00214C64"/>
    <w:rsid w:val="002150E1"/>
    <w:rsid w:val="002151BC"/>
    <w:rsid w:val="0021523C"/>
    <w:rsid w:val="0021535D"/>
    <w:rsid w:val="0021552B"/>
    <w:rsid w:val="00215A83"/>
    <w:rsid w:val="00215BAA"/>
    <w:rsid w:val="00215C25"/>
    <w:rsid w:val="00216120"/>
    <w:rsid w:val="002161A0"/>
    <w:rsid w:val="00216233"/>
    <w:rsid w:val="00216CF9"/>
    <w:rsid w:val="002170CC"/>
    <w:rsid w:val="002172DB"/>
    <w:rsid w:val="00217762"/>
    <w:rsid w:val="00217BFA"/>
    <w:rsid w:val="00217D1F"/>
    <w:rsid w:val="00217DF0"/>
    <w:rsid w:val="00220028"/>
    <w:rsid w:val="00220150"/>
    <w:rsid w:val="002205C6"/>
    <w:rsid w:val="0022087E"/>
    <w:rsid w:val="00220970"/>
    <w:rsid w:val="00220B92"/>
    <w:rsid w:val="00220D6E"/>
    <w:rsid w:val="00220DAC"/>
    <w:rsid w:val="00220EAD"/>
    <w:rsid w:val="00220FFB"/>
    <w:rsid w:val="00221092"/>
    <w:rsid w:val="0022137C"/>
    <w:rsid w:val="00221C87"/>
    <w:rsid w:val="002221EB"/>
    <w:rsid w:val="00222254"/>
    <w:rsid w:val="0022228F"/>
    <w:rsid w:val="002225F8"/>
    <w:rsid w:val="00222B95"/>
    <w:rsid w:val="0022306A"/>
    <w:rsid w:val="002231E0"/>
    <w:rsid w:val="00223298"/>
    <w:rsid w:val="002236A6"/>
    <w:rsid w:val="00223798"/>
    <w:rsid w:val="002239FD"/>
    <w:rsid w:val="0022400D"/>
    <w:rsid w:val="002240B9"/>
    <w:rsid w:val="00224339"/>
    <w:rsid w:val="00224379"/>
    <w:rsid w:val="00224583"/>
    <w:rsid w:val="0022473C"/>
    <w:rsid w:val="0022478F"/>
    <w:rsid w:val="00224939"/>
    <w:rsid w:val="00224C71"/>
    <w:rsid w:val="00224CB7"/>
    <w:rsid w:val="002250CF"/>
    <w:rsid w:val="00225324"/>
    <w:rsid w:val="00225863"/>
    <w:rsid w:val="0022590E"/>
    <w:rsid w:val="00225ABE"/>
    <w:rsid w:val="00225B89"/>
    <w:rsid w:val="00225DF5"/>
    <w:rsid w:val="00226657"/>
    <w:rsid w:val="002267A5"/>
    <w:rsid w:val="00226BD0"/>
    <w:rsid w:val="00226D7D"/>
    <w:rsid w:val="00227196"/>
    <w:rsid w:val="002272E0"/>
    <w:rsid w:val="0022782E"/>
    <w:rsid w:val="002279BC"/>
    <w:rsid w:val="00227D54"/>
    <w:rsid w:val="0023017B"/>
    <w:rsid w:val="002309A5"/>
    <w:rsid w:val="00230CAD"/>
    <w:rsid w:val="00230D7B"/>
    <w:rsid w:val="00230F1F"/>
    <w:rsid w:val="00231582"/>
    <w:rsid w:val="002317A2"/>
    <w:rsid w:val="00231805"/>
    <w:rsid w:val="00231904"/>
    <w:rsid w:val="002319ED"/>
    <w:rsid w:val="00231EB0"/>
    <w:rsid w:val="00231F78"/>
    <w:rsid w:val="00231F9A"/>
    <w:rsid w:val="0023206C"/>
    <w:rsid w:val="002320A5"/>
    <w:rsid w:val="00232139"/>
    <w:rsid w:val="002323DC"/>
    <w:rsid w:val="00232412"/>
    <w:rsid w:val="00232493"/>
    <w:rsid w:val="00232605"/>
    <w:rsid w:val="0023289A"/>
    <w:rsid w:val="002332A2"/>
    <w:rsid w:val="00233462"/>
    <w:rsid w:val="002338FD"/>
    <w:rsid w:val="00233D02"/>
    <w:rsid w:val="00233D3D"/>
    <w:rsid w:val="00233E82"/>
    <w:rsid w:val="00233F7A"/>
    <w:rsid w:val="00234277"/>
    <w:rsid w:val="0023454C"/>
    <w:rsid w:val="002347A4"/>
    <w:rsid w:val="00234B48"/>
    <w:rsid w:val="002352A8"/>
    <w:rsid w:val="00235861"/>
    <w:rsid w:val="0023586A"/>
    <w:rsid w:val="00235E48"/>
    <w:rsid w:val="00235E9F"/>
    <w:rsid w:val="00235F3E"/>
    <w:rsid w:val="00235F88"/>
    <w:rsid w:val="002362B3"/>
    <w:rsid w:val="0023662F"/>
    <w:rsid w:val="00237606"/>
    <w:rsid w:val="0023798E"/>
    <w:rsid w:val="00237F30"/>
    <w:rsid w:val="002401A3"/>
    <w:rsid w:val="002402A2"/>
    <w:rsid w:val="00240619"/>
    <w:rsid w:val="002408B3"/>
    <w:rsid w:val="002408BD"/>
    <w:rsid w:val="00240E2D"/>
    <w:rsid w:val="00240F07"/>
    <w:rsid w:val="00241253"/>
    <w:rsid w:val="0024125C"/>
    <w:rsid w:val="00241451"/>
    <w:rsid w:val="0024152B"/>
    <w:rsid w:val="00241CED"/>
    <w:rsid w:val="00242264"/>
    <w:rsid w:val="00242612"/>
    <w:rsid w:val="0024288F"/>
    <w:rsid w:val="00242FEE"/>
    <w:rsid w:val="002433C7"/>
    <w:rsid w:val="00243616"/>
    <w:rsid w:val="002437C5"/>
    <w:rsid w:val="00243970"/>
    <w:rsid w:val="002439C9"/>
    <w:rsid w:val="00243B58"/>
    <w:rsid w:val="00243CBA"/>
    <w:rsid w:val="00243E02"/>
    <w:rsid w:val="002442B8"/>
    <w:rsid w:val="00244415"/>
    <w:rsid w:val="0024457D"/>
    <w:rsid w:val="00244680"/>
    <w:rsid w:val="00244891"/>
    <w:rsid w:val="00244F80"/>
    <w:rsid w:val="00244FE3"/>
    <w:rsid w:val="00245612"/>
    <w:rsid w:val="00245683"/>
    <w:rsid w:val="00245D7A"/>
    <w:rsid w:val="00245D7D"/>
    <w:rsid w:val="0024614B"/>
    <w:rsid w:val="00246157"/>
    <w:rsid w:val="002469E5"/>
    <w:rsid w:val="00246B04"/>
    <w:rsid w:val="00246FA0"/>
    <w:rsid w:val="0024712C"/>
    <w:rsid w:val="0024725A"/>
    <w:rsid w:val="002472D1"/>
    <w:rsid w:val="0024739B"/>
    <w:rsid w:val="00247406"/>
    <w:rsid w:val="00247451"/>
    <w:rsid w:val="002474FC"/>
    <w:rsid w:val="00247736"/>
    <w:rsid w:val="00247E40"/>
    <w:rsid w:val="00247E49"/>
    <w:rsid w:val="00247F8B"/>
    <w:rsid w:val="00250004"/>
    <w:rsid w:val="0025031A"/>
    <w:rsid w:val="002503FB"/>
    <w:rsid w:val="0025046B"/>
    <w:rsid w:val="00250713"/>
    <w:rsid w:val="00250908"/>
    <w:rsid w:val="0025092F"/>
    <w:rsid w:val="00250BA7"/>
    <w:rsid w:val="00250DA4"/>
    <w:rsid w:val="00250FF1"/>
    <w:rsid w:val="00251107"/>
    <w:rsid w:val="00251236"/>
    <w:rsid w:val="002518EE"/>
    <w:rsid w:val="00251AEE"/>
    <w:rsid w:val="00251C04"/>
    <w:rsid w:val="00251EFC"/>
    <w:rsid w:val="00251FD3"/>
    <w:rsid w:val="002521EB"/>
    <w:rsid w:val="00252987"/>
    <w:rsid w:val="00252B83"/>
    <w:rsid w:val="00253564"/>
    <w:rsid w:val="002537DB"/>
    <w:rsid w:val="00253BDE"/>
    <w:rsid w:val="00253CE9"/>
    <w:rsid w:val="00254098"/>
    <w:rsid w:val="0025411C"/>
    <w:rsid w:val="00254234"/>
    <w:rsid w:val="002542FE"/>
    <w:rsid w:val="002547BD"/>
    <w:rsid w:val="00254859"/>
    <w:rsid w:val="00254955"/>
    <w:rsid w:val="00254B09"/>
    <w:rsid w:val="00254B9C"/>
    <w:rsid w:val="00254BAB"/>
    <w:rsid w:val="00254C29"/>
    <w:rsid w:val="00255109"/>
    <w:rsid w:val="00255773"/>
    <w:rsid w:val="00255BCF"/>
    <w:rsid w:val="00255D03"/>
    <w:rsid w:val="00255D74"/>
    <w:rsid w:val="00255F13"/>
    <w:rsid w:val="00256624"/>
    <w:rsid w:val="00256717"/>
    <w:rsid w:val="00256B36"/>
    <w:rsid w:val="00256D32"/>
    <w:rsid w:val="0025708B"/>
    <w:rsid w:val="0025716C"/>
    <w:rsid w:val="00257252"/>
    <w:rsid w:val="0025756D"/>
    <w:rsid w:val="00257D68"/>
    <w:rsid w:val="0026022E"/>
    <w:rsid w:val="002602BC"/>
    <w:rsid w:val="0026098E"/>
    <w:rsid w:val="00260CD3"/>
    <w:rsid w:val="002610A7"/>
    <w:rsid w:val="0026113B"/>
    <w:rsid w:val="002614A9"/>
    <w:rsid w:val="002615BC"/>
    <w:rsid w:val="002617E9"/>
    <w:rsid w:val="00261887"/>
    <w:rsid w:val="002619B2"/>
    <w:rsid w:val="00261FB4"/>
    <w:rsid w:val="0026205A"/>
    <w:rsid w:val="0026206A"/>
    <w:rsid w:val="002620BE"/>
    <w:rsid w:val="00262241"/>
    <w:rsid w:val="0026238D"/>
    <w:rsid w:val="002625C1"/>
    <w:rsid w:val="00262696"/>
    <w:rsid w:val="002626E1"/>
    <w:rsid w:val="00262700"/>
    <w:rsid w:val="0026281F"/>
    <w:rsid w:val="00262CFE"/>
    <w:rsid w:val="00262D4F"/>
    <w:rsid w:val="00262D8A"/>
    <w:rsid w:val="0026305B"/>
    <w:rsid w:val="00263348"/>
    <w:rsid w:val="002635C6"/>
    <w:rsid w:val="00263677"/>
    <w:rsid w:val="00263685"/>
    <w:rsid w:val="002638FC"/>
    <w:rsid w:val="00263C6E"/>
    <w:rsid w:val="00263D99"/>
    <w:rsid w:val="00264125"/>
    <w:rsid w:val="002646F8"/>
    <w:rsid w:val="0026546F"/>
    <w:rsid w:val="00265829"/>
    <w:rsid w:val="00265A03"/>
    <w:rsid w:val="00265BFD"/>
    <w:rsid w:val="00265CF2"/>
    <w:rsid w:val="00265D98"/>
    <w:rsid w:val="00265EBA"/>
    <w:rsid w:val="00265FC7"/>
    <w:rsid w:val="00266040"/>
    <w:rsid w:val="00266062"/>
    <w:rsid w:val="00266280"/>
    <w:rsid w:val="002664B0"/>
    <w:rsid w:val="00266607"/>
    <w:rsid w:val="00266780"/>
    <w:rsid w:val="002667E4"/>
    <w:rsid w:val="00266DEB"/>
    <w:rsid w:val="00266F32"/>
    <w:rsid w:val="002676E3"/>
    <w:rsid w:val="002678E4"/>
    <w:rsid w:val="002679A6"/>
    <w:rsid w:val="00267AD3"/>
    <w:rsid w:val="00267F59"/>
    <w:rsid w:val="00270041"/>
    <w:rsid w:val="00270117"/>
    <w:rsid w:val="00270130"/>
    <w:rsid w:val="0027013D"/>
    <w:rsid w:val="00270601"/>
    <w:rsid w:val="00270ABD"/>
    <w:rsid w:val="00270C7B"/>
    <w:rsid w:val="00270D62"/>
    <w:rsid w:val="00270EF8"/>
    <w:rsid w:val="00270F55"/>
    <w:rsid w:val="002710B3"/>
    <w:rsid w:val="00271358"/>
    <w:rsid w:val="0027147A"/>
    <w:rsid w:val="00271821"/>
    <w:rsid w:val="00271FD5"/>
    <w:rsid w:val="002722EF"/>
    <w:rsid w:val="00272380"/>
    <w:rsid w:val="00272573"/>
    <w:rsid w:val="0027298E"/>
    <w:rsid w:val="00272F7B"/>
    <w:rsid w:val="002734F0"/>
    <w:rsid w:val="002736BF"/>
    <w:rsid w:val="00273CA4"/>
    <w:rsid w:val="00273E5F"/>
    <w:rsid w:val="00273E81"/>
    <w:rsid w:val="00273EC3"/>
    <w:rsid w:val="002741B5"/>
    <w:rsid w:val="002741D4"/>
    <w:rsid w:val="00274444"/>
    <w:rsid w:val="002746D8"/>
    <w:rsid w:val="00274A88"/>
    <w:rsid w:val="00274CFB"/>
    <w:rsid w:val="002750D9"/>
    <w:rsid w:val="00275155"/>
    <w:rsid w:val="002752BE"/>
    <w:rsid w:val="002755EA"/>
    <w:rsid w:val="002757A4"/>
    <w:rsid w:val="00275922"/>
    <w:rsid w:val="00275964"/>
    <w:rsid w:val="00275CB6"/>
    <w:rsid w:val="00275E79"/>
    <w:rsid w:val="00275E8C"/>
    <w:rsid w:val="00275FEC"/>
    <w:rsid w:val="00275FF1"/>
    <w:rsid w:val="002762C9"/>
    <w:rsid w:val="00276576"/>
    <w:rsid w:val="0027665C"/>
    <w:rsid w:val="00276808"/>
    <w:rsid w:val="002768A7"/>
    <w:rsid w:val="00276DB0"/>
    <w:rsid w:val="00276E0C"/>
    <w:rsid w:val="0027703E"/>
    <w:rsid w:val="002771AA"/>
    <w:rsid w:val="002772EB"/>
    <w:rsid w:val="00277577"/>
    <w:rsid w:val="0027788B"/>
    <w:rsid w:val="00277A36"/>
    <w:rsid w:val="00280290"/>
    <w:rsid w:val="0028029A"/>
    <w:rsid w:val="002804BA"/>
    <w:rsid w:val="0028065F"/>
    <w:rsid w:val="002809FC"/>
    <w:rsid w:val="00280C4F"/>
    <w:rsid w:val="00280E47"/>
    <w:rsid w:val="0028109F"/>
    <w:rsid w:val="0028137A"/>
    <w:rsid w:val="0028185C"/>
    <w:rsid w:val="00281866"/>
    <w:rsid w:val="00281899"/>
    <w:rsid w:val="002819B0"/>
    <w:rsid w:val="00281AE3"/>
    <w:rsid w:val="00281BC5"/>
    <w:rsid w:val="00281DA3"/>
    <w:rsid w:val="00281E03"/>
    <w:rsid w:val="00281ED8"/>
    <w:rsid w:val="002822A7"/>
    <w:rsid w:val="002823C1"/>
    <w:rsid w:val="0028249E"/>
    <w:rsid w:val="0028260B"/>
    <w:rsid w:val="00282638"/>
    <w:rsid w:val="00282903"/>
    <w:rsid w:val="00282CF5"/>
    <w:rsid w:val="0028334C"/>
    <w:rsid w:val="002834AB"/>
    <w:rsid w:val="00283555"/>
    <w:rsid w:val="00283852"/>
    <w:rsid w:val="00283B33"/>
    <w:rsid w:val="00283D61"/>
    <w:rsid w:val="00283E62"/>
    <w:rsid w:val="002843EC"/>
    <w:rsid w:val="002845DF"/>
    <w:rsid w:val="00284908"/>
    <w:rsid w:val="0028530A"/>
    <w:rsid w:val="00285B97"/>
    <w:rsid w:val="00285C90"/>
    <w:rsid w:val="00285EC5"/>
    <w:rsid w:val="00285EFA"/>
    <w:rsid w:val="002868EA"/>
    <w:rsid w:val="002868FB"/>
    <w:rsid w:val="00286A38"/>
    <w:rsid w:val="00286E38"/>
    <w:rsid w:val="00286F22"/>
    <w:rsid w:val="00287853"/>
    <w:rsid w:val="00287F1C"/>
    <w:rsid w:val="00287FFA"/>
    <w:rsid w:val="00290B96"/>
    <w:rsid w:val="0029101B"/>
    <w:rsid w:val="002910B2"/>
    <w:rsid w:val="00291324"/>
    <w:rsid w:val="0029158C"/>
    <w:rsid w:val="002915E5"/>
    <w:rsid w:val="00291828"/>
    <w:rsid w:val="00291C36"/>
    <w:rsid w:val="00291E99"/>
    <w:rsid w:val="00292097"/>
    <w:rsid w:val="002921AB"/>
    <w:rsid w:val="0029236B"/>
    <w:rsid w:val="0029236D"/>
    <w:rsid w:val="00292CF3"/>
    <w:rsid w:val="00292E3C"/>
    <w:rsid w:val="00292E6B"/>
    <w:rsid w:val="00292F4A"/>
    <w:rsid w:val="002934C9"/>
    <w:rsid w:val="00294142"/>
    <w:rsid w:val="00294187"/>
    <w:rsid w:val="0029479D"/>
    <w:rsid w:val="00294F2A"/>
    <w:rsid w:val="0029511A"/>
    <w:rsid w:val="00295209"/>
    <w:rsid w:val="0029527F"/>
    <w:rsid w:val="002952EB"/>
    <w:rsid w:val="00295458"/>
    <w:rsid w:val="0029591F"/>
    <w:rsid w:val="00295B23"/>
    <w:rsid w:val="00295D45"/>
    <w:rsid w:val="00295F2C"/>
    <w:rsid w:val="002960E1"/>
    <w:rsid w:val="0029620E"/>
    <w:rsid w:val="002962B5"/>
    <w:rsid w:val="002966FC"/>
    <w:rsid w:val="00296820"/>
    <w:rsid w:val="00296946"/>
    <w:rsid w:val="00296D81"/>
    <w:rsid w:val="002971A3"/>
    <w:rsid w:val="002972E0"/>
    <w:rsid w:val="00297349"/>
    <w:rsid w:val="002974C5"/>
    <w:rsid w:val="00297807"/>
    <w:rsid w:val="00297847"/>
    <w:rsid w:val="00297B3C"/>
    <w:rsid w:val="00297B5F"/>
    <w:rsid w:val="00297B8D"/>
    <w:rsid w:val="00297EF5"/>
    <w:rsid w:val="002A00D0"/>
    <w:rsid w:val="002A01AB"/>
    <w:rsid w:val="002A025D"/>
    <w:rsid w:val="002A07D3"/>
    <w:rsid w:val="002A0BAD"/>
    <w:rsid w:val="002A0CE5"/>
    <w:rsid w:val="002A0D33"/>
    <w:rsid w:val="002A0E90"/>
    <w:rsid w:val="002A1226"/>
    <w:rsid w:val="002A1A7F"/>
    <w:rsid w:val="002A1BF9"/>
    <w:rsid w:val="002A1D50"/>
    <w:rsid w:val="002A1D98"/>
    <w:rsid w:val="002A1F70"/>
    <w:rsid w:val="002A1FBB"/>
    <w:rsid w:val="002A20FC"/>
    <w:rsid w:val="002A2317"/>
    <w:rsid w:val="002A2637"/>
    <w:rsid w:val="002A263D"/>
    <w:rsid w:val="002A27FF"/>
    <w:rsid w:val="002A29CE"/>
    <w:rsid w:val="002A2DB1"/>
    <w:rsid w:val="002A2DF0"/>
    <w:rsid w:val="002A2FAB"/>
    <w:rsid w:val="002A30B2"/>
    <w:rsid w:val="002A3370"/>
    <w:rsid w:val="002A3465"/>
    <w:rsid w:val="002A37E0"/>
    <w:rsid w:val="002A3939"/>
    <w:rsid w:val="002A3966"/>
    <w:rsid w:val="002A4F00"/>
    <w:rsid w:val="002A558B"/>
    <w:rsid w:val="002A5B1E"/>
    <w:rsid w:val="002A61CB"/>
    <w:rsid w:val="002A6579"/>
    <w:rsid w:val="002A6BB2"/>
    <w:rsid w:val="002A6C14"/>
    <w:rsid w:val="002A70EA"/>
    <w:rsid w:val="002A7599"/>
    <w:rsid w:val="002A7953"/>
    <w:rsid w:val="002B0099"/>
    <w:rsid w:val="002B0156"/>
    <w:rsid w:val="002B01FA"/>
    <w:rsid w:val="002B0221"/>
    <w:rsid w:val="002B0A1B"/>
    <w:rsid w:val="002B10CB"/>
    <w:rsid w:val="002B1505"/>
    <w:rsid w:val="002B1605"/>
    <w:rsid w:val="002B1B45"/>
    <w:rsid w:val="002B1D47"/>
    <w:rsid w:val="002B1E8B"/>
    <w:rsid w:val="002B1EE7"/>
    <w:rsid w:val="002B2411"/>
    <w:rsid w:val="002B27D4"/>
    <w:rsid w:val="002B2872"/>
    <w:rsid w:val="002B2B40"/>
    <w:rsid w:val="002B2BFC"/>
    <w:rsid w:val="002B2E9E"/>
    <w:rsid w:val="002B322F"/>
    <w:rsid w:val="002B32A7"/>
    <w:rsid w:val="002B33D3"/>
    <w:rsid w:val="002B3489"/>
    <w:rsid w:val="002B3564"/>
    <w:rsid w:val="002B3B7C"/>
    <w:rsid w:val="002B3BB1"/>
    <w:rsid w:val="002B43AF"/>
    <w:rsid w:val="002B43C3"/>
    <w:rsid w:val="002B442E"/>
    <w:rsid w:val="002B44F1"/>
    <w:rsid w:val="002B46DA"/>
    <w:rsid w:val="002B4736"/>
    <w:rsid w:val="002B4B19"/>
    <w:rsid w:val="002B4BD0"/>
    <w:rsid w:val="002B4DED"/>
    <w:rsid w:val="002B5024"/>
    <w:rsid w:val="002B527B"/>
    <w:rsid w:val="002B55CC"/>
    <w:rsid w:val="002B5C92"/>
    <w:rsid w:val="002B62CF"/>
    <w:rsid w:val="002B6327"/>
    <w:rsid w:val="002B6779"/>
    <w:rsid w:val="002B6869"/>
    <w:rsid w:val="002B6D9A"/>
    <w:rsid w:val="002B759B"/>
    <w:rsid w:val="002B7632"/>
    <w:rsid w:val="002B76DC"/>
    <w:rsid w:val="002B7B74"/>
    <w:rsid w:val="002B7BA1"/>
    <w:rsid w:val="002C01CD"/>
    <w:rsid w:val="002C0FB2"/>
    <w:rsid w:val="002C0FB4"/>
    <w:rsid w:val="002C117D"/>
    <w:rsid w:val="002C13AE"/>
    <w:rsid w:val="002C161E"/>
    <w:rsid w:val="002C176A"/>
    <w:rsid w:val="002C1829"/>
    <w:rsid w:val="002C1DA7"/>
    <w:rsid w:val="002C20AC"/>
    <w:rsid w:val="002C23DE"/>
    <w:rsid w:val="002C26E4"/>
    <w:rsid w:val="002C28A2"/>
    <w:rsid w:val="002C2A00"/>
    <w:rsid w:val="002C3045"/>
    <w:rsid w:val="002C32C6"/>
    <w:rsid w:val="002C3900"/>
    <w:rsid w:val="002C3905"/>
    <w:rsid w:val="002C3A83"/>
    <w:rsid w:val="002C3AE8"/>
    <w:rsid w:val="002C3D2A"/>
    <w:rsid w:val="002C40B2"/>
    <w:rsid w:val="002C44B6"/>
    <w:rsid w:val="002C484E"/>
    <w:rsid w:val="002C4C37"/>
    <w:rsid w:val="002C5C11"/>
    <w:rsid w:val="002C61F6"/>
    <w:rsid w:val="002C6243"/>
    <w:rsid w:val="002C677C"/>
    <w:rsid w:val="002C6D82"/>
    <w:rsid w:val="002C7142"/>
    <w:rsid w:val="002C74D5"/>
    <w:rsid w:val="002C77F0"/>
    <w:rsid w:val="002C7FBD"/>
    <w:rsid w:val="002D0A57"/>
    <w:rsid w:val="002D0AAC"/>
    <w:rsid w:val="002D0C26"/>
    <w:rsid w:val="002D0D1D"/>
    <w:rsid w:val="002D0D49"/>
    <w:rsid w:val="002D0E55"/>
    <w:rsid w:val="002D0FF6"/>
    <w:rsid w:val="002D1267"/>
    <w:rsid w:val="002D1364"/>
    <w:rsid w:val="002D1848"/>
    <w:rsid w:val="002D1907"/>
    <w:rsid w:val="002D1D91"/>
    <w:rsid w:val="002D255D"/>
    <w:rsid w:val="002D26F4"/>
    <w:rsid w:val="002D285A"/>
    <w:rsid w:val="002D2A55"/>
    <w:rsid w:val="002D2DF2"/>
    <w:rsid w:val="002D300C"/>
    <w:rsid w:val="002D31E3"/>
    <w:rsid w:val="002D3B48"/>
    <w:rsid w:val="002D3ED9"/>
    <w:rsid w:val="002D3EFE"/>
    <w:rsid w:val="002D442C"/>
    <w:rsid w:val="002D44E6"/>
    <w:rsid w:val="002D4610"/>
    <w:rsid w:val="002D49ED"/>
    <w:rsid w:val="002D4F46"/>
    <w:rsid w:val="002D509C"/>
    <w:rsid w:val="002D5406"/>
    <w:rsid w:val="002D56C6"/>
    <w:rsid w:val="002D5F1C"/>
    <w:rsid w:val="002D6814"/>
    <w:rsid w:val="002D6845"/>
    <w:rsid w:val="002D6A25"/>
    <w:rsid w:val="002D74F9"/>
    <w:rsid w:val="002D7CAE"/>
    <w:rsid w:val="002D7EE6"/>
    <w:rsid w:val="002D7F6F"/>
    <w:rsid w:val="002D7F95"/>
    <w:rsid w:val="002E078D"/>
    <w:rsid w:val="002E0A05"/>
    <w:rsid w:val="002E0B33"/>
    <w:rsid w:val="002E13A2"/>
    <w:rsid w:val="002E13D2"/>
    <w:rsid w:val="002E1C50"/>
    <w:rsid w:val="002E1DEF"/>
    <w:rsid w:val="002E1EB0"/>
    <w:rsid w:val="002E1F9A"/>
    <w:rsid w:val="002E21DE"/>
    <w:rsid w:val="002E2650"/>
    <w:rsid w:val="002E303B"/>
    <w:rsid w:val="002E304E"/>
    <w:rsid w:val="002E31E8"/>
    <w:rsid w:val="002E31F7"/>
    <w:rsid w:val="002E3243"/>
    <w:rsid w:val="002E3280"/>
    <w:rsid w:val="002E3726"/>
    <w:rsid w:val="002E37CB"/>
    <w:rsid w:val="002E387E"/>
    <w:rsid w:val="002E38B5"/>
    <w:rsid w:val="002E45B0"/>
    <w:rsid w:val="002E4658"/>
    <w:rsid w:val="002E470A"/>
    <w:rsid w:val="002E49E0"/>
    <w:rsid w:val="002E4C7C"/>
    <w:rsid w:val="002E4C80"/>
    <w:rsid w:val="002E4EEF"/>
    <w:rsid w:val="002E5544"/>
    <w:rsid w:val="002E5604"/>
    <w:rsid w:val="002E5E85"/>
    <w:rsid w:val="002E6414"/>
    <w:rsid w:val="002E6455"/>
    <w:rsid w:val="002E679F"/>
    <w:rsid w:val="002E67F1"/>
    <w:rsid w:val="002E6937"/>
    <w:rsid w:val="002E6CF1"/>
    <w:rsid w:val="002E6DB2"/>
    <w:rsid w:val="002E751F"/>
    <w:rsid w:val="002E76B2"/>
    <w:rsid w:val="002E76D0"/>
    <w:rsid w:val="002E7B21"/>
    <w:rsid w:val="002E7E55"/>
    <w:rsid w:val="002E7FDF"/>
    <w:rsid w:val="002F047D"/>
    <w:rsid w:val="002F086D"/>
    <w:rsid w:val="002F0E3D"/>
    <w:rsid w:val="002F10EF"/>
    <w:rsid w:val="002F17D3"/>
    <w:rsid w:val="002F1B61"/>
    <w:rsid w:val="002F1D03"/>
    <w:rsid w:val="002F1D1C"/>
    <w:rsid w:val="002F1F5A"/>
    <w:rsid w:val="002F1FE1"/>
    <w:rsid w:val="002F2084"/>
    <w:rsid w:val="002F2241"/>
    <w:rsid w:val="002F22A8"/>
    <w:rsid w:val="002F24DD"/>
    <w:rsid w:val="002F2675"/>
    <w:rsid w:val="002F2ADF"/>
    <w:rsid w:val="002F2B51"/>
    <w:rsid w:val="002F3221"/>
    <w:rsid w:val="002F33F5"/>
    <w:rsid w:val="002F3562"/>
    <w:rsid w:val="002F45D4"/>
    <w:rsid w:val="002F4754"/>
    <w:rsid w:val="002F478C"/>
    <w:rsid w:val="002F47BE"/>
    <w:rsid w:val="002F4803"/>
    <w:rsid w:val="002F4AE2"/>
    <w:rsid w:val="002F4AE5"/>
    <w:rsid w:val="002F50B5"/>
    <w:rsid w:val="002F51E2"/>
    <w:rsid w:val="002F522E"/>
    <w:rsid w:val="002F5828"/>
    <w:rsid w:val="002F5F4B"/>
    <w:rsid w:val="002F60BD"/>
    <w:rsid w:val="002F6348"/>
    <w:rsid w:val="002F63F8"/>
    <w:rsid w:val="002F654C"/>
    <w:rsid w:val="002F6A55"/>
    <w:rsid w:val="002F74E1"/>
    <w:rsid w:val="002F7A99"/>
    <w:rsid w:val="002F7AAC"/>
    <w:rsid w:val="003000A8"/>
    <w:rsid w:val="00300143"/>
    <w:rsid w:val="00300747"/>
    <w:rsid w:val="003009B1"/>
    <w:rsid w:val="00300B61"/>
    <w:rsid w:val="00300D5E"/>
    <w:rsid w:val="003010B1"/>
    <w:rsid w:val="003010F4"/>
    <w:rsid w:val="00301361"/>
    <w:rsid w:val="003014BF"/>
    <w:rsid w:val="00301B1D"/>
    <w:rsid w:val="00302075"/>
    <w:rsid w:val="00302B74"/>
    <w:rsid w:val="00302D61"/>
    <w:rsid w:val="00302E27"/>
    <w:rsid w:val="00302F82"/>
    <w:rsid w:val="00303437"/>
    <w:rsid w:val="0030345A"/>
    <w:rsid w:val="003034F1"/>
    <w:rsid w:val="00303A2B"/>
    <w:rsid w:val="00303B12"/>
    <w:rsid w:val="00303D65"/>
    <w:rsid w:val="00303E1A"/>
    <w:rsid w:val="00303FA8"/>
    <w:rsid w:val="00304104"/>
    <w:rsid w:val="00304491"/>
    <w:rsid w:val="003044D4"/>
    <w:rsid w:val="003044EC"/>
    <w:rsid w:val="00304616"/>
    <w:rsid w:val="003046F4"/>
    <w:rsid w:val="0030494E"/>
    <w:rsid w:val="00304963"/>
    <w:rsid w:val="003049E8"/>
    <w:rsid w:val="00304AE5"/>
    <w:rsid w:val="00304BEF"/>
    <w:rsid w:val="0030502A"/>
    <w:rsid w:val="0030538F"/>
    <w:rsid w:val="003053E0"/>
    <w:rsid w:val="0030576C"/>
    <w:rsid w:val="00305CA3"/>
    <w:rsid w:val="00305F86"/>
    <w:rsid w:val="00306345"/>
    <w:rsid w:val="00306A18"/>
    <w:rsid w:val="00306A6B"/>
    <w:rsid w:val="00306BE4"/>
    <w:rsid w:val="00306EC8"/>
    <w:rsid w:val="00306F65"/>
    <w:rsid w:val="003070B7"/>
    <w:rsid w:val="003073A4"/>
    <w:rsid w:val="00307A24"/>
    <w:rsid w:val="00307B71"/>
    <w:rsid w:val="00307CA0"/>
    <w:rsid w:val="00307ED2"/>
    <w:rsid w:val="00310101"/>
    <w:rsid w:val="003101F1"/>
    <w:rsid w:val="0031021C"/>
    <w:rsid w:val="003103F1"/>
    <w:rsid w:val="0031072A"/>
    <w:rsid w:val="0031084C"/>
    <w:rsid w:val="00310AE5"/>
    <w:rsid w:val="00310D50"/>
    <w:rsid w:val="00311384"/>
    <w:rsid w:val="003114A5"/>
    <w:rsid w:val="003117C9"/>
    <w:rsid w:val="00311E59"/>
    <w:rsid w:val="00311EE1"/>
    <w:rsid w:val="0031218F"/>
    <w:rsid w:val="003121E2"/>
    <w:rsid w:val="00312326"/>
    <w:rsid w:val="003123DD"/>
    <w:rsid w:val="0031254F"/>
    <w:rsid w:val="003127AF"/>
    <w:rsid w:val="00312ACA"/>
    <w:rsid w:val="00312C92"/>
    <w:rsid w:val="00312D93"/>
    <w:rsid w:val="00312DF1"/>
    <w:rsid w:val="003130FC"/>
    <w:rsid w:val="003134A1"/>
    <w:rsid w:val="003135A6"/>
    <w:rsid w:val="003135FB"/>
    <w:rsid w:val="00313607"/>
    <w:rsid w:val="00313770"/>
    <w:rsid w:val="00313826"/>
    <w:rsid w:val="00313884"/>
    <w:rsid w:val="00313B6E"/>
    <w:rsid w:val="00313D03"/>
    <w:rsid w:val="00313E8B"/>
    <w:rsid w:val="0031405B"/>
    <w:rsid w:val="0031437E"/>
    <w:rsid w:val="0031481E"/>
    <w:rsid w:val="00314A05"/>
    <w:rsid w:val="00314E54"/>
    <w:rsid w:val="00314F8D"/>
    <w:rsid w:val="003150A6"/>
    <w:rsid w:val="0031535E"/>
    <w:rsid w:val="003155FE"/>
    <w:rsid w:val="0031578B"/>
    <w:rsid w:val="003157E2"/>
    <w:rsid w:val="00315899"/>
    <w:rsid w:val="00315907"/>
    <w:rsid w:val="00315EAD"/>
    <w:rsid w:val="00315ECE"/>
    <w:rsid w:val="00315F46"/>
    <w:rsid w:val="003162A5"/>
    <w:rsid w:val="00316654"/>
    <w:rsid w:val="003167BB"/>
    <w:rsid w:val="003167D0"/>
    <w:rsid w:val="003169AD"/>
    <w:rsid w:val="00316AB9"/>
    <w:rsid w:val="00316AD7"/>
    <w:rsid w:val="00316B7B"/>
    <w:rsid w:val="00316F84"/>
    <w:rsid w:val="0031710C"/>
    <w:rsid w:val="003171B8"/>
    <w:rsid w:val="00317299"/>
    <w:rsid w:val="00317B9B"/>
    <w:rsid w:val="00317D01"/>
    <w:rsid w:val="00320700"/>
    <w:rsid w:val="00320CD9"/>
    <w:rsid w:val="00320EDD"/>
    <w:rsid w:val="0032107A"/>
    <w:rsid w:val="0032123F"/>
    <w:rsid w:val="0032124B"/>
    <w:rsid w:val="00321371"/>
    <w:rsid w:val="003215E9"/>
    <w:rsid w:val="00321631"/>
    <w:rsid w:val="00321730"/>
    <w:rsid w:val="00321741"/>
    <w:rsid w:val="003218B1"/>
    <w:rsid w:val="00321A91"/>
    <w:rsid w:val="00321BBF"/>
    <w:rsid w:val="00321CFA"/>
    <w:rsid w:val="0032230C"/>
    <w:rsid w:val="00322442"/>
    <w:rsid w:val="00322796"/>
    <w:rsid w:val="0032288B"/>
    <w:rsid w:val="0032294C"/>
    <w:rsid w:val="00322E4A"/>
    <w:rsid w:val="00323194"/>
    <w:rsid w:val="003231BD"/>
    <w:rsid w:val="003233B0"/>
    <w:rsid w:val="00323516"/>
    <w:rsid w:val="0032358E"/>
    <w:rsid w:val="003237F0"/>
    <w:rsid w:val="003238BB"/>
    <w:rsid w:val="00323AF9"/>
    <w:rsid w:val="00323B85"/>
    <w:rsid w:val="00323BAB"/>
    <w:rsid w:val="00323BFD"/>
    <w:rsid w:val="00323C14"/>
    <w:rsid w:val="00323D81"/>
    <w:rsid w:val="00323E5E"/>
    <w:rsid w:val="00323E72"/>
    <w:rsid w:val="0032410E"/>
    <w:rsid w:val="00324393"/>
    <w:rsid w:val="00324505"/>
    <w:rsid w:val="0032487F"/>
    <w:rsid w:val="00324C5C"/>
    <w:rsid w:val="00325A10"/>
    <w:rsid w:val="00325AB7"/>
    <w:rsid w:val="00326041"/>
    <w:rsid w:val="00326637"/>
    <w:rsid w:val="00326692"/>
    <w:rsid w:val="00326DCE"/>
    <w:rsid w:val="0032753A"/>
    <w:rsid w:val="00327558"/>
    <w:rsid w:val="00327B09"/>
    <w:rsid w:val="00327DD5"/>
    <w:rsid w:val="00330741"/>
    <w:rsid w:val="003308E0"/>
    <w:rsid w:val="00330B72"/>
    <w:rsid w:val="00331094"/>
    <w:rsid w:val="00331366"/>
    <w:rsid w:val="003315B4"/>
    <w:rsid w:val="0033169A"/>
    <w:rsid w:val="003316FA"/>
    <w:rsid w:val="00331EBE"/>
    <w:rsid w:val="00331FDA"/>
    <w:rsid w:val="0033214C"/>
    <w:rsid w:val="003322A0"/>
    <w:rsid w:val="00332399"/>
    <w:rsid w:val="0033245A"/>
    <w:rsid w:val="0033258C"/>
    <w:rsid w:val="00332C99"/>
    <w:rsid w:val="00332D07"/>
    <w:rsid w:val="00332DFF"/>
    <w:rsid w:val="00333428"/>
    <w:rsid w:val="003334AC"/>
    <w:rsid w:val="00333609"/>
    <w:rsid w:val="0033382F"/>
    <w:rsid w:val="00333A9F"/>
    <w:rsid w:val="00334992"/>
    <w:rsid w:val="00334F6A"/>
    <w:rsid w:val="00335343"/>
    <w:rsid w:val="0033553D"/>
    <w:rsid w:val="0033562F"/>
    <w:rsid w:val="003357B4"/>
    <w:rsid w:val="0033592E"/>
    <w:rsid w:val="00335A27"/>
    <w:rsid w:val="00336505"/>
    <w:rsid w:val="00336EC4"/>
    <w:rsid w:val="00337121"/>
    <w:rsid w:val="0033716F"/>
    <w:rsid w:val="0033718C"/>
    <w:rsid w:val="00337218"/>
    <w:rsid w:val="00337290"/>
    <w:rsid w:val="003372D0"/>
    <w:rsid w:val="00337474"/>
    <w:rsid w:val="00337906"/>
    <w:rsid w:val="00337AC3"/>
    <w:rsid w:val="00337F65"/>
    <w:rsid w:val="00340039"/>
    <w:rsid w:val="003401A0"/>
    <w:rsid w:val="00340593"/>
    <w:rsid w:val="00340FFC"/>
    <w:rsid w:val="00341034"/>
    <w:rsid w:val="003411D0"/>
    <w:rsid w:val="00341694"/>
    <w:rsid w:val="00341CBE"/>
    <w:rsid w:val="00341DFC"/>
    <w:rsid w:val="0034208B"/>
    <w:rsid w:val="0034248E"/>
    <w:rsid w:val="003425F5"/>
    <w:rsid w:val="003426AC"/>
    <w:rsid w:val="003428F5"/>
    <w:rsid w:val="00342DA6"/>
    <w:rsid w:val="00342FBC"/>
    <w:rsid w:val="0034308D"/>
    <w:rsid w:val="00343116"/>
    <w:rsid w:val="0034312D"/>
    <w:rsid w:val="00343180"/>
    <w:rsid w:val="003431A4"/>
    <w:rsid w:val="0034355F"/>
    <w:rsid w:val="003436F6"/>
    <w:rsid w:val="003438AA"/>
    <w:rsid w:val="0034391C"/>
    <w:rsid w:val="0034392A"/>
    <w:rsid w:val="00343945"/>
    <w:rsid w:val="003439F2"/>
    <w:rsid w:val="00343A93"/>
    <w:rsid w:val="00343BCD"/>
    <w:rsid w:val="00343E9F"/>
    <w:rsid w:val="00343ECC"/>
    <w:rsid w:val="00344250"/>
    <w:rsid w:val="00344AC2"/>
    <w:rsid w:val="003452C1"/>
    <w:rsid w:val="003460C5"/>
    <w:rsid w:val="0034684C"/>
    <w:rsid w:val="00346B39"/>
    <w:rsid w:val="00346C7E"/>
    <w:rsid w:val="00346D2A"/>
    <w:rsid w:val="00346F6B"/>
    <w:rsid w:val="00347157"/>
    <w:rsid w:val="003473F6"/>
    <w:rsid w:val="003476F8"/>
    <w:rsid w:val="00347B21"/>
    <w:rsid w:val="00347B85"/>
    <w:rsid w:val="00347C4A"/>
    <w:rsid w:val="00347FA6"/>
    <w:rsid w:val="00350300"/>
    <w:rsid w:val="0035041F"/>
    <w:rsid w:val="00350420"/>
    <w:rsid w:val="0035042A"/>
    <w:rsid w:val="003505F8"/>
    <w:rsid w:val="00350B16"/>
    <w:rsid w:val="00350C0F"/>
    <w:rsid w:val="00350CBE"/>
    <w:rsid w:val="0035134B"/>
    <w:rsid w:val="0035136C"/>
    <w:rsid w:val="00351893"/>
    <w:rsid w:val="003519F5"/>
    <w:rsid w:val="00351F6F"/>
    <w:rsid w:val="00351F75"/>
    <w:rsid w:val="003520AA"/>
    <w:rsid w:val="003520E3"/>
    <w:rsid w:val="0035219B"/>
    <w:rsid w:val="003527D3"/>
    <w:rsid w:val="003527E9"/>
    <w:rsid w:val="003529AF"/>
    <w:rsid w:val="00353F31"/>
    <w:rsid w:val="00354080"/>
    <w:rsid w:val="003540EE"/>
    <w:rsid w:val="00354886"/>
    <w:rsid w:val="00354CA0"/>
    <w:rsid w:val="00355108"/>
    <w:rsid w:val="00355A2D"/>
    <w:rsid w:val="0035606C"/>
    <w:rsid w:val="00356134"/>
    <w:rsid w:val="00356290"/>
    <w:rsid w:val="00356332"/>
    <w:rsid w:val="00356484"/>
    <w:rsid w:val="003564F3"/>
    <w:rsid w:val="003565CC"/>
    <w:rsid w:val="0035667C"/>
    <w:rsid w:val="003568B8"/>
    <w:rsid w:val="00356BB8"/>
    <w:rsid w:val="0035700A"/>
    <w:rsid w:val="0035726C"/>
    <w:rsid w:val="00357451"/>
    <w:rsid w:val="00357681"/>
    <w:rsid w:val="00357C89"/>
    <w:rsid w:val="0036027B"/>
    <w:rsid w:val="00360584"/>
    <w:rsid w:val="0036098B"/>
    <w:rsid w:val="00361312"/>
    <w:rsid w:val="00361A5D"/>
    <w:rsid w:val="00361FE7"/>
    <w:rsid w:val="00362DD7"/>
    <w:rsid w:val="00362DF1"/>
    <w:rsid w:val="00362FE9"/>
    <w:rsid w:val="00363045"/>
    <w:rsid w:val="003631D7"/>
    <w:rsid w:val="00363347"/>
    <w:rsid w:val="0036336E"/>
    <w:rsid w:val="0036376C"/>
    <w:rsid w:val="00363B0D"/>
    <w:rsid w:val="00363B75"/>
    <w:rsid w:val="00363ECD"/>
    <w:rsid w:val="003640B1"/>
    <w:rsid w:val="003640B7"/>
    <w:rsid w:val="0036415D"/>
    <w:rsid w:val="003643C6"/>
    <w:rsid w:val="00364464"/>
    <w:rsid w:val="003644B8"/>
    <w:rsid w:val="0036450C"/>
    <w:rsid w:val="00364684"/>
    <w:rsid w:val="00364BB0"/>
    <w:rsid w:val="00364C37"/>
    <w:rsid w:val="00364E08"/>
    <w:rsid w:val="00365462"/>
    <w:rsid w:val="003654E7"/>
    <w:rsid w:val="003655C9"/>
    <w:rsid w:val="00365895"/>
    <w:rsid w:val="00365BF9"/>
    <w:rsid w:val="00365DA3"/>
    <w:rsid w:val="00366072"/>
    <w:rsid w:val="003665D4"/>
    <w:rsid w:val="003665E3"/>
    <w:rsid w:val="003665E5"/>
    <w:rsid w:val="00366FED"/>
    <w:rsid w:val="003670B6"/>
    <w:rsid w:val="0036737B"/>
    <w:rsid w:val="00367633"/>
    <w:rsid w:val="003676F9"/>
    <w:rsid w:val="00367A56"/>
    <w:rsid w:val="00367BBB"/>
    <w:rsid w:val="00367D62"/>
    <w:rsid w:val="00367F69"/>
    <w:rsid w:val="003702E0"/>
    <w:rsid w:val="00370461"/>
    <w:rsid w:val="00370679"/>
    <w:rsid w:val="00371943"/>
    <w:rsid w:val="003719B1"/>
    <w:rsid w:val="00371A29"/>
    <w:rsid w:val="00371B17"/>
    <w:rsid w:val="00371B69"/>
    <w:rsid w:val="00371CB4"/>
    <w:rsid w:val="00372015"/>
    <w:rsid w:val="00372112"/>
    <w:rsid w:val="00372150"/>
    <w:rsid w:val="00372A6B"/>
    <w:rsid w:val="00372BDB"/>
    <w:rsid w:val="0037353C"/>
    <w:rsid w:val="003735E7"/>
    <w:rsid w:val="003736E4"/>
    <w:rsid w:val="003737A2"/>
    <w:rsid w:val="00373B63"/>
    <w:rsid w:val="00373BA6"/>
    <w:rsid w:val="00373E2E"/>
    <w:rsid w:val="003741E4"/>
    <w:rsid w:val="00374399"/>
    <w:rsid w:val="003746E0"/>
    <w:rsid w:val="003749B5"/>
    <w:rsid w:val="003749F0"/>
    <w:rsid w:val="003749FD"/>
    <w:rsid w:val="0037534C"/>
    <w:rsid w:val="0037541B"/>
    <w:rsid w:val="0037559E"/>
    <w:rsid w:val="00375740"/>
    <w:rsid w:val="00375907"/>
    <w:rsid w:val="00375A4D"/>
    <w:rsid w:val="00375C72"/>
    <w:rsid w:val="00376072"/>
    <w:rsid w:val="00376097"/>
    <w:rsid w:val="003764EE"/>
    <w:rsid w:val="00376550"/>
    <w:rsid w:val="00376831"/>
    <w:rsid w:val="00376993"/>
    <w:rsid w:val="00376AA7"/>
    <w:rsid w:val="00376B7D"/>
    <w:rsid w:val="00376E11"/>
    <w:rsid w:val="0037701C"/>
    <w:rsid w:val="00377216"/>
    <w:rsid w:val="0037764F"/>
    <w:rsid w:val="003779E0"/>
    <w:rsid w:val="00377B33"/>
    <w:rsid w:val="00377CC3"/>
    <w:rsid w:val="00377ED5"/>
    <w:rsid w:val="00380152"/>
    <w:rsid w:val="00380252"/>
    <w:rsid w:val="00380386"/>
    <w:rsid w:val="0038088F"/>
    <w:rsid w:val="00380F03"/>
    <w:rsid w:val="00381223"/>
    <w:rsid w:val="003819E0"/>
    <w:rsid w:val="00381ED5"/>
    <w:rsid w:val="00382269"/>
    <w:rsid w:val="0038263C"/>
    <w:rsid w:val="003829CA"/>
    <w:rsid w:val="00382AE5"/>
    <w:rsid w:val="00382E33"/>
    <w:rsid w:val="0038309D"/>
    <w:rsid w:val="0038317C"/>
    <w:rsid w:val="00383970"/>
    <w:rsid w:val="00383B1D"/>
    <w:rsid w:val="00383C3D"/>
    <w:rsid w:val="00384343"/>
    <w:rsid w:val="00384A89"/>
    <w:rsid w:val="00384CA1"/>
    <w:rsid w:val="00384CA5"/>
    <w:rsid w:val="00384E1E"/>
    <w:rsid w:val="00384E8C"/>
    <w:rsid w:val="00384F9D"/>
    <w:rsid w:val="00385388"/>
    <w:rsid w:val="003854D7"/>
    <w:rsid w:val="003855D4"/>
    <w:rsid w:val="00385630"/>
    <w:rsid w:val="00385752"/>
    <w:rsid w:val="00385BC5"/>
    <w:rsid w:val="00385C57"/>
    <w:rsid w:val="00385E10"/>
    <w:rsid w:val="00386061"/>
    <w:rsid w:val="003865CF"/>
    <w:rsid w:val="003868C0"/>
    <w:rsid w:val="003868D0"/>
    <w:rsid w:val="0038698F"/>
    <w:rsid w:val="00386D84"/>
    <w:rsid w:val="00386EF5"/>
    <w:rsid w:val="00386FC0"/>
    <w:rsid w:val="0038724D"/>
    <w:rsid w:val="0038741C"/>
    <w:rsid w:val="00387738"/>
    <w:rsid w:val="00387872"/>
    <w:rsid w:val="00387B2A"/>
    <w:rsid w:val="00387D7A"/>
    <w:rsid w:val="003903F9"/>
    <w:rsid w:val="003906DE"/>
    <w:rsid w:val="00390738"/>
    <w:rsid w:val="00390AC1"/>
    <w:rsid w:val="00390CD7"/>
    <w:rsid w:val="00390DEF"/>
    <w:rsid w:val="00390FA0"/>
    <w:rsid w:val="003910E0"/>
    <w:rsid w:val="0039123A"/>
    <w:rsid w:val="00391390"/>
    <w:rsid w:val="003918F6"/>
    <w:rsid w:val="00391AFD"/>
    <w:rsid w:val="00391C60"/>
    <w:rsid w:val="00391CD0"/>
    <w:rsid w:val="003928ED"/>
    <w:rsid w:val="00392D61"/>
    <w:rsid w:val="00392DB4"/>
    <w:rsid w:val="00393951"/>
    <w:rsid w:val="003940CE"/>
    <w:rsid w:val="0039441D"/>
    <w:rsid w:val="00394830"/>
    <w:rsid w:val="00394A1F"/>
    <w:rsid w:val="00394E77"/>
    <w:rsid w:val="0039511D"/>
    <w:rsid w:val="00395159"/>
    <w:rsid w:val="00395345"/>
    <w:rsid w:val="00395668"/>
    <w:rsid w:val="00395E33"/>
    <w:rsid w:val="00395F44"/>
    <w:rsid w:val="00395FBD"/>
    <w:rsid w:val="00396073"/>
    <w:rsid w:val="003963F0"/>
    <w:rsid w:val="00396711"/>
    <w:rsid w:val="00396B62"/>
    <w:rsid w:val="00396CA3"/>
    <w:rsid w:val="003971A1"/>
    <w:rsid w:val="003973D3"/>
    <w:rsid w:val="0039743F"/>
    <w:rsid w:val="003977EB"/>
    <w:rsid w:val="003977F4"/>
    <w:rsid w:val="00397850"/>
    <w:rsid w:val="003A03B9"/>
    <w:rsid w:val="003A03BF"/>
    <w:rsid w:val="003A067E"/>
    <w:rsid w:val="003A07D0"/>
    <w:rsid w:val="003A0884"/>
    <w:rsid w:val="003A094C"/>
    <w:rsid w:val="003A100B"/>
    <w:rsid w:val="003A12CE"/>
    <w:rsid w:val="003A15A5"/>
    <w:rsid w:val="003A1969"/>
    <w:rsid w:val="003A1CB7"/>
    <w:rsid w:val="003A24BB"/>
    <w:rsid w:val="003A277F"/>
    <w:rsid w:val="003A2970"/>
    <w:rsid w:val="003A2995"/>
    <w:rsid w:val="003A3206"/>
    <w:rsid w:val="003A3386"/>
    <w:rsid w:val="003A3564"/>
    <w:rsid w:val="003A3663"/>
    <w:rsid w:val="003A36C0"/>
    <w:rsid w:val="003A3728"/>
    <w:rsid w:val="003A375F"/>
    <w:rsid w:val="003A4807"/>
    <w:rsid w:val="003A4DD1"/>
    <w:rsid w:val="003A5047"/>
    <w:rsid w:val="003A55FE"/>
    <w:rsid w:val="003A5729"/>
    <w:rsid w:val="003A57E8"/>
    <w:rsid w:val="003A5A4E"/>
    <w:rsid w:val="003A5AA4"/>
    <w:rsid w:val="003A5AA8"/>
    <w:rsid w:val="003A5B4F"/>
    <w:rsid w:val="003A5D4F"/>
    <w:rsid w:val="003A5DBB"/>
    <w:rsid w:val="003A5F24"/>
    <w:rsid w:val="003A612C"/>
    <w:rsid w:val="003A6210"/>
    <w:rsid w:val="003A63BB"/>
    <w:rsid w:val="003A664D"/>
    <w:rsid w:val="003A68E8"/>
    <w:rsid w:val="003A6C86"/>
    <w:rsid w:val="003A6DD3"/>
    <w:rsid w:val="003A6ED2"/>
    <w:rsid w:val="003A749C"/>
    <w:rsid w:val="003A757A"/>
    <w:rsid w:val="003A7C30"/>
    <w:rsid w:val="003B00F2"/>
    <w:rsid w:val="003B0308"/>
    <w:rsid w:val="003B046F"/>
    <w:rsid w:val="003B0559"/>
    <w:rsid w:val="003B05BC"/>
    <w:rsid w:val="003B0927"/>
    <w:rsid w:val="003B0A04"/>
    <w:rsid w:val="003B0E01"/>
    <w:rsid w:val="003B148D"/>
    <w:rsid w:val="003B1650"/>
    <w:rsid w:val="003B1783"/>
    <w:rsid w:val="003B183F"/>
    <w:rsid w:val="003B1866"/>
    <w:rsid w:val="003B1A69"/>
    <w:rsid w:val="003B1A81"/>
    <w:rsid w:val="003B1A94"/>
    <w:rsid w:val="003B1C6D"/>
    <w:rsid w:val="003B209C"/>
    <w:rsid w:val="003B265F"/>
    <w:rsid w:val="003B2842"/>
    <w:rsid w:val="003B295D"/>
    <w:rsid w:val="003B2C24"/>
    <w:rsid w:val="003B2C47"/>
    <w:rsid w:val="003B30E2"/>
    <w:rsid w:val="003B317A"/>
    <w:rsid w:val="003B3490"/>
    <w:rsid w:val="003B3493"/>
    <w:rsid w:val="003B34EF"/>
    <w:rsid w:val="003B3A12"/>
    <w:rsid w:val="003B3C40"/>
    <w:rsid w:val="003B4315"/>
    <w:rsid w:val="003B49BC"/>
    <w:rsid w:val="003B4A07"/>
    <w:rsid w:val="003B55AE"/>
    <w:rsid w:val="003B5961"/>
    <w:rsid w:val="003B5C60"/>
    <w:rsid w:val="003B5CF2"/>
    <w:rsid w:val="003B5D60"/>
    <w:rsid w:val="003B64F4"/>
    <w:rsid w:val="003B67FD"/>
    <w:rsid w:val="003B6FA2"/>
    <w:rsid w:val="003B769B"/>
    <w:rsid w:val="003B7740"/>
    <w:rsid w:val="003B77D8"/>
    <w:rsid w:val="003B7943"/>
    <w:rsid w:val="003B7CDB"/>
    <w:rsid w:val="003C001C"/>
    <w:rsid w:val="003C0320"/>
    <w:rsid w:val="003C05AF"/>
    <w:rsid w:val="003C07FB"/>
    <w:rsid w:val="003C09CC"/>
    <w:rsid w:val="003C0A2C"/>
    <w:rsid w:val="003C15E0"/>
    <w:rsid w:val="003C1724"/>
    <w:rsid w:val="003C17EB"/>
    <w:rsid w:val="003C1958"/>
    <w:rsid w:val="003C1DCC"/>
    <w:rsid w:val="003C20CB"/>
    <w:rsid w:val="003C2307"/>
    <w:rsid w:val="003C23A0"/>
    <w:rsid w:val="003C23C6"/>
    <w:rsid w:val="003C2B2C"/>
    <w:rsid w:val="003C2F4A"/>
    <w:rsid w:val="003C33EC"/>
    <w:rsid w:val="003C3B8E"/>
    <w:rsid w:val="003C3E86"/>
    <w:rsid w:val="003C3F3D"/>
    <w:rsid w:val="003C3F60"/>
    <w:rsid w:val="003C456C"/>
    <w:rsid w:val="003C478F"/>
    <w:rsid w:val="003C49CA"/>
    <w:rsid w:val="003C4B1A"/>
    <w:rsid w:val="003C4C11"/>
    <w:rsid w:val="003C4C5D"/>
    <w:rsid w:val="003C4ECA"/>
    <w:rsid w:val="003C5052"/>
    <w:rsid w:val="003C51D5"/>
    <w:rsid w:val="003C51F2"/>
    <w:rsid w:val="003C54F4"/>
    <w:rsid w:val="003C578B"/>
    <w:rsid w:val="003C5792"/>
    <w:rsid w:val="003C594E"/>
    <w:rsid w:val="003C5BCD"/>
    <w:rsid w:val="003C5F8E"/>
    <w:rsid w:val="003C616A"/>
    <w:rsid w:val="003C6187"/>
    <w:rsid w:val="003C694F"/>
    <w:rsid w:val="003C6B23"/>
    <w:rsid w:val="003C6B36"/>
    <w:rsid w:val="003C6D0C"/>
    <w:rsid w:val="003C6E49"/>
    <w:rsid w:val="003C6F97"/>
    <w:rsid w:val="003C70D6"/>
    <w:rsid w:val="003C710B"/>
    <w:rsid w:val="003C755D"/>
    <w:rsid w:val="003C7676"/>
    <w:rsid w:val="003C7804"/>
    <w:rsid w:val="003C783F"/>
    <w:rsid w:val="003C7A8E"/>
    <w:rsid w:val="003C7C53"/>
    <w:rsid w:val="003C7F4B"/>
    <w:rsid w:val="003C7FD0"/>
    <w:rsid w:val="003D00CF"/>
    <w:rsid w:val="003D09A9"/>
    <w:rsid w:val="003D0A1E"/>
    <w:rsid w:val="003D114C"/>
    <w:rsid w:val="003D1209"/>
    <w:rsid w:val="003D125A"/>
    <w:rsid w:val="003D139D"/>
    <w:rsid w:val="003D1715"/>
    <w:rsid w:val="003D18DF"/>
    <w:rsid w:val="003D19F3"/>
    <w:rsid w:val="003D1B78"/>
    <w:rsid w:val="003D1C8E"/>
    <w:rsid w:val="003D1E59"/>
    <w:rsid w:val="003D207F"/>
    <w:rsid w:val="003D20ED"/>
    <w:rsid w:val="003D2104"/>
    <w:rsid w:val="003D219A"/>
    <w:rsid w:val="003D224C"/>
    <w:rsid w:val="003D2714"/>
    <w:rsid w:val="003D284C"/>
    <w:rsid w:val="003D2B5F"/>
    <w:rsid w:val="003D2F99"/>
    <w:rsid w:val="003D3415"/>
    <w:rsid w:val="003D393B"/>
    <w:rsid w:val="003D3C78"/>
    <w:rsid w:val="003D3C98"/>
    <w:rsid w:val="003D3D00"/>
    <w:rsid w:val="003D3D4C"/>
    <w:rsid w:val="003D3D67"/>
    <w:rsid w:val="003D4204"/>
    <w:rsid w:val="003D4245"/>
    <w:rsid w:val="003D442D"/>
    <w:rsid w:val="003D44AF"/>
    <w:rsid w:val="003D44B5"/>
    <w:rsid w:val="003D44DB"/>
    <w:rsid w:val="003D4C6A"/>
    <w:rsid w:val="003D4D43"/>
    <w:rsid w:val="003D4FAE"/>
    <w:rsid w:val="003D51E5"/>
    <w:rsid w:val="003D53CB"/>
    <w:rsid w:val="003D553E"/>
    <w:rsid w:val="003D55AF"/>
    <w:rsid w:val="003D5965"/>
    <w:rsid w:val="003D5B03"/>
    <w:rsid w:val="003D5F68"/>
    <w:rsid w:val="003D6685"/>
    <w:rsid w:val="003D682C"/>
    <w:rsid w:val="003D68F4"/>
    <w:rsid w:val="003D6BE9"/>
    <w:rsid w:val="003D6FD1"/>
    <w:rsid w:val="003D70FE"/>
    <w:rsid w:val="003D7157"/>
    <w:rsid w:val="003D71D1"/>
    <w:rsid w:val="003D73BD"/>
    <w:rsid w:val="003D7422"/>
    <w:rsid w:val="003D7487"/>
    <w:rsid w:val="003D7B18"/>
    <w:rsid w:val="003E023A"/>
    <w:rsid w:val="003E029A"/>
    <w:rsid w:val="003E033C"/>
    <w:rsid w:val="003E0C76"/>
    <w:rsid w:val="003E0E06"/>
    <w:rsid w:val="003E0E13"/>
    <w:rsid w:val="003E100A"/>
    <w:rsid w:val="003E1471"/>
    <w:rsid w:val="003E168C"/>
    <w:rsid w:val="003E1751"/>
    <w:rsid w:val="003E1C30"/>
    <w:rsid w:val="003E1F93"/>
    <w:rsid w:val="003E2085"/>
    <w:rsid w:val="003E22B3"/>
    <w:rsid w:val="003E2A82"/>
    <w:rsid w:val="003E37DC"/>
    <w:rsid w:val="003E385F"/>
    <w:rsid w:val="003E3D28"/>
    <w:rsid w:val="003E441E"/>
    <w:rsid w:val="003E4521"/>
    <w:rsid w:val="003E494D"/>
    <w:rsid w:val="003E49B0"/>
    <w:rsid w:val="003E4A68"/>
    <w:rsid w:val="003E4DD6"/>
    <w:rsid w:val="003E4DED"/>
    <w:rsid w:val="003E506B"/>
    <w:rsid w:val="003E51BF"/>
    <w:rsid w:val="003E5424"/>
    <w:rsid w:val="003E5473"/>
    <w:rsid w:val="003E56EB"/>
    <w:rsid w:val="003E577E"/>
    <w:rsid w:val="003E5869"/>
    <w:rsid w:val="003E59B1"/>
    <w:rsid w:val="003E5C93"/>
    <w:rsid w:val="003E5FE9"/>
    <w:rsid w:val="003E6196"/>
    <w:rsid w:val="003E66EF"/>
    <w:rsid w:val="003E6D76"/>
    <w:rsid w:val="003E6DBB"/>
    <w:rsid w:val="003E7241"/>
    <w:rsid w:val="003E7355"/>
    <w:rsid w:val="003E74C0"/>
    <w:rsid w:val="003E7591"/>
    <w:rsid w:val="003E75FB"/>
    <w:rsid w:val="003E787D"/>
    <w:rsid w:val="003E790C"/>
    <w:rsid w:val="003E7C2A"/>
    <w:rsid w:val="003E7CA3"/>
    <w:rsid w:val="003F052A"/>
    <w:rsid w:val="003F06EA"/>
    <w:rsid w:val="003F0704"/>
    <w:rsid w:val="003F0710"/>
    <w:rsid w:val="003F0772"/>
    <w:rsid w:val="003F07F1"/>
    <w:rsid w:val="003F0C03"/>
    <w:rsid w:val="003F0C21"/>
    <w:rsid w:val="003F0E71"/>
    <w:rsid w:val="003F0FBE"/>
    <w:rsid w:val="003F131A"/>
    <w:rsid w:val="003F1DAD"/>
    <w:rsid w:val="003F1ED6"/>
    <w:rsid w:val="003F241D"/>
    <w:rsid w:val="003F26EA"/>
    <w:rsid w:val="003F29CA"/>
    <w:rsid w:val="003F2A8A"/>
    <w:rsid w:val="003F2F1C"/>
    <w:rsid w:val="003F3073"/>
    <w:rsid w:val="003F32BA"/>
    <w:rsid w:val="003F352A"/>
    <w:rsid w:val="003F36A2"/>
    <w:rsid w:val="003F38DB"/>
    <w:rsid w:val="003F394A"/>
    <w:rsid w:val="003F3D87"/>
    <w:rsid w:val="003F3DBD"/>
    <w:rsid w:val="003F42DA"/>
    <w:rsid w:val="003F444F"/>
    <w:rsid w:val="003F4700"/>
    <w:rsid w:val="003F4DCB"/>
    <w:rsid w:val="003F4FCC"/>
    <w:rsid w:val="003F5094"/>
    <w:rsid w:val="003F58FB"/>
    <w:rsid w:val="003F5F29"/>
    <w:rsid w:val="003F5F65"/>
    <w:rsid w:val="003F625C"/>
    <w:rsid w:val="003F63BE"/>
    <w:rsid w:val="003F642A"/>
    <w:rsid w:val="003F6697"/>
    <w:rsid w:val="003F699D"/>
    <w:rsid w:val="003F6AA6"/>
    <w:rsid w:val="003F6B5C"/>
    <w:rsid w:val="003F6BA1"/>
    <w:rsid w:val="003F6E2B"/>
    <w:rsid w:val="003F772E"/>
    <w:rsid w:val="003F792C"/>
    <w:rsid w:val="003F7B51"/>
    <w:rsid w:val="003F7DC7"/>
    <w:rsid w:val="003F7EB2"/>
    <w:rsid w:val="00400176"/>
    <w:rsid w:val="00400335"/>
    <w:rsid w:val="00400486"/>
    <w:rsid w:val="004004DC"/>
    <w:rsid w:val="004009BE"/>
    <w:rsid w:val="00400CAA"/>
    <w:rsid w:val="00400CD0"/>
    <w:rsid w:val="00400DFB"/>
    <w:rsid w:val="0040109B"/>
    <w:rsid w:val="0040109F"/>
    <w:rsid w:val="004014C2"/>
    <w:rsid w:val="00401C94"/>
    <w:rsid w:val="00401F29"/>
    <w:rsid w:val="00401F46"/>
    <w:rsid w:val="0040209D"/>
    <w:rsid w:val="0040237A"/>
    <w:rsid w:val="00402598"/>
    <w:rsid w:val="004025C6"/>
    <w:rsid w:val="00402996"/>
    <w:rsid w:val="00402B94"/>
    <w:rsid w:val="00402B97"/>
    <w:rsid w:val="00402BB7"/>
    <w:rsid w:val="00402DA0"/>
    <w:rsid w:val="00402DF7"/>
    <w:rsid w:val="00402EA2"/>
    <w:rsid w:val="00402EAA"/>
    <w:rsid w:val="00402F84"/>
    <w:rsid w:val="004030FC"/>
    <w:rsid w:val="004039BB"/>
    <w:rsid w:val="00403A44"/>
    <w:rsid w:val="00404368"/>
    <w:rsid w:val="004045DB"/>
    <w:rsid w:val="00404AC9"/>
    <w:rsid w:val="00404DB4"/>
    <w:rsid w:val="0040502A"/>
    <w:rsid w:val="00405181"/>
    <w:rsid w:val="00405323"/>
    <w:rsid w:val="004053E5"/>
    <w:rsid w:val="00405C2B"/>
    <w:rsid w:val="00405E55"/>
    <w:rsid w:val="004062C6"/>
    <w:rsid w:val="00406488"/>
    <w:rsid w:val="004069F5"/>
    <w:rsid w:val="004069FA"/>
    <w:rsid w:val="00407001"/>
    <w:rsid w:val="004072DC"/>
    <w:rsid w:val="00407880"/>
    <w:rsid w:val="00407C05"/>
    <w:rsid w:val="00407DAE"/>
    <w:rsid w:val="00407FDF"/>
    <w:rsid w:val="00410043"/>
    <w:rsid w:val="0041029D"/>
    <w:rsid w:val="004102BE"/>
    <w:rsid w:val="004104E3"/>
    <w:rsid w:val="0041063D"/>
    <w:rsid w:val="00410AC7"/>
    <w:rsid w:val="00410B9F"/>
    <w:rsid w:val="00410CFF"/>
    <w:rsid w:val="00410D37"/>
    <w:rsid w:val="00410D94"/>
    <w:rsid w:val="00411059"/>
    <w:rsid w:val="0041121C"/>
    <w:rsid w:val="00411340"/>
    <w:rsid w:val="004113E2"/>
    <w:rsid w:val="00411485"/>
    <w:rsid w:val="00411782"/>
    <w:rsid w:val="0041193E"/>
    <w:rsid w:val="004119F6"/>
    <w:rsid w:val="00411B2D"/>
    <w:rsid w:val="00411B62"/>
    <w:rsid w:val="00412162"/>
    <w:rsid w:val="004121E0"/>
    <w:rsid w:val="00412389"/>
    <w:rsid w:val="004125B4"/>
    <w:rsid w:val="004126F9"/>
    <w:rsid w:val="004132F2"/>
    <w:rsid w:val="004133A1"/>
    <w:rsid w:val="004133CF"/>
    <w:rsid w:val="0041359B"/>
    <w:rsid w:val="00413CEB"/>
    <w:rsid w:val="00413E80"/>
    <w:rsid w:val="00413EC2"/>
    <w:rsid w:val="004142FD"/>
    <w:rsid w:val="0041434F"/>
    <w:rsid w:val="00414A68"/>
    <w:rsid w:val="00414E1F"/>
    <w:rsid w:val="004150EF"/>
    <w:rsid w:val="00415380"/>
    <w:rsid w:val="004153A0"/>
    <w:rsid w:val="004158EC"/>
    <w:rsid w:val="0041593A"/>
    <w:rsid w:val="0041593B"/>
    <w:rsid w:val="00415A9B"/>
    <w:rsid w:val="00415AAF"/>
    <w:rsid w:val="00415D5B"/>
    <w:rsid w:val="004165FC"/>
    <w:rsid w:val="0041663D"/>
    <w:rsid w:val="004166D2"/>
    <w:rsid w:val="00416F01"/>
    <w:rsid w:val="0041755F"/>
    <w:rsid w:val="00417570"/>
    <w:rsid w:val="004202DE"/>
    <w:rsid w:val="004206E6"/>
    <w:rsid w:val="004207E2"/>
    <w:rsid w:val="00420C48"/>
    <w:rsid w:val="00420C74"/>
    <w:rsid w:val="0042102B"/>
    <w:rsid w:val="00421758"/>
    <w:rsid w:val="004218C5"/>
    <w:rsid w:val="00421909"/>
    <w:rsid w:val="004219DC"/>
    <w:rsid w:val="00421A3E"/>
    <w:rsid w:val="00421DA6"/>
    <w:rsid w:val="004221CE"/>
    <w:rsid w:val="00422223"/>
    <w:rsid w:val="004222DE"/>
    <w:rsid w:val="0042233B"/>
    <w:rsid w:val="0042238D"/>
    <w:rsid w:val="0042250A"/>
    <w:rsid w:val="004229FB"/>
    <w:rsid w:val="00422B72"/>
    <w:rsid w:val="00422B83"/>
    <w:rsid w:val="00422C7D"/>
    <w:rsid w:val="00422DE8"/>
    <w:rsid w:val="004237BB"/>
    <w:rsid w:val="004238E6"/>
    <w:rsid w:val="004239C4"/>
    <w:rsid w:val="00423BC6"/>
    <w:rsid w:val="00423C43"/>
    <w:rsid w:val="00423EB8"/>
    <w:rsid w:val="0042437F"/>
    <w:rsid w:val="004245C9"/>
    <w:rsid w:val="0042490A"/>
    <w:rsid w:val="00425098"/>
    <w:rsid w:val="004250FA"/>
    <w:rsid w:val="00425449"/>
    <w:rsid w:val="0042593A"/>
    <w:rsid w:val="00425BCD"/>
    <w:rsid w:val="00425F65"/>
    <w:rsid w:val="00426050"/>
    <w:rsid w:val="00426230"/>
    <w:rsid w:val="0042638C"/>
    <w:rsid w:val="004265CD"/>
    <w:rsid w:val="00426ACC"/>
    <w:rsid w:val="00426B9D"/>
    <w:rsid w:val="00426E80"/>
    <w:rsid w:val="00426FDC"/>
    <w:rsid w:val="00427176"/>
    <w:rsid w:val="00427751"/>
    <w:rsid w:val="00427762"/>
    <w:rsid w:val="00427797"/>
    <w:rsid w:val="004279DF"/>
    <w:rsid w:val="00427A3E"/>
    <w:rsid w:val="00427B14"/>
    <w:rsid w:val="00427D3F"/>
    <w:rsid w:val="00427F20"/>
    <w:rsid w:val="00427F77"/>
    <w:rsid w:val="00430055"/>
    <w:rsid w:val="00430481"/>
    <w:rsid w:val="0043048D"/>
    <w:rsid w:val="0043086E"/>
    <w:rsid w:val="0043103D"/>
    <w:rsid w:val="004310D6"/>
    <w:rsid w:val="004311DA"/>
    <w:rsid w:val="00431493"/>
    <w:rsid w:val="004316CB"/>
    <w:rsid w:val="00431799"/>
    <w:rsid w:val="0043182B"/>
    <w:rsid w:val="00431AF0"/>
    <w:rsid w:val="00431AF1"/>
    <w:rsid w:val="00431F80"/>
    <w:rsid w:val="004320A3"/>
    <w:rsid w:val="0043219D"/>
    <w:rsid w:val="004322DF"/>
    <w:rsid w:val="00432533"/>
    <w:rsid w:val="00432C5E"/>
    <w:rsid w:val="00432C88"/>
    <w:rsid w:val="00432D80"/>
    <w:rsid w:val="0043308E"/>
    <w:rsid w:val="00433291"/>
    <w:rsid w:val="00433446"/>
    <w:rsid w:val="004335DD"/>
    <w:rsid w:val="00433819"/>
    <w:rsid w:val="00433E98"/>
    <w:rsid w:val="004342C5"/>
    <w:rsid w:val="00434737"/>
    <w:rsid w:val="00434A03"/>
    <w:rsid w:val="00434C80"/>
    <w:rsid w:val="00434D69"/>
    <w:rsid w:val="00434D7D"/>
    <w:rsid w:val="00434EB6"/>
    <w:rsid w:val="00434EC2"/>
    <w:rsid w:val="00434FE8"/>
    <w:rsid w:val="0043537A"/>
    <w:rsid w:val="00435437"/>
    <w:rsid w:val="00435916"/>
    <w:rsid w:val="00435ECC"/>
    <w:rsid w:val="00435F0E"/>
    <w:rsid w:val="004363EA"/>
    <w:rsid w:val="00436540"/>
    <w:rsid w:val="004368AB"/>
    <w:rsid w:val="00436A89"/>
    <w:rsid w:val="00436CAF"/>
    <w:rsid w:val="0043715F"/>
    <w:rsid w:val="0043795B"/>
    <w:rsid w:val="00437D82"/>
    <w:rsid w:val="00440203"/>
    <w:rsid w:val="00440240"/>
    <w:rsid w:val="00440CEE"/>
    <w:rsid w:val="00440E35"/>
    <w:rsid w:val="00440E4C"/>
    <w:rsid w:val="004412E7"/>
    <w:rsid w:val="004419E4"/>
    <w:rsid w:val="00441C5E"/>
    <w:rsid w:val="00441CBA"/>
    <w:rsid w:val="00441D71"/>
    <w:rsid w:val="00441F46"/>
    <w:rsid w:val="0044210B"/>
    <w:rsid w:val="004423F3"/>
    <w:rsid w:val="00442731"/>
    <w:rsid w:val="0044275D"/>
    <w:rsid w:val="00442A09"/>
    <w:rsid w:val="00442C65"/>
    <w:rsid w:val="00442E08"/>
    <w:rsid w:val="0044305A"/>
    <w:rsid w:val="004434AC"/>
    <w:rsid w:val="00443884"/>
    <w:rsid w:val="0044395C"/>
    <w:rsid w:val="00443F14"/>
    <w:rsid w:val="00444099"/>
    <w:rsid w:val="004442D9"/>
    <w:rsid w:val="00444389"/>
    <w:rsid w:val="00444658"/>
    <w:rsid w:val="00444726"/>
    <w:rsid w:val="00444BAF"/>
    <w:rsid w:val="00444C5C"/>
    <w:rsid w:val="004450D7"/>
    <w:rsid w:val="00445210"/>
    <w:rsid w:val="004452DB"/>
    <w:rsid w:val="004457F4"/>
    <w:rsid w:val="00445ACC"/>
    <w:rsid w:val="00445D5F"/>
    <w:rsid w:val="00445DE4"/>
    <w:rsid w:val="00445E4F"/>
    <w:rsid w:val="00445EA5"/>
    <w:rsid w:val="00446042"/>
    <w:rsid w:val="00446128"/>
    <w:rsid w:val="0044671E"/>
    <w:rsid w:val="00446774"/>
    <w:rsid w:val="00446867"/>
    <w:rsid w:val="00446979"/>
    <w:rsid w:val="00446C31"/>
    <w:rsid w:val="00446E98"/>
    <w:rsid w:val="0044718F"/>
    <w:rsid w:val="0044778C"/>
    <w:rsid w:val="00447C71"/>
    <w:rsid w:val="004500FF"/>
    <w:rsid w:val="00450155"/>
    <w:rsid w:val="00450379"/>
    <w:rsid w:val="00450A44"/>
    <w:rsid w:val="00450B9F"/>
    <w:rsid w:val="00450E46"/>
    <w:rsid w:val="00450F67"/>
    <w:rsid w:val="00450F9B"/>
    <w:rsid w:val="00451154"/>
    <w:rsid w:val="00451501"/>
    <w:rsid w:val="00452478"/>
    <w:rsid w:val="00452B95"/>
    <w:rsid w:val="00452D58"/>
    <w:rsid w:val="00452E99"/>
    <w:rsid w:val="00452F7E"/>
    <w:rsid w:val="0045317B"/>
    <w:rsid w:val="004533DF"/>
    <w:rsid w:val="00453BD9"/>
    <w:rsid w:val="0045414A"/>
    <w:rsid w:val="004548F7"/>
    <w:rsid w:val="00454BB7"/>
    <w:rsid w:val="00454D19"/>
    <w:rsid w:val="0045506C"/>
    <w:rsid w:val="004550B9"/>
    <w:rsid w:val="004552A3"/>
    <w:rsid w:val="004558FF"/>
    <w:rsid w:val="00455995"/>
    <w:rsid w:val="00455ED8"/>
    <w:rsid w:val="00455F3E"/>
    <w:rsid w:val="004564F4"/>
    <w:rsid w:val="00456E4E"/>
    <w:rsid w:val="004572AF"/>
    <w:rsid w:val="00457E26"/>
    <w:rsid w:val="00457FFB"/>
    <w:rsid w:val="00460B6A"/>
    <w:rsid w:val="00460DA8"/>
    <w:rsid w:val="00460E4E"/>
    <w:rsid w:val="004611D8"/>
    <w:rsid w:val="00461360"/>
    <w:rsid w:val="004614D3"/>
    <w:rsid w:val="0046154B"/>
    <w:rsid w:val="00461AA6"/>
    <w:rsid w:val="00461EE8"/>
    <w:rsid w:val="004621A6"/>
    <w:rsid w:val="00462713"/>
    <w:rsid w:val="00462965"/>
    <w:rsid w:val="00462BD5"/>
    <w:rsid w:val="004635C1"/>
    <w:rsid w:val="004639FA"/>
    <w:rsid w:val="00463C34"/>
    <w:rsid w:val="00463C8D"/>
    <w:rsid w:val="00464026"/>
    <w:rsid w:val="00464043"/>
    <w:rsid w:val="004641AB"/>
    <w:rsid w:val="00464287"/>
    <w:rsid w:val="004644AB"/>
    <w:rsid w:val="00464559"/>
    <w:rsid w:val="00464597"/>
    <w:rsid w:val="004646EA"/>
    <w:rsid w:val="00464710"/>
    <w:rsid w:val="00464798"/>
    <w:rsid w:val="004649BC"/>
    <w:rsid w:val="00464ACB"/>
    <w:rsid w:val="00464C01"/>
    <w:rsid w:val="00464C55"/>
    <w:rsid w:val="00465358"/>
    <w:rsid w:val="0046552F"/>
    <w:rsid w:val="00465BDC"/>
    <w:rsid w:val="00465BFF"/>
    <w:rsid w:val="00465DD5"/>
    <w:rsid w:val="00466321"/>
    <w:rsid w:val="00466813"/>
    <w:rsid w:val="00466A1B"/>
    <w:rsid w:val="00466AAC"/>
    <w:rsid w:val="00466BB5"/>
    <w:rsid w:val="00467095"/>
    <w:rsid w:val="0046709D"/>
    <w:rsid w:val="00467294"/>
    <w:rsid w:val="0046792B"/>
    <w:rsid w:val="00467AA2"/>
    <w:rsid w:val="00467F36"/>
    <w:rsid w:val="00467F74"/>
    <w:rsid w:val="004705F5"/>
    <w:rsid w:val="004709D3"/>
    <w:rsid w:val="00470A3C"/>
    <w:rsid w:val="00470C0E"/>
    <w:rsid w:val="00470D32"/>
    <w:rsid w:val="00470D7C"/>
    <w:rsid w:val="00470F76"/>
    <w:rsid w:val="00471029"/>
    <w:rsid w:val="00471268"/>
    <w:rsid w:val="0047142B"/>
    <w:rsid w:val="004717A2"/>
    <w:rsid w:val="00472035"/>
    <w:rsid w:val="0047236C"/>
    <w:rsid w:val="004723EE"/>
    <w:rsid w:val="004728B0"/>
    <w:rsid w:val="004729D5"/>
    <w:rsid w:val="00472C84"/>
    <w:rsid w:val="00472DBB"/>
    <w:rsid w:val="00473123"/>
    <w:rsid w:val="00473356"/>
    <w:rsid w:val="004736F1"/>
    <w:rsid w:val="00473D26"/>
    <w:rsid w:val="00473E45"/>
    <w:rsid w:val="00473F4E"/>
    <w:rsid w:val="00473F78"/>
    <w:rsid w:val="00474129"/>
    <w:rsid w:val="00474371"/>
    <w:rsid w:val="00474E01"/>
    <w:rsid w:val="0047531F"/>
    <w:rsid w:val="00475340"/>
    <w:rsid w:val="0047591F"/>
    <w:rsid w:val="0047595C"/>
    <w:rsid w:val="00475BD7"/>
    <w:rsid w:val="00475BEE"/>
    <w:rsid w:val="00475DB2"/>
    <w:rsid w:val="00475FE7"/>
    <w:rsid w:val="0047611D"/>
    <w:rsid w:val="00476346"/>
    <w:rsid w:val="0047671C"/>
    <w:rsid w:val="00476910"/>
    <w:rsid w:val="00476F84"/>
    <w:rsid w:val="0047754E"/>
    <w:rsid w:val="00477A0A"/>
    <w:rsid w:val="004802EF"/>
    <w:rsid w:val="00480857"/>
    <w:rsid w:val="004808D7"/>
    <w:rsid w:val="00480B41"/>
    <w:rsid w:val="00480E88"/>
    <w:rsid w:val="004812E3"/>
    <w:rsid w:val="00481813"/>
    <w:rsid w:val="00481BB0"/>
    <w:rsid w:val="00481DE5"/>
    <w:rsid w:val="00481E55"/>
    <w:rsid w:val="00482235"/>
    <w:rsid w:val="00482247"/>
    <w:rsid w:val="00482273"/>
    <w:rsid w:val="00482503"/>
    <w:rsid w:val="004829A5"/>
    <w:rsid w:val="00482B09"/>
    <w:rsid w:val="00482FF9"/>
    <w:rsid w:val="00483556"/>
    <w:rsid w:val="004836B3"/>
    <w:rsid w:val="004838E8"/>
    <w:rsid w:val="00483BC8"/>
    <w:rsid w:val="004841F6"/>
    <w:rsid w:val="0048450E"/>
    <w:rsid w:val="004845D7"/>
    <w:rsid w:val="00484909"/>
    <w:rsid w:val="004849AA"/>
    <w:rsid w:val="00485770"/>
    <w:rsid w:val="0048579B"/>
    <w:rsid w:val="004857D1"/>
    <w:rsid w:val="00485BCA"/>
    <w:rsid w:val="00485D24"/>
    <w:rsid w:val="00485FE5"/>
    <w:rsid w:val="0048614E"/>
    <w:rsid w:val="00487463"/>
    <w:rsid w:val="0048764E"/>
    <w:rsid w:val="00487843"/>
    <w:rsid w:val="00487C6C"/>
    <w:rsid w:val="00487DC5"/>
    <w:rsid w:val="0049009E"/>
    <w:rsid w:val="004903D2"/>
    <w:rsid w:val="004909CE"/>
    <w:rsid w:val="00490A88"/>
    <w:rsid w:val="00490BAB"/>
    <w:rsid w:val="00490E5F"/>
    <w:rsid w:val="0049110B"/>
    <w:rsid w:val="00491675"/>
    <w:rsid w:val="00491A36"/>
    <w:rsid w:val="00491BAA"/>
    <w:rsid w:val="00492680"/>
    <w:rsid w:val="00492B31"/>
    <w:rsid w:val="00492BCF"/>
    <w:rsid w:val="00492F07"/>
    <w:rsid w:val="00492F6F"/>
    <w:rsid w:val="004935F2"/>
    <w:rsid w:val="004939AA"/>
    <w:rsid w:val="00493C67"/>
    <w:rsid w:val="00493CE6"/>
    <w:rsid w:val="0049451D"/>
    <w:rsid w:val="004947F2"/>
    <w:rsid w:val="0049490D"/>
    <w:rsid w:val="004949FA"/>
    <w:rsid w:val="00494AB7"/>
    <w:rsid w:val="00494B14"/>
    <w:rsid w:val="00494F7B"/>
    <w:rsid w:val="0049535B"/>
    <w:rsid w:val="004953EC"/>
    <w:rsid w:val="004954B6"/>
    <w:rsid w:val="004954F5"/>
    <w:rsid w:val="00495598"/>
    <w:rsid w:val="004956CE"/>
    <w:rsid w:val="00495E11"/>
    <w:rsid w:val="00495EFE"/>
    <w:rsid w:val="00496830"/>
    <w:rsid w:val="0049686E"/>
    <w:rsid w:val="00496B3E"/>
    <w:rsid w:val="00496C7C"/>
    <w:rsid w:val="00496DDF"/>
    <w:rsid w:val="004970F1"/>
    <w:rsid w:val="00497219"/>
    <w:rsid w:val="0049746D"/>
    <w:rsid w:val="004978E3"/>
    <w:rsid w:val="004978FF"/>
    <w:rsid w:val="00497A5A"/>
    <w:rsid w:val="00497B8D"/>
    <w:rsid w:val="004A0475"/>
    <w:rsid w:val="004A04F2"/>
    <w:rsid w:val="004A0688"/>
    <w:rsid w:val="004A1134"/>
    <w:rsid w:val="004A1EA2"/>
    <w:rsid w:val="004A2074"/>
    <w:rsid w:val="004A2BC7"/>
    <w:rsid w:val="004A2CE4"/>
    <w:rsid w:val="004A2D2D"/>
    <w:rsid w:val="004A2DCD"/>
    <w:rsid w:val="004A3599"/>
    <w:rsid w:val="004A35D3"/>
    <w:rsid w:val="004A3757"/>
    <w:rsid w:val="004A3795"/>
    <w:rsid w:val="004A3837"/>
    <w:rsid w:val="004A39F3"/>
    <w:rsid w:val="004A3ED6"/>
    <w:rsid w:val="004A3FFE"/>
    <w:rsid w:val="004A4055"/>
    <w:rsid w:val="004A42A0"/>
    <w:rsid w:val="004A46B1"/>
    <w:rsid w:val="004A47AE"/>
    <w:rsid w:val="004A4A54"/>
    <w:rsid w:val="004A4CC2"/>
    <w:rsid w:val="004A507E"/>
    <w:rsid w:val="004A538E"/>
    <w:rsid w:val="004A5534"/>
    <w:rsid w:val="004A586A"/>
    <w:rsid w:val="004A5918"/>
    <w:rsid w:val="004A5B1E"/>
    <w:rsid w:val="004A622D"/>
    <w:rsid w:val="004A63B6"/>
    <w:rsid w:val="004A6742"/>
    <w:rsid w:val="004A6A43"/>
    <w:rsid w:val="004A6A5C"/>
    <w:rsid w:val="004A738B"/>
    <w:rsid w:val="004A745B"/>
    <w:rsid w:val="004A793D"/>
    <w:rsid w:val="004A798F"/>
    <w:rsid w:val="004A7A6A"/>
    <w:rsid w:val="004A7A9E"/>
    <w:rsid w:val="004B038A"/>
    <w:rsid w:val="004B069E"/>
    <w:rsid w:val="004B07AD"/>
    <w:rsid w:val="004B089F"/>
    <w:rsid w:val="004B0937"/>
    <w:rsid w:val="004B0961"/>
    <w:rsid w:val="004B192E"/>
    <w:rsid w:val="004B1964"/>
    <w:rsid w:val="004B1B1C"/>
    <w:rsid w:val="004B1BFE"/>
    <w:rsid w:val="004B1DBE"/>
    <w:rsid w:val="004B2747"/>
    <w:rsid w:val="004B29A8"/>
    <w:rsid w:val="004B2BFA"/>
    <w:rsid w:val="004B2E83"/>
    <w:rsid w:val="004B3252"/>
    <w:rsid w:val="004B35C1"/>
    <w:rsid w:val="004B37F9"/>
    <w:rsid w:val="004B45C2"/>
    <w:rsid w:val="004B4A94"/>
    <w:rsid w:val="004B4F0D"/>
    <w:rsid w:val="004B5039"/>
    <w:rsid w:val="004B50B0"/>
    <w:rsid w:val="004B50C1"/>
    <w:rsid w:val="004B58E1"/>
    <w:rsid w:val="004B5A9B"/>
    <w:rsid w:val="004B5EBB"/>
    <w:rsid w:val="004B5F44"/>
    <w:rsid w:val="004B604D"/>
    <w:rsid w:val="004B646B"/>
    <w:rsid w:val="004B6771"/>
    <w:rsid w:val="004B68E1"/>
    <w:rsid w:val="004B6A28"/>
    <w:rsid w:val="004B6AFE"/>
    <w:rsid w:val="004B7329"/>
    <w:rsid w:val="004B746F"/>
    <w:rsid w:val="004B7492"/>
    <w:rsid w:val="004B7641"/>
    <w:rsid w:val="004B76AE"/>
    <w:rsid w:val="004B76FB"/>
    <w:rsid w:val="004B7A15"/>
    <w:rsid w:val="004B7B4C"/>
    <w:rsid w:val="004B7CD7"/>
    <w:rsid w:val="004B7D47"/>
    <w:rsid w:val="004C05B6"/>
    <w:rsid w:val="004C06BB"/>
    <w:rsid w:val="004C08C2"/>
    <w:rsid w:val="004C0B40"/>
    <w:rsid w:val="004C0E65"/>
    <w:rsid w:val="004C0E9B"/>
    <w:rsid w:val="004C0EF5"/>
    <w:rsid w:val="004C0F61"/>
    <w:rsid w:val="004C155A"/>
    <w:rsid w:val="004C16AB"/>
    <w:rsid w:val="004C1D80"/>
    <w:rsid w:val="004C1D89"/>
    <w:rsid w:val="004C1EE0"/>
    <w:rsid w:val="004C1FFE"/>
    <w:rsid w:val="004C2461"/>
    <w:rsid w:val="004C24EB"/>
    <w:rsid w:val="004C2862"/>
    <w:rsid w:val="004C28DE"/>
    <w:rsid w:val="004C294E"/>
    <w:rsid w:val="004C2BF2"/>
    <w:rsid w:val="004C3275"/>
    <w:rsid w:val="004C3673"/>
    <w:rsid w:val="004C36F7"/>
    <w:rsid w:val="004C37E1"/>
    <w:rsid w:val="004C380C"/>
    <w:rsid w:val="004C4277"/>
    <w:rsid w:val="004C48B7"/>
    <w:rsid w:val="004C4A27"/>
    <w:rsid w:val="004C4CB0"/>
    <w:rsid w:val="004C4EDE"/>
    <w:rsid w:val="004C534C"/>
    <w:rsid w:val="004C5426"/>
    <w:rsid w:val="004C5492"/>
    <w:rsid w:val="004C56C0"/>
    <w:rsid w:val="004C57C1"/>
    <w:rsid w:val="004C5B77"/>
    <w:rsid w:val="004C5D56"/>
    <w:rsid w:val="004C5FB3"/>
    <w:rsid w:val="004C621D"/>
    <w:rsid w:val="004C6350"/>
    <w:rsid w:val="004C65CE"/>
    <w:rsid w:val="004C6638"/>
    <w:rsid w:val="004C664F"/>
    <w:rsid w:val="004C66C3"/>
    <w:rsid w:val="004C6A18"/>
    <w:rsid w:val="004C6C29"/>
    <w:rsid w:val="004C7053"/>
    <w:rsid w:val="004C71BA"/>
    <w:rsid w:val="004C7495"/>
    <w:rsid w:val="004C762D"/>
    <w:rsid w:val="004C764D"/>
    <w:rsid w:val="004C7726"/>
    <w:rsid w:val="004C7C0D"/>
    <w:rsid w:val="004C7F93"/>
    <w:rsid w:val="004D0604"/>
    <w:rsid w:val="004D090E"/>
    <w:rsid w:val="004D0A6F"/>
    <w:rsid w:val="004D0D22"/>
    <w:rsid w:val="004D0FC0"/>
    <w:rsid w:val="004D1846"/>
    <w:rsid w:val="004D2108"/>
    <w:rsid w:val="004D23BA"/>
    <w:rsid w:val="004D2463"/>
    <w:rsid w:val="004D26B1"/>
    <w:rsid w:val="004D2A3E"/>
    <w:rsid w:val="004D2BB4"/>
    <w:rsid w:val="004D337B"/>
    <w:rsid w:val="004D33CF"/>
    <w:rsid w:val="004D3430"/>
    <w:rsid w:val="004D3567"/>
    <w:rsid w:val="004D3BBB"/>
    <w:rsid w:val="004D3C65"/>
    <w:rsid w:val="004D4017"/>
    <w:rsid w:val="004D414F"/>
    <w:rsid w:val="004D44CF"/>
    <w:rsid w:val="004D459F"/>
    <w:rsid w:val="004D4906"/>
    <w:rsid w:val="004D56B3"/>
    <w:rsid w:val="004D573A"/>
    <w:rsid w:val="004D579E"/>
    <w:rsid w:val="004D57F6"/>
    <w:rsid w:val="004D58C5"/>
    <w:rsid w:val="004D5981"/>
    <w:rsid w:val="004D63CF"/>
    <w:rsid w:val="004D63E8"/>
    <w:rsid w:val="004D63EA"/>
    <w:rsid w:val="004D662F"/>
    <w:rsid w:val="004D68E3"/>
    <w:rsid w:val="004D698F"/>
    <w:rsid w:val="004D7302"/>
    <w:rsid w:val="004D730E"/>
    <w:rsid w:val="004D751C"/>
    <w:rsid w:val="004D7D29"/>
    <w:rsid w:val="004D7F2D"/>
    <w:rsid w:val="004D7F99"/>
    <w:rsid w:val="004E01A3"/>
    <w:rsid w:val="004E03D9"/>
    <w:rsid w:val="004E1198"/>
    <w:rsid w:val="004E11EB"/>
    <w:rsid w:val="004E14FE"/>
    <w:rsid w:val="004E1508"/>
    <w:rsid w:val="004E1AC3"/>
    <w:rsid w:val="004E1B19"/>
    <w:rsid w:val="004E1D48"/>
    <w:rsid w:val="004E1E24"/>
    <w:rsid w:val="004E1E27"/>
    <w:rsid w:val="004E29C4"/>
    <w:rsid w:val="004E2A47"/>
    <w:rsid w:val="004E2E37"/>
    <w:rsid w:val="004E314A"/>
    <w:rsid w:val="004E36C9"/>
    <w:rsid w:val="004E36F0"/>
    <w:rsid w:val="004E375E"/>
    <w:rsid w:val="004E3920"/>
    <w:rsid w:val="004E3A72"/>
    <w:rsid w:val="004E3D7F"/>
    <w:rsid w:val="004E4365"/>
    <w:rsid w:val="004E4F88"/>
    <w:rsid w:val="004E4FCD"/>
    <w:rsid w:val="004E52B6"/>
    <w:rsid w:val="004E5602"/>
    <w:rsid w:val="004E574E"/>
    <w:rsid w:val="004E5BFE"/>
    <w:rsid w:val="004E5F08"/>
    <w:rsid w:val="004E6076"/>
    <w:rsid w:val="004E61EE"/>
    <w:rsid w:val="004E64E2"/>
    <w:rsid w:val="004E6DC4"/>
    <w:rsid w:val="004E6F77"/>
    <w:rsid w:val="004E7709"/>
    <w:rsid w:val="004E7830"/>
    <w:rsid w:val="004E784B"/>
    <w:rsid w:val="004E7C11"/>
    <w:rsid w:val="004E7E13"/>
    <w:rsid w:val="004E7F4C"/>
    <w:rsid w:val="004F02CF"/>
    <w:rsid w:val="004F04FE"/>
    <w:rsid w:val="004F0662"/>
    <w:rsid w:val="004F068B"/>
    <w:rsid w:val="004F0768"/>
    <w:rsid w:val="004F0878"/>
    <w:rsid w:val="004F0D6E"/>
    <w:rsid w:val="004F0D7C"/>
    <w:rsid w:val="004F0EA2"/>
    <w:rsid w:val="004F1098"/>
    <w:rsid w:val="004F1756"/>
    <w:rsid w:val="004F1C1C"/>
    <w:rsid w:val="004F2ADB"/>
    <w:rsid w:val="004F2EC2"/>
    <w:rsid w:val="004F2FCD"/>
    <w:rsid w:val="004F314C"/>
    <w:rsid w:val="004F317A"/>
    <w:rsid w:val="004F32B5"/>
    <w:rsid w:val="004F3786"/>
    <w:rsid w:val="004F37E4"/>
    <w:rsid w:val="004F3D20"/>
    <w:rsid w:val="004F40FD"/>
    <w:rsid w:val="004F43BB"/>
    <w:rsid w:val="004F454B"/>
    <w:rsid w:val="004F46A2"/>
    <w:rsid w:val="004F4B7C"/>
    <w:rsid w:val="004F50A9"/>
    <w:rsid w:val="004F5442"/>
    <w:rsid w:val="004F56EE"/>
    <w:rsid w:val="004F5889"/>
    <w:rsid w:val="004F58C1"/>
    <w:rsid w:val="004F5B1B"/>
    <w:rsid w:val="004F5D4F"/>
    <w:rsid w:val="004F5E09"/>
    <w:rsid w:val="004F5FAC"/>
    <w:rsid w:val="004F62B1"/>
    <w:rsid w:val="004F6889"/>
    <w:rsid w:val="004F695C"/>
    <w:rsid w:val="004F69C7"/>
    <w:rsid w:val="004F6EBF"/>
    <w:rsid w:val="004F7206"/>
    <w:rsid w:val="004F764D"/>
    <w:rsid w:val="004F770A"/>
    <w:rsid w:val="004F7959"/>
    <w:rsid w:val="0050080F"/>
    <w:rsid w:val="00500998"/>
    <w:rsid w:val="00500D78"/>
    <w:rsid w:val="00501260"/>
    <w:rsid w:val="00501A70"/>
    <w:rsid w:val="00501B74"/>
    <w:rsid w:val="00501BC7"/>
    <w:rsid w:val="00501E5B"/>
    <w:rsid w:val="00501E5D"/>
    <w:rsid w:val="00501F2E"/>
    <w:rsid w:val="005020C6"/>
    <w:rsid w:val="005024F1"/>
    <w:rsid w:val="00502560"/>
    <w:rsid w:val="00502892"/>
    <w:rsid w:val="00502C37"/>
    <w:rsid w:val="00502DED"/>
    <w:rsid w:val="00502EFB"/>
    <w:rsid w:val="0050372E"/>
    <w:rsid w:val="00503839"/>
    <w:rsid w:val="0050383F"/>
    <w:rsid w:val="00503C68"/>
    <w:rsid w:val="00503EB7"/>
    <w:rsid w:val="00503EE0"/>
    <w:rsid w:val="00504575"/>
    <w:rsid w:val="005049D0"/>
    <w:rsid w:val="00504B41"/>
    <w:rsid w:val="0050519E"/>
    <w:rsid w:val="005052E1"/>
    <w:rsid w:val="005052F2"/>
    <w:rsid w:val="00505320"/>
    <w:rsid w:val="00505653"/>
    <w:rsid w:val="005057BE"/>
    <w:rsid w:val="005058F8"/>
    <w:rsid w:val="00505A90"/>
    <w:rsid w:val="00505C48"/>
    <w:rsid w:val="00505D38"/>
    <w:rsid w:val="00505E56"/>
    <w:rsid w:val="00505EC1"/>
    <w:rsid w:val="005061E4"/>
    <w:rsid w:val="00506214"/>
    <w:rsid w:val="0050676D"/>
    <w:rsid w:val="005071E7"/>
    <w:rsid w:val="00507267"/>
    <w:rsid w:val="005075B1"/>
    <w:rsid w:val="005076E3"/>
    <w:rsid w:val="00507762"/>
    <w:rsid w:val="00507F9B"/>
    <w:rsid w:val="00510415"/>
    <w:rsid w:val="00510620"/>
    <w:rsid w:val="00510633"/>
    <w:rsid w:val="00510849"/>
    <w:rsid w:val="0051085E"/>
    <w:rsid w:val="00510982"/>
    <w:rsid w:val="00511081"/>
    <w:rsid w:val="005111C0"/>
    <w:rsid w:val="005112D4"/>
    <w:rsid w:val="0051136B"/>
    <w:rsid w:val="00511531"/>
    <w:rsid w:val="0051175C"/>
    <w:rsid w:val="00511948"/>
    <w:rsid w:val="005119A0"/>
    <w:rsid w:val="00511E4D"/>
    <w:rsid w:val="00511F28"/>
    <w:rsid w:val="00511FF6"/>
    <w:rsid w:val="00512096"/>
    <w:rsid w:val="00512152"/>
    <w:rsid w:val="00512155"/>
    <w:rsid w:val="0051225C"/>
    <w:rsid w:val="00512EBB"/>
    <w:rsid w:val="00512F99"/>
    <w:rsid w:val="00513141"/>
    <w:rsid w:val="00513397"/>
    <w:rsid w:val="005135A7"/>
    <w:rsid w:val="00513627"/>
    <w:rsid w:val="005136EF"/>
    <w:rsid w:val="005137A4"/>
    <w:rsid w:val="005141FD"/>
    <w:rsid w:val="00514201"/>
    <w:rsid w:val="00514293"/>
    <w:rsid w:val="0051447D"/>
    <w:rsid w:val="005144F8"/>
    <w:rsid w:val="005145EB"/>
    <w:rsid w:val="005145FE"/>
    <w:rsid w:val="00514825"/>
    <w:rsid w:val="00514876"/>
    <w:rsid w:val="005149CD"/>
    <w:rsid w:val="00515029"/>
    <w:rsid w:val="00515AF4"/>
    <w:rsid w:val="00515C20"/>
    <w:rsid w:val="00515F62"/>
    <w:rsid w:val="00516332"/>
    <w:rsid w:val="005164B5"/>
    <w:rsid w:val="005168D3"/>
    <w:rsid w:val="00516ACF"/>
    <w:rsid w:val="00517706"/>
    <w:rsid w:val="0051772C"/>
    <w:rsid w:val="00517A17"/>
    <w:rsid w:val="00517AC4"/>
    <w:rsid w:val="00517BE3"/>
    <w:rsid w:val="00517E06"/>
    <w:rsid w:val="00520092"/>
    <w:rsid w:val="0052065D"/>
    <w:rsid w:val="00520A51"/>
    <w:rsid w:val="00520E74"/>
    <w:rsid w:val="00520FB1"/>
    <w:rsid w:val="00521185"/>
    <w:rsid w:val="00521550"/>
    <w:rsid w:val="0052184F"/>
    <w:rsid w:val="005218FA"/>
    <w:rsid w:val="005219D0"/>
    <w:rsid w:val="005219DF"/>
    <w:rsid w:val="00521A29"/>
    <w:rsid w:val="00521B50"/>
    <w:rsid w:val="00521ECF"/>
    <w:rsid w:val="00522087"/>
    <w:rsid w:val="00522313"/>
    <w:rsid w:val="00522BBA"/>
    <w:rsid w:val="00522C4E"/>
    <w:rsid w:val="00522DE6"/>
    <w:rsid w:val="00522F1B"/>
    <w:rsid w:val="005236FC"/>
    <w:rsid w:val="005239A6"/>
    <w:rsid w:val="00523E34"/>
    <w:rsid w:val="00524762"/>
    <w:rsid w:val="0052483B"/>
    <w:rsid w:val="00524A3B"/>
    <w:rsid w:val="00524AB2"/>
    <w:rsid w:val="00524C34"/>
    <w:rsid w:val="00524CA1"/>
    <w:rsid w:val="00524F52"/>
    <w:rsid w:val="00525199"/>
    <w:rsid w:val="005255C8"/>
    <w:rsid w:val="0052574E"/>
    <w:rsid w:val="00525EE4"/>
    <w:rsid w:val="005260DD"/>
    <w:rsid w:val="00526334"/>
    <w:rsid w:val="005265C6"/>
    <w:rsid w:val="0052671D"/>
    <w:rsid w:val="00526A52"/>
    <w:rsid w:val="00526B51"/>
    <w:rsid w:val="00526BAE"/>
    <w:rsid w:val="00526CB3"/>
    <w:rsid w:val="00526D29"/>
    <w:rsid w:val="00527032"/>
    <w:rsid w:val="00527263"/>
    <w:rsid w:val="00527312"/>
    <w:rsid w:val="00527445"/>
    <w:rsid w:val="005275C4"/>
    <w:rsid w:val="00527615"/>
    <w:rsid w:val="0052771F"/>
    <w:rsid w:val="0052778F"/>
    <w:rsid w:val="0052779D"/>
    <w:rsid w:val="00527E02"/>
    <w:rsid w:val="005301A7"/>
    <w:rsid w:val="00530340"/>
    <w:rsid w:val="0053045E"/>
    <w:rsid w:val="0053067A"/>
    <w:rsid w:val="00530D2B"/>
    <w:rsid w:val="0053115C"/>
    <w:rsid w:val="0053152B"/>
    <w:rsid w:val="005319FA"/>
    <w:rsid w:val="00531CF7"/>
    <w:rsid w:val="00531DF4"/>
    <w:rsid w:val="0053282B"/>
    <w:rsid w:val="00532974"/>
    <w:rsid w:val="0053298A"/>
    <w:rsid w:val="00532B35"/>
    <w:rsid w:val="00532CB6"/>
    <w:rsid w:val="00532D7C"/>
    <w:rsid w:val="00532EFF"/>
    <w:rsid w:val="00532F83"/>
    <w:rsid w:val="0053301D"/>
    <w:rsid w:val="005332DF"/>
    <w:rsid w:val="00533665"/>
    <w:rsid w:val="00533669"/>
    <w:rsid w:val="00533730"/>
    <w:rsid w:val="00533912"/>
    <w:rsid w:val="00533AB3"/>
    <w:rsid w:val="00533C96"/>
    <w:rsid w:val="00533DF9"/>
    <w:rsid w:val="00534391"/>
    <w:rsid w:val="005344B0"/>
    <w:rsid w:val="00534597"/>
    <w:rsid w:val="00534756"/>
    <w:rsid w:val="00534BEA"/>
    <w:rsid w:val="00534BF8"/>
    <w:rsid w:val="00534DA9"/>
    <w:rsid w:val="00534EB8"/>
    <w:rsid w:val="00534EE8"/>
    <w:rsid w:val="00534F3E"/>
    <w:rsid w:val="00534FFD"/>
    <w:rsid w:val="0053586A"/>
    <w:rsid w:val="005358FA"/>
    <w:rsid w:val="00535A59"/>
    <w:rsid w:val="00535AD6"/>
    <w:rsid w:val="00535B34"/>
    <w:rsid w:val="005360EC"/>
    <w:rsid w:val="005363AA"/>
    <w:rsid w:val="00536B8A"/>
    <w:rsid w:val="00537001"/>
    <w:rsid w:val="00537827"/>
    <w:rsid w:val="0054022E"/>
    <w:rsid w:val="005406A3"/>
    <w:rsid w:val="005407F5"/>
    <w:rsid w:val="00540984"/>
    <w:rsid w:val="005409F1"/>
    <w:rsid w:val="00540B85"/>
    <w:rsid w:val="00540C7A"/>
    <w:rsid w:val="00540E08"/>
    <w:rsid w:val="00541594"/>
    <w:rsid w:val="0054170E"/>
    <w:rsid w:val="005417C4"/>
    <w:rsid w:val="00541B68"/>
    <w:rsid w:val="00541D48"/>
    <w:rsid w:val="00541DA9"/>
    <w:rsid w:val="005420DE"/>
    <w:rsid w:val="00542286"/>
    <w:rsid w:val="00542526"/>
    <w:rsid w:val="005425B3"/>
    <w:rsid w:val="005427AF"/>
    <w:rsid w:val="005427F1"/>
    <w:rsid w:val="00542848"/>
    <w:rsid w:val="00542A33"/>
    <w:rsid w:val="00542E68"/>
    <w:rsid w:val="005430EE"/>
    <w:rsid w:val="0054315E"/>
    <w:rsid w:val="005431E4"/>
    <w:rsid w:val="00543522"/>
    <w:rsid w:val="0054376D"/>
    <w:rsid w:val="00543AEB"/>
    <w:rsid w:val="00543CE8"/>
    <w:rsid w:val="005442AC"/>
    <w:rsid w:val="00544386"/>
    <w:rsid w:val="005448A3"/>
    <w:rsid w:val="00544996"/>
    <w:rsid w:val="00544D39"/>
    <w:rsid w:val="00544ED5"/>
    <w:rsid w:val="0054503C"/>
    <w:rsid w:val="00545273"/>
    <w:rsid w:val="0054556B"/>
    <w:rsid w:val="005456C5"/>
    <w:rsid w:val="00545750"/>
    <w:rsid w:val="00546042"/>
    <w:rsid w:val="0054644B"/>
    <w:rsid w:val="00546470"/>
    <w:rsid w:val="00546792"/>
    <w:rsid w:val="00546ACB"/>
    <w:rsid w:val="00546FFD"/>
    <w:rsid w:val="005474A9"/>
    <w:rsid w:val="005476AC"/>
    <w:rsid w:val="00547911"/>
    <w:rsid w:val="00547C50"/>
    <w:rsid w:val="00547C69"/>
    <w:rsid w:val="00547C8D"/>
    <w:rsid w:val="00547D95"/>
    <w:rsid w:val="00547DFE"/>
    <w:rsid w:val="00547E0C"/>
    <w:rsid w:val="00550111"/>
    <w:rsid w:val="00550120"/>
    <w:rsid w:val="0055033D"/>
    <w:rsid w:val="005504E3"/>
    <w:rsid w:val="00550525"/>
    <w:rsid w:val="00550779"/>
    <w:rsid w:val="00550A31"/>
    <w:rsid w:val="00550F22"/>
    <w:rsid w:val="00550FCE"/>
    <w:rsid w:val="005513D5"/>
    <w:rsid w:val="005516DF"/>
    <w:rsid w:val="00551771"/>
    <w:rsid w:val="0055177D"/>
    <w:rsid w:val="00551783"/>
    <w:rsid w:val="00551B18"/>
    <w:rsid w:val="00551C41"/>
    <w:rsid w:val="00551E0A"/>
    <w:rsid w:val="00551ED0"/>
    <w:rsid w:val="00552165"/>
    <w:rsid w:val="005522B8"/>
    <w:rsid w:val="005524EC"/>
    <w:rsid w:val="005525D5"/>
    <w:rsid w:val="0055270B"/>
    <w:rsid w:val="00552A22"/>
    <w:rsid w:val="00552B3B"/>
    <w:rsid w:val="00552D81"/>
    <w:rsid w:val="00552E19"/>
    <w:rsid w:val="005530F1"/>
    <w:rsid w:val="00553EA2"/>
    <w:rsid w:val="005540D4"/>
    <w:rsid w:val="00554288"/>
    <w:rsid w:val="005543E2"/>
    <w:rsid w:val="00554583"/>
    <w:rsid w:val="005545C7"/>
    <w:rsid w:val="00554C1F"/>
    <w:rsid w:val="00554DA1"/>
    <w:rsid w:val="00554F2D"/>
    <w:rsid w:val="00555251"/>
    <w:rsid w:val="005552EB"/>
    <w:rsid w:val="00555339"/>
    <w:rsid w:val="00555410"/>
    <w:rsid w:val="00555561"/>
    <w:rsid w:val="00555597"/>
    <w:rsid w:val="00555817"/>
    <w:rsid w:val="00555AD9"/>
    <w:rsid w:val="005561FF"/>
    <w:rsid w:val="00556234"/>
    <w:rsid w:val="0055627A"/>
    <w:rsid w:val="005566E2"/>
    <w:rsid w:val="005567A3"/>
    <w:rsid w:val="00556BE7"/>
    <w:rsid w:val="00556CA8"/>
    <w:rsid w:val="00556D6D"/>
    <w:rsid w:val="00557070"/>
    <w:rsid w:val="005571C9"/>
    <w:rsid w:val="0055722D"/>
    <w:rsid w:val="0055730D"/>
    <w:rsid w:val="005574BB"/>
    <w:rsid w:val="005575E6"/>
    <w:rsid w:val="00557725"/>
    <w:rsid w:val="0055779F"/>
    <w:rsid w:val="00557846"/>
    <w:rsid w:val="0056006B"/>
    <w:rsid w:val="005602A7"/>
    <w:rsid w:val="0056036D"/>
    <w:rsid w:val="0056063C"/>
    <w:rsid w:val="005610C6"/>
    <w:rsid w:val="005611A9"/>
    <w:rsid w:val="0056199B"/>
    <w:rsid w:val="005619E7"/>
    <w:rsid w:val="00561FBF"/>
    <w:rsid w:val="005620C9"/>
    <w:rsid w:val="00562302"/>
    <w:rsid w:val="005623B2"/>
    <w:rsid w:val="005624C1"/>
    <w:rsid w:val="00562600"/>
    <w:rsid w:val="005627DF"/>
    <w:rsid w:val="00562963"/>
    <w:rsid w:val="00562F73"/>
    <w:rsid w:val="00563527"/>
    <w:rsid w:val="00563836"/>
    <w:rsid w:val="0056397E"/>
    <w:rsid w:val="00563F14"/>
    <w:rsid w:val="00564172"/>
    <w:rsid w:val="005643E8"/>
    <w:rsid w:val="0056476F"/>
    <w:rsid w:val="005647BD"/>
    <w:rsid w:val="005649EA"/>
    <w:rsid w:val="00564A03"/>
    <w:rsid w:val="00565587"/>
    <w:rsid w:val="005656F1"/>
    <w:rsid w:val="00565AAF"/>
    <w:rsid w:val="00566515"/>
    <w:rsid w:val="00566756"/>
    <w:rsid w:val="00566A4D"/>
    <w:rsid w:val="00566E22"/>
    <w:rsid w:val="00567237"/>
    <w:rsid w:val="00567748"/>
    <w:rsid w:val="00567C42"/>
    <w:rsid w:val="00567CFA"/>
    <w:rsid w:val="00567F29"/>
    <w:rsid w:val="005701DA"/>
    <w:rsid w:val="005704B4"/>
    <w:rsid w:val="0057083F"/>
    <w:rsid w:val="0057089D"/>
    <w:rsid w:val="00571432"/>
    <w:rsid w:val="00571517"/>
    <w:rsid w:val="0057165D"/>
    <w:rsid w:val="005716F2"/>
    <w:rsid w:val="00571841"/>
    <w:rsid w:val="00571952"/>
    <w:rsid w:val="0057205A"/>
    <w:rsid w:val="005720B8"/>
    <w:rsid w:val="005720E1"/>
    <w:rsid w:val="00572434"/>
    <w:rsid w:val="00572436"/>
    <w:rsid w:val="005725D8"/>
    <w:rsid w:val="0057263B"/>
    <w:rsid w:val="005726A6"/>
    <w:rsid w:val="00572A3A"/>
    <w:rsid w:val="00572B98"/>
    <w:rsid w:val="00572D98"/>
    <w:rsid w:val="00573207"/>
    <w:rsid w:val="00573455"/>
    <w:rsid w:val="005734DD"/>
    <w:rsid w:val="005735CA"/>
    <w:rsid w:val="00573958"/>
    <w:rsid w:val="00574032"/>
    <w:rsid w:val="00574199"/>
    <w:rsid w:val="00574996"/>
    <w:rsid w:val="00574C79"/>
    <w:rsid w:val="00575068"/>
    <w:rsid w:val="0057557D"/>
    <w:rsid w:val="005758A5"/>
    <w:rsid w:val="00575A77"/>
    <w:rsid w:val="00575D4C"/>
    <w:rsid w:val="00576104"/>
    <w:rsid w:val="0057643B"/>
    <w:rsid w:val="00576664"/>
    <w:rsid w:val="005768A3"/>
    <w:rsid w:val="005768D8"/>
    <w:rsid w:val="00576CED"/>
    <w:rsid w:val="005773FF"/>
    <w:rsid w:val="00577715"/>
    <w:rsid w:val="0057778D"/>
    <w:rsid w:val="0058042D"/>
    <w:rsid w:val="005804C4"/>
    <w:rsid w:val="00581056"/>
    <w:rsid w:val="005813A4"/>
    <w:rsid w:val="00581D2D"/>
    <w:rsid w:val="0058246E"/>
    <w:rsid w:val="005824AD"/>
    <w:rsid w:val="005825A3"/>
    <w:rsid w:val="00582767"/>
    <w:rsid w:val="005827E9"/>
    <w:rsid w:val="00582909"/>
    <w:rsid w:val="00582935"/>
    <w:rsid w:val="00582AEF"/>
    <w:rsid w:val="00582BD5"/>
    <w:rsid w:val="00582CFA"/>
    <w:rsid w:val="00583132"/>
    <w:rsid w:val="0058359A"/>
    <w:rsid w:val="00583746"/>
    <w:rsid w:val="005837BF"/>
    <w:rsid w:val="005839D1"/>
    <w:rsid w:val="00583A8E"/>
    <w:rsid w:val="00583BBF"/>
    <w:rsid w:val="005840C0"/>
    <w:rsid w:val="0058467E"/>
    <w:rsid w:val="00584BB9"/>
    <w:rsid w:val="00584C3F"/>
    <w:rsid w:val="00584E0D"/>
    <w:rsid w:val="00584EBB"/>
    <w:rsid w:val="00585473"/>
    <w:rsid w:val="00585D83"/>
    <w:rsid w:val="00586149"/>
    <w:rsid w:val="00586446"/>
    <w:rsid w:val="0058655F"/>
    <w:rsid w:val="00586584"/>
    <w:rsid w:val="005865B5"/>
    <w:rsid w:val="0058667E"/>
    <w:rsid w:val="005868D6"/>
    <w:rsid w:val="00586D8E"/>
    <w:rsid w:val="00586DBE"/>
    <w:rsid w:val="00586DFE"/>
    <w:rsid w:val="00587278"/>
    <w:rsid w:val="0058729E"/>
    <w:rsid w:val="00587801"/>
    <w:rsid w:val="00587A7F"/>
    <w:rsid w:val="005905EB"/>
    <w:rsid w:val="00590AA9"/>
    <w:rsid w:val="00590AD4"/>
    <w:rsid w:val="00591119"/>
    <w:rsid w:val="00591212"/>
    <w:rsid w:val="00591C95"/>
    <w:rsid w:val="00591DBB"/>
    <w:rsid w:val="00591E0D"/>
    <w:rsid w:val="005925FE"/>
    <w:rsid w:val="00592B89"/>
    <w:rsid w:val="00592D29"/>
    <w:rsid w:val="00592D55"/>
    <w:rsid w:val="00592F12"/>
    <w:rsid w:val="0059340A"/>
    <w:rsid w:val="00593529"/>
    <w:rsid w:val="00593587"/>
    <w:rsid w:val="00593C24"/>
    <w:rsid w:val="00593E2C"/>
    <w:rsid w:val="00593F42"/>
    <w:rsid w:val="0059414E"/>
    <w:rsid w:val="005942E7"/>
    <w:rsid w:val="005943D2"/>
    <w:rsid w:val="0059452D"/>
    <w:rsid w:val="005946C1"/>
    <w:rsid w:val="00594A72"/>
    <w:rsid w:val="00594C7E"/>
    <w:rsid w:val="00594CA8"/>
    <w:rsid w:val="00595B70"/>
    <w:rsid w:val="00596344"/>
    <w:rsid w:val="005964F6"/>
    <w:rsid w:val="0059656B"/>
    <w:rsid w:val="00596C08"/>
    <w:rsid w:val="00596CD6"/>
    <w:rsid w:val="00596DC1"/>
    <w:rsid w:val="005970E5"/>
    <w:rsid w:val="00597810"/>
    <w:rsid w:val="005978E8"/>
    <w:rsid w:val="00597983"/>
    <w:rsid w:val="00597B8E"/>
    <w:rsid w:val="00597E84"/>
    <w:rsid w:val="00597F6E"/>
    <w:rsid w:val="005A0009"/>
    <w:rsid w:val="005A038E"/>
    <w:rsid w:val="005A055A"/>
    <w:rsid w:val="005A0A0F"/>
    <w:rsid w:val="005A0D10"/>
    <w:rsid w:val="005A0D13"/>
    <w:rsid w:val="005A1132"/>
    <w:rsid w:val="005A12F8"/>
    <w:rsid w:val="005A164D"/>
    <w:rsid w:val="005A1801"/>
    <w:rsid w:val="005A181F"/>
    <w:rsid w:val="005A1A38"/>
    <w:rsid w:val="005A1AAD"/>
    <w:rsid w:val="005A1C58"/>
    <w:rsid w:val="005A1CA6"/>
    <w:rsid w:val="005A1D64"/>
    <w:rsid w:val="005A2387"/>
    <w:rsid w:val="005A2461"/>
    <w:rsid w:val="005A277D"/>
    <w:rsid w:val="005A29A4"/>
    <w:rsid w:val="005A2C30"/>
    <w:rsid w:val="005A2CAC"/>
    <w:rsid w:val="005A2E1D"/>
    <w:rsid w:val="005A2EAB"/>
    <w:rsid w:val="005A346A"/>
    <w:rsid w:val="005A3665"/>
    <w:rsid w:val="005A395D"/>
    <w:rsid w:val="005A3D1C"/>
    <w:rsid w:val="005A4324"/>
    <w:rsid w:val="005A442D"/>
    <w:rsid w:val="005A444F"/>
    <w:rsid w:val="005A4A87"/>
    <w:rsid w:val="005A51D0"/>
    <w:rsid w:val="005A5B86"/>
    <w:rsid w:val="005A5C58"/>
    <w:rsid w:val="005A5C66"/>
    <w:rsid w:val="005A5D41"/>
    <w:rsid w:val="005A5F07"/>
    <w:rsid w:val="005A5F9D"/>
    <w:rsid w:val="005A62F5"/>
    <w:rsid w:val="005A63C0"/>
    <w:rsid w:val="005A6593"/>
    <w:rsid w:val="005A66AF"/>
    <w:rsid w:val="005A6AA8"/>
    <w:rsid w:val="005A6ADA"/>
    <w:rsid w:val="005A6B84"/>
    <w:rsid w:val="005A6BA3"/>
    <w:rsid w:val="005A6D21"/>
    <w:rsid w:val="005A6F59"/>
    <w:rsid w:val="005A6FBA"/>
    <w:rsid w:val="005A703C"/>
    <w:rsid w:val="005A736A"/>
    <w:rsid w:val="005A74BE"/>
    <w:rsid w:val="005A7548"/>
    <w:rsid w:val="005A7581"/>
    <w:rsid w:val="005A75F4"/>
    <w:rsid w:val="005A7767"/>
    <w:rsid w:val="005A7951"/>
    <w:rsid w:val="005B049D"/>
    <w:rsid w:val="005B05B4"/>
    <w:rsid w:val="005B0C27"/>
    <w:rsid w:val="005B0D29"/>
    <w:rsid w:val="005B0E5D"/>
    <w:rsid w:val="005B0E6C"/>
    <w:rsid w:val="005B0EBA"/>
    <w:rsid w:val="005B116A"/>
    <w:rsid w:val="005B1330"/>
    <w:rsid w:val="005B194B"/>
    <w:rsid w:val="005B1A21"/>
    <w:rsid w:val="005B1A74"/>
    <w:rsid w:val="005B1F7F"/>
    <w:rsid w:val="005B2600"/>
    <w:rsid w:val="005B2852"/>
    <w:rsid w:val="005B2D13"/>
    <w:rsid w:val="005B2D40"/>
    <w:rsid w:val="005B3400"/>
    <w:rsid w:val="005B35FE"/>
    <w:rsid w:val="005B38D6"/>
    <w:rsid w:val="005B3B77"/>
    <w:rsid w:val="005B414D"/>
    <w:rsid w:val="005B4C56"/>
    <w:rsid w:val="005B4E0D"/>
    <w:rsid w:val="005B4E42"/>
    <w:rsid w:val="005B5D54"/>
    <w:rsid w:val="005B5DA8"/>
    <w:rsid w:val="005B6059"/>
    <w:rsid w:val="005B6161"/>
    <w:rsid w:val="005B6441"/>
    <w:rsid w:val="005B6622"/>
    <w:rsid w:val="005B6CF9"/>
    <w:rsid w:val="005B6EC9"/>
    <w:rsid w:val="005B6F56"/>
    <w:rsid w:val="005B72D2"/>
    <w:rsid w:val="005B73A1"/>
    <w:rsid w:val="005B75A4"/>
    <w:rsid w:val="005B75F0"/>
    <w:rsid w:val="005B7823"/>
    <w:rsid w:val="005B7A53"/>
    <w:rsid w:val="005B7D56"/>
    <w:rsid w:val="005B7DFA"/>
    <w:rsid w:val="005B7F64"/>
    <w:rsid w:val="005C019E"/>
    <w:rsid w:val="005C01D2"/>
    <w:rsid w:val="005C04DD"/>
    <w:rsid w:val="005C0603"/>
    <w:rsid w:val="005C086C"/>
    <w:rsid w:val="005C0B55"/>
    <w:rsid w:val="005C0B7A"/>
    <w:rsid w:val="005C0CA1"/>
    <w:rsid w:val="005C0D6D"/>
    <w:rsid w:val="005C0F20"/>
    <w:rsid w:val="005C181E"/>
    <w:rsid w:val="005C189E"/>
    <w:rsid w:val="005C1B27"/>
    <w:rsid w:val="005C1CFE"/>
    <w:rsid w:val="005C1F1B"/>
    <w:rsid w:val="005C2351"/>
    <w:rsid w:val="005C26A2"/>
    <w:rsid w:val="005C28E6"/>
    <w:rsid w:val="005C2962"/>
    <w:rsid w:val="005C2B81"/>
    <w:rsid w:val="005C2CFA"/>
    <w:rsid w:val="005C2D39"/>
    <w:rsid w:val="005C3288"/>
    <w:rsid w:val="005C3333"/>
    <w:rsid w:val="005C3CC4"/>
    <w:rsid w:val="005C3DB4"/>
    <w:rsid w:val="005C3F00"/>
    <w:rsid w:val="005C434A"/>
    <w:rsid w:val="005C4C5E"/>
    <w:rsid w:val="005C5404"/>
    <w:rsid w:val="005C5629"/>
    <w:rsid w:val="005C57B4"/>
    <w:rsid w:val="005C5A2F"/>
    <w:rsid w:val="005C5AF1"/>
    <w:rsid w:val="005C5C24"/>
    <w:rsid w:val="005C5D99"/>
    <w:rsid w:val="005C634A"/>
    <w:rsid w:val="005C6900"/>
    <w:rsid w:val="005C6990"/>
    <w:rsid w:val="005C6B05"/>
    <w:rsid w:val="005C7492"/>
    <w:rsid w:val="005C7715"/>
    <w:rsid w:val="005C7ABA"/>
    <w:rsid w:val="005C7BCC"/>
    <w:rsid w:val="005C7EFE"/>
    <w:rsid w:val="005C7F30"/>
    <w:rsid w:val="005D035C"/>
    <w:rsid w:val="005D04C9"/>
    <w:rsid w:val="005D0888"/>
    <w:rsid w:val="005D0B69"/>
    <w:rsid w:val="005D101B"/>
    <w:rsid w:val="005D13C8"/>
    <w:rsid w:val="005D1479"/>
    <w:rsid w:val="005D1860"/>
    <w:rsid w:val="005D19DD"/>
    <w:rsid w:val="005D1E74"/>
    <w:rsid w:val="005D1F22"/>
    <w:rsid w:val="005D207C"/>
    <w:rsid w:val="005D2173"/>
    <w:rsid w:val="005D230F"/>
    <w:rsid w:val="005D2389"/>
    <w:rsid w:val="005D23FD"/>
    <w:rsid w:val="005D25CE"/>
    <w:rsid w:val="005D2638"/>
    <w:rsid w:val="005D263E"/>
    <w:rsid w:val="005D27DB"/>
    <w:rsid w:val="005D2A15"/>
    <w:rsid w:val="005D2C15"/>
    <w:rsid w:val="005D2D9C"/>
    <w:rsid w:val="005D30C1"/>
    <w:rsid w:val="005D314C"/>
    <w:rsid w:val="005D35A2"/>
    <w:rsid w:val="005D36DA"/>
    <w:rsid w:val="005D3B7B"/>
    <w:rsid w:val="005D3BD4"/>
    <w:rsid w:val="005D3EBD"/>
    <w:rsid w:val="005D402F"/>
    <w:rsid w:val="005D40CB"/>
    <w:rsid w:val="005D4226"/>
    <w:rsid w:val="005D430A"/>
    <w:rsid w:val="005D43F3"/>
    <w:rsid w:val="005D4407"/>
    <w:rsid w:val="005D4430"/>
    <w:rsid w:val="005D4B45"/>
    <w:rsid w:val="005D4F2C"/>
    <w:rsid w:val="005D5129"/>
    <w:rsid w:val="005D5203"/>
    <w:rsid w:val="005D5406"/>
    <w:rsid w:val="005D5A31"/>
    <w:rsid w:val="005D5D15"/>
    <w:rsid w:val="005D5D41"/>
    <w:rsid w:val="005D5EEF"/>
    <w:rsid w:val="005D5F4B"/>
    <w:rsid w:val="005D5FB0"/>
    <w:rsid w:val="005D6267"/>
    <w:rsid w:val="005D65BF"/>
    <w:rsid w:val="005D6880"/>
    <w:rsid w:val="005D6992"/>
    <w:rsid w:val="005D6E2D"/>
    <w:rsid w:val="005D6EE0"/>
    <w:rsid w:val="005D733A"/>
    <w:rsid w:val="005D7354"/>
    <w:rsid w:val="005D749B"/>
    <w:rsid w:val="005D7632"/>
    <w:rsid w:val="005D78D3"/>
    <w:rsid w:val="005D7D68"/>
    <w:rsid w:val="005D7E69"/>
    <w:rsid w:val="005E0059"/>
    <w:rsid w:val="005E0060"/>
    <w:rsid w:val="005E065D"/>
    <w:rsid w:val="005E090A"/>
    <w:rsid w:val="005E0ACF"/>
    <w:rsid w:val="005E0BA9"/>
    <w:rsid w:val="005E17B6"/>
    <w:rsid w:val="005E1EA3"/>
    <w:rsid w:val="005E1F9D"/>
    <w:rsid w:val="005E205F"/>
    <w:rsid w:val="005E2096"/>
    <w:rsid w:val="005E20E3"/>
    <w:rsid w:val="005E2272"/>
    <w:rsid w:val="005E2574"/>
    <w:rsid w:val="005E2D12"/>
    <w:rsid w:val="005E2E7C"/>
    <w:rsid w:val="005E319F"/>
    <w:rsid w:val="005E320C"/>
    <w:rsid w:val="005E32AF"/>
    <w:rsid w:val="005E39F6"/>
    <w:rsid w:val="005E3AA4"/>
    <w:rsid w:val="005E3D75"/>
    <w:rsid w:val="005E4505"/>
    <w:rsid w:val="005E4897"/>
    <w:rsid w:val="005E4AF0"/>
    <w:rsid w:val="005E5064"/>
    <w:rsid w:val="005E5334"/>
    <w:rsid w:val="005E53BE"/>
    <w:rsid w:val="005E541B"/>
    <w:rsid w:val="005E564F"/>
    <w:rsid w:val="005E57E0"/>
    <w:rsid w:val="005E5D89"/>
    <w:rsid w:val="005E61A0"/>
    <w:rsid w:val="005E6452"/>
    <w:rsid w:val="005E64AB"/>
    <w:rsid w:val="005E67F9"/>
    <w:rsid w:val="005E6808"/>
    <w:rsid w:val="005E6A97"/>
    <w:rsid w:val="005E6C2F"/>
    <w:rsid w:val="005E6F86"/>
    <w:rsid w:val="005E70E7"/>
    <w:rsid w:val="005E72B0"/>
    <w:rsid w:val="005E758E"/>
    <w:rsid w:val="005E7613"/>
    <w:rsid w:val="005E770E"/>
    <w:rsid w:val="005E772D"/>
    <w:rsid w:val="005E7759"/>
    <w:rsid w:val="005E7A00"/>
    <w:rsid w:val="005E7E84"/>
    <w:rsid w:val="005F01E6"/>
    <w:rsid w:val="005F04CE"/>
    <w:rsid w:val="005F0985"/>
    <w:rsid w:val="005F09FB"/>
    <w:rsid w:val="005F0E35"/>
    <w:rsid w:val="005F1399"/>
    <w:rsid w:val="005F15C4"/>
    <w:rsid w:val="005F17FD"/>
    <w:rsid w:val="005F1D2E"/>
    <w:rsid w:val="005F1F35"/>
    <w:rsid w:val="005F1F4B"/>
    <w:rsid w:val="005F2291"/>
    <w:rsid w:val="005F25DE"/>
    <w:rsid w:val="005F2652"/>
    <w:rsid w:val="005F2853"/>
    <w:rsid w:val="005F2BB6"/>
    <w:rsid w:val="005F34DB"/>
    <w:rsid w:val="005F378C"/>
    <w:rsid w:val="005F3917"/>
    <w:rsid w:val="005F3C71"/>
    <w:rsid w:val="005F3E11"/>
    <w:rsid w:val="005F43B4"/>
    <w:rsid w:val="005F45D6"/>
    <w:rsid w:val="005F49D3"/>
    <w:rsid w:val="005F4A47"/>
    <w:rsid w:val="005F51E9"/>
    <w:rsid w:val="005F587B"/>
    <w:rsid w:val="005F5A41"/>
    <w:rsid w:val="005F5B82"/>
    <w:rsid w:val="005F5E76"/>
    <w:rsid w:val="005F5FBF"/>
    <w:rsid w:val="005F69E1"/>
    <w:rsid w:val="005F6A0C"/>
    <w:rsid w:val="005F6A57"/>
    <w:rsid w:val="005F6E6C"/>
    <w:rsid w:val="005F7E91"/>
    <w:rsid w:val="005F7EE0"/>
    <w:rsid w:val="005F7F76"/>
    <w:rsid w:val="00600033"/>
    <w:rsid w:val="00600244"/>
    <w:rsid w:val="0060037A"/>
    <w:rsid w:val="006005F4"/>
    <w:rsid w:val="006007FA"/>
    <w:rsid w:val="00600CE6"/>
    <w:rsid w:val="00600CEB"/>
    <w:rsid w:val="0060123C"/>
    <w:rsid w:val="006013B9"/>
    <w:rsid w:val="00601416"/>
    <w:rsid w:val="00601481"/>
    <w:rsid w:val="00601BBB"/>
    <w:rsid w:val="006022FB"/>
    <w:rsid w:val="006026E8"/>
    <w:rsid w:val="006027D9"/>
    <w:rsid w:val="00602839"/>
    <w:rsid w:val="00602BAE"/>
    <w:rsid w:val="0060310C"/>
    <w:rsid w:val="00603EEE"/>
    <w:rsid w:val="00603F71"/>
    <w:rsid w:val="006042D3"/>
    <w:rsid w:val="006048F8"/>
    <w:rsid w:val="00604AA2"/>
    <w:rsid w:val="00604AAF"/>
    <w:rsid w:val="00604B3D"/>
    <w:rsid w:val="00605137"/>
    <w:rsid w:val="00605467"/>
    <w:rsid w:val="00605679"/>
    <w:rsid w:val="00605821"/>
    <w:rsid w:val="006058A1"/>
    <w:rsid w:val="006058B3"/>
    <w:rsid w:val="00605BF8"/>
    <w:rsid w:val="006062A8"/>
    <w:rsid w:val="0060634C"/>
    <w:rsid w:val="0060650D"/>
    <w:rsid w:val="00606972"/>
    <w:rsid w:val="00607268"/>
    <w:rsid w:val="0060754A"/>
    <w:rsid w:val="006077A3"/>
    <w:rsid w:val="00607AB3"/>
    <w:rsid w:val="00607E5A"/>
    <w:rsid w:val="006106BB"/>
    <w:rsid w:val="00610E87"/>
    <w:rsid w:val="00611824"/>
    <w:rsid w:val="00611947"/>
    <w:rsid w:val="00611961"/>
    <w:rsid w:val="00611B54"/>
    <w:rsid w:val="00611E77"/>
    <w:rsid w:val="00612020"/>
    <w:rsid w:val="00612072"/>
    <w:rsid w:val="0061244E"/>
    <w:rsid w:val="006124E8"/>
    <w:rsid w:val="00612624"/>
    <w:rsid w:val="00612717"/>
    <w:rsid w:val="00612AF8"/>
    <w:rsid w:val="00612B73"/>
    <w:rsid w:val="00612BF0"/>
    <w:rsid w:val="00612C0F"/>
    <w:rsid w:val="00613199"/>
    <w:rsid w:val="0061386F"/>
    <w:rsid w:val="006138B8"/>
    <w:rsid w:val="00613AC8"/>
    <w:rsid w:val="00613CFA"/>
    <w:rsid w:val="0061416C"/>
    <w:rsid w:val="00614208"/>
    <w:rsid w:val="0061440F"/>
    <w:rsid w:val="006144A0"/>
    <w:rsid w:val="0061473A"/>
    <w:rsid w:val="0061565E"/>
    <w:rsid w:val="00615B51"/>
    <w:rsid w:val="00615E43"/>
    <w:rsid w:val="00615F20"/>
    <w:rsid w:val="00616126"/>
    <w:rsid w:val="0061697B"/>
    <w:rsid w:val="00617810"/>
    <w:rsid w:val="00617AA9"/>
    <w:rsid w:val="00617B48"/>
    <w:rsid w:val="00620188"/>
    <w:rsid w:val="006201A7"/>
    <w:rsid w:val="006201BF"/>
    <w:rsid w:val="006201E2"/>
    <w:rsid w:val="0062075E"/>
    <w:rsid w:val="006208B1"/>
    <w:rsid w:val="00620C14"/>
    <w:rsid w:val="00620FEF"/>
    <w:rsid w:val="006211DC"/>
    <w:rsid w:val="00621A53"/>
    <w:rsid w:val="00621AA6"/>
    <w:rsid w:val="00621B99"/>
    <w:rsid w:val="00621CF6"/>
    <w:rsid w:val="00621F9D"/>
    <w:rsid w:val="0062207D"/>
    <w:rsid w:val="0062251D"/>
    <w:rsid w:val="00622542"/>
    <w:rsid w:val="006225A2"/>
    <w:rsid w:val="00622EFB"/>
    <w:rsid w:val="0062301A"/>
    <w:rsid w:val="006231B6"/>
    <w:rsid w:val="00623571"/>
    <w:rsid w:val="00623AA0"/>
    <w:rsid w:val="00623F0F"/>
    <w:rsid w:val="00623FC5"/>
    <w:rsid w:val="00623FCD"/>
    <w:rsid w:val="00624084"/>
    <w:rsid w:val="00624393"/>
    <w:rsid w:val="00624723"/>
    <w:rsid w:val="00624CA5"/>
    <w:rsid w:val="00624CF4"/>
    <w:rsid w:val="00624E21"/>
    <w:rsid w:val="00624ED0"/>
    <w:rsid w:val="00625484"/>
    <w:rsid w:val="006255E1"/>
    <w:rsid w:val="006259F1"/>
    <w:rsid w:val="00626CED"/>
    <w:rsid w:val="00626EBE"/>
    <w:rsid w:val="006273CD"/>
    <w:rsid w:val="00627706"/>
    <w:rsid w:val="00627D19"/>
    <w:rsid w:val="006304AF"/>
    <w:rsid w:val="00630B74"/>
    <w:rsid w:val="00630C09"/>
    <w:rsid w:val="00630FA8"/>
    <w:rsid w:val="006312B7"/>
    <w:rsid w:val="006316CC"/>
    <w:rsid w:val="00631701"/>
    <w:rsid w:val="00631729"/>
    <w:rsid w:val="00631779"/>
    <w:rsid w:val="00631C1B"/>
    <w:rsid w:val="00631C97"/>
    <w:rsid w:val="00631E94"/>
    <w:rsid w:val="00631F42"/>
    <w:rsid w:val="006323B5"/>
    <w:rsid w:val="0063242F"/>
    <w:rsid w:val="006327BE"/>
    <w:rsid w:val="00632D2C"/>
    <w:rsid w:val="00632D64"/>
    <w:rsid w:val="00632DF6"/>
    <w:rsid w:val="00633302"/>
    <w:rsid w:val="00633BF4"/>
    <w:rsid w:val="00634CA0"/>
    <w:rsid w:val="00634EB2"/>
    <w:rsid w:val="00634F51"/>
    <w:rsid w:val="006359AF"/>
    <w:rsid w:val="00635C36"/>
    <w:rsid w:val="00635E15"/>
    <w:rsid w:val="00635FF9"/>
    <w:rsid w:val="00636405"/>
    <w:rsid w:val="006365DB"/>
    <w:rsid w:val="00636758"/>
    <w:rsid w:val="00636DF8"/>
    <w:rsid w:val="00636E98"/>
    <w:rsid w:val="00636E9B"/>
    <w:rsid w:val="00636FB3"/>
    <w:rsid w:val="00637164"/>
    <w:rsid w:val="0063748A"/>
    <w:rsid w:val="00637984"/>
    <w:rsid w:val="00637DFC"/>
    <w:rsid w:val="00637EBF"/>
    <w:rsid w:val="00637FF5"/>
    <w:rsid w:val="006402C7"/>
    <w:rsid w:val="006403C4"/>
    <w:rsid w:val="006404E3"/>
    <w:rsid w:val="006405DC"/>
    <w:rsid w:val="0064086F"/>
    <w:rsid w:val="00640D36"/>
    <w:rsid w:val="00640F55"/>
    <w:rsid w:val="00641120"/>
    <w:rsid w:val="0064134C"/>
    <w:rsid w:val="006413A2"/>
    <w:rsid w:val="006413A6"/>
    <w:rsid w:val="006417CD"/>
    <w:rsid w:val="00641811"/>
    <w:rsid w:val="0064199D"/>
    <w:rsid w:val="00642691"/>
    <w:rsid w:val="00642975"/>
    <w:rsid w:val="00642AF4"/>
    <w:rsid w:val="0064326D"/>
    <w:rsid w:val="006432CE"/>
    <w:rsid w:val="006434AE"/>
    <w:rsid w:val="006438BB"/>
    <w:rsid w:val="00643D40"/>
    <w:rsid w:val="00643DD3"/>
    <w:rsid w:val="00644330"/>
    <w:rsid w:val="00644362"/>
    <w:rsid w:val="00644588"/>
    <w:rsid w:val="006447B7"/>
    <w:rsid w:val="006447EB"/>
    <w:rsid w:val="00644815"/>
    <w:rsid w:val="00644993"/>
    <w:rsid w:val="00644F04"/>
    <w:rsid w:val="006453A4"/>
    <w:rsid w:val="006454FD"/>
    <w:rsid w:val="006455F3"/>
    <w:rsid w:val="00645750"/>
    <w:rsid w:val="006459B3"/>
    <w:rsid w:val="00645CE6"/>
    <w:rsid w:val="00645E39"/>
    <w:rsid w:val="00645E5D"/>
    <w:rsid w:val="0064640B"/>
    <w:rsid w:val="006468C4"/>
    <w:rsid w:val="00646918"/>
    <w:rsid w:val="00646992"/>
    <w:rsid w:val="00646A34"/>
    <w:rsid w:val="00646C31"/>
    <w:rsid w:val="00646CF9"/>
    <w:rsid w:val="00646D4A"/>
    <w:rsid w:val="00646DBD"/>
    <w:rsid w:val="00646EB9"/>
    <w:rsid w:val="006470F6"/>
    <w:rsid w:val="00647257"/>
    <w:rsid w:val="006473E5"/>
    <w:rsid w:val="00647525"/>
    <w:rsid w:val="0064761C"/>
    <w:rsid w:val="006477D0"/>
    <w:rsid w:val="00647BA6"/>
    <w:rsid w:val="00647DD7"/>
    <w:rsid w:val="00650386"/>
    <w:rsid w:val="006507F4"/>
    <w:rsid w:val="006507FF"/>
    <w:rsid w:val="00650D7B"/>
    <w:rsid w:val="00650F12"/>
    <w:rsid w:val="00651021"/>
    <w:rsid w:val="006513CD"/>
    <w:rsid w:val="0065150A"/>
    <w:rsid w:val="006519EF"/>
    <w:rsid w:val="00651FCD"/>
    <w:rsid w:val="006520F6"/>
    <w:rsid w:val="006529E5"/>
    <w:rsid w:val="00652B5C"/>
    <w:rsid w:val="00652E18"/>
    <w:rsid w:val="00652E4A"/>
    <w:rsid w:val="00652F20"/>
    <w:rsid w:val="00653344"/>
    <w:rsid w:val="0065373D"/>
    <w:rsid w:val="006537F1"/>
    <w:rsid w:val="0065395A"/>
    <w:rsid w:val="00653AD1"/>
    <w:rsid w:val="00653B96"/>
    <w:rsid w:val="00653C09"/>
    <w:rsid w:val="00654287"/>
    <w:rsid w:val="0065441B"/>
    <w:rsid w:val="0065457B"/>
    <w:rsid w:val="00654582"/>
    <w:rsid w:val="00654599"/>
    <w:rsid w:val="00654A3B"/>
    <w:rsid w:val="00654BD5"/>
    <w:rsid w:val="00654D1E"/>
    <w:rsid w:val="00654F9E"/>
    <w:rsid w:val="00655314"/>
    <w:rsid w:val="00655441"/>
    <w:rsid w:val="00655F36"/>
    <w:rsid w:val="00656038"/>
    <w:rsid w:val="00656201"/>
    <w:rsid w:val="006562DC"/>
    <w:rsid w:val="00656368"/>
    <w:rsid w:val="006563B4"/>
    <w:rsid w:val="006569C4"/>
    <w:rsid w:val="00656EE4"/>
    <w:rsid w:val="00656EEF"/>
    <w:rsid w:val="0065717B"/>
    <w:rsid w:val="006574AF"/>
    <w:rsid w:val="0065779C"/>
    <w:rsid w:val="00657BB0"/>
    <w:rsid w:val="00657EF5"/>
    <w:rsid w:val="0066118F"/>
    <w:rsid w:val="006613F4"/>
    <w:rsid w:val="00661C90"/>
    <w:rsid w:val="00661CCE"/>
    <w:rsid w:val="00662048"/>
    <w:rsid w:val="006620CD"/>
    <w:rsid w:val="006622D9"/>
    <w:rsid w:val="006629F4"/>
    <w:rsid w:val="00662A67"/>
    <w:rsid w:val="00662B70"/>
    <w:rsid w:val="00662C1B"/>
    <w:rsid w:val="00662DE8"/>
    <w:rsid w:val="00662FF5"/>
    <w:rsid w:val="00662FFF"/>
    <w:rsid w:val="0066301D"/>
    <w:rsid w:val="00663148"/>
    <w:rsid w:val="00663191"/>
    <w:rsid w:val="00663580"/>
    <w:rsid w:val="0066358D"/>
    <w:rsid w:val="00663832"/>
    <w:rsid w:val="00663CA2"/>
    <w:rsid w:val="00663DE2"/>
    <w:rsid w:val="00663EA6"/>
    <w:rsid w:val="00663F70"/>
    <w:rsid w:val="006640C9"/>
    <w:rsid w:val="00664615"/>
    <w:rsid w:val="0066465F"/>
    <w:rsid w:val="00664730"/>
    <w:rsid w:val="0066480F"/>
    <w:rsid w:val="0066483E"/>
    <w:rsid w:val="006651C8"/>
    <w:rsid w:val="00665350"/>
    <w:rsid w:val="0066535C"/>
    <w:rsid w:val="00665B5D"/>
    <w:rsid w:val="00665D2B"/>
    <w:rsid w:val="00666246"/>
    <w:rsid w:val="006665C2"/>
    <w:rsid w:val="006666FC"/>
    <w:rsid w:val="00666ACA"/>
    <w:rsid w:val="00666C61"/>
    <w:rsid w:val="0066702A"/>
    <w:rsid w:val="00667A80"/>
    <w:rsid w:val="00667CF6"/>
    <w:rsid w:val="0067032F"/>
    <w:rsid w:val="006707CD"/>
    <w:rsid w:val="0067097F"/>
    <w:rsid w:val="00670C45"/>
    <w:rsid w:val="00671342"/>
    <w:rsid w:val="00671352"/>
    <w:rsid w:val="006714D6"/>
    <w:rsid w:val="00671C3B"/>
    <w:rsid w:val="00672074"/>
    <w:rsid w:val="006722D3"/>
    <w:rsid w:val="006723B7"/>
    <w:rsid w:val="00672473"/>
    <w:rsid w:val="00672642"/>
    <w:rsid w:val="00672844"/>
    <w:rsid w:val="00672AC2"/>
    <w:rsid w:val="00672D03"/>
    <w:rsid w:val="006733F8"/>
    <w:rsid w:val="0067375F"/>
    <w:rsid w:val="0067390E"/>
    <w:rsid w:val="006739A9"/>
    <w:rsid w:val="00673B00"/>
    <w:rsid w:val="00673CC4"/>
    <w:rsid w:val="00673F90"/>
    <w:rsid w:val="00673FAC"/>
    <w:rsid w:val="00674102"/>
    <w:rsid w:val="006742C2"/>
    <w:rsid w:val="006742E9"/>
    <w:rsid w:val="00674436"/>
    <w:rsid w:val="00674785"/>
    <w:rsid w:val="0067497E"/>
    <w:rsid w:val="0067513F"/>
    <w:rsid w:val="0067545C"/>
    <w:rsid w:val="00675841"/>
    <w:rsid w:val="00675D6B"/>
    <w:rsid w:val="00675FC5"/>
    <w:rsid w:val="00676040"/>
    <w:rsid w:val="00676210"/>
    <w:rsid w:val="00676706"/>
    <w:rsid w:val="006767AB"/>
    <w:rsid w:val="00676BAE"/>
    <w:rsid w:val="00676BFC"/>
    <w:rsid w:val="00677079"/>
    <w:rsid w:val="00677152"/>
    <w:rsid w:val="00677240"/>
    <w:rsid w:val="006772A1"/>
    <w:rsid w:val="00677748"/>
    <w:rsid w:val="00677E8F"/>
    <w:rsid w:val="006802B2"/>
    <w:rsid w:val="006805FC"/>
    <w:rsid w:val="0068073D"/>
    <w:rsid w:val="00680C03"/>
    <w:rsid w:val="00680E65"/>
    <w:rsid w:val="00680E79"/>
    <w:rsid w:val="0068114D"/>
    <w:rsid w:val="00681369"/>
    <w:rsid w:val="00681B52"/>
    <w:rsid w:val="00682335"/>
    <w:rsid w:val="0068243A"/>
    <w:rsid w:val="0068273C"/>
    <w:rsid w:val="006829A7"/>
    <w:rsid w:val="00682A4E"/>
    <w:rsid w:val="00682F4A"/>
    <w:rsid w:val="00683373"/>
    <w:rsid w:val="006835D1"/>
    <w:rsid w:val="006835DC"/>
    <w:rsid w:val="0068363F"/>
    <w:rsid w:val="00683677"/>
    <w:rsid w:val="00683803"/>
    <w:rsid w:val="006839D1"/>
    <w:rsid w:val="00683A59"/>
    <w:rsid w:val="00683D2E"/>
    <w:rsid w:val="00683F16"/>
    <w:rsid w:val="00684005"/>
    <w:rsid w:val="00684A22"/>
    <w:rsid w:val="00684B09"/>
    <w:rsid w:val="00684BE5"/>
    <w:rsid w:val="00684FBA"/>
    <w:rsid w:val="006850A0"/>
    <w:rsid w:val="006851C3"/>
    <w:rsid w:val="00685369"/>
    <w:rsid w:val="0068578C"/>
    <w:rsid w:val="006857E8"/>
    <w:rsid w:val="006858EF"/>
    <w:rsid w:val="00685BC6"/>
    <w:rsid w:val="00685C23"/>
    <w:rsid w:val="00686218"/>
    <w:rsid w:val="00686287"/>
    <w:rsid w:val="006864DD"/>
    <w:rsid w:val="006865F8"/>
    <w:rsid w:val="006866C2"/>
    <w:rsid w:val="00686AD6"/>
    <w:rsid w:val="00686B24"/>
    <w:rsid w:val="00686CC8"/>
    <w:rsid w:val="0068723E"/>
    <w:rsid w:val="006872E7"/>
    <w:rsid w:val="00687388"/>
    <w:rsid w:val="00687389"/>
    <w:rsid w:val="00687497"/>
    <w:rsid w:val="0068750D"/>
    <w:rsid w:val="00687A5F"/>
    <w:rsid w:val="00687B7C"/>
    <w:rsid w:val="00687E19"/>
    <w:rsid w:val="0069048E"/>
    <w:rsid w:val="0069061B"/>
    <w:rsid w:val="00690945"/>
    <w:rsid w:val="00690B53"/>
    <w:rsid w:val="00690E55"/>
    <w:rsid w:val="00691139"/>
    <w:rsid w:val="006918C1"/>
    <w:rsid w:val="006918FB"/>
    <w:rsid w:val="00691B96"/>
    <w:rsid w:val="00692139"/>
    <w:rsid w:val="006921C0"/>
    <w:rsid w:val="006922CD"/>
    <w:rsid w:val="00692413"/>
    <w:rsid w:val="0069268B"/>
    <w:rsid w:val="0069282B"/>
    <w:rsid w:val="00692D70"/>
    <w:rsid w:val="00692E44"/>
    <w:rsid w:val="00693220"/>
    <w:rsid w:val="00693286"/>
    <w:rsid w:val="00693345"/>
    <w:rsid w:val="0069334D"/>
    <w:rsid w:val="006937D9"/>
    <w:rsid w:val="00693C7B"/>
    <w:rsid w:val="00693D1E"/>
    <w:rsid w:val="00693D5E"/>
    <w:rsid w:val="006943F5"/>
    <w:rsid w:val="006944A8"/>
    <w:rsid w:val="006946D6"/>
    <w:rsid w:val="006946E7"/>
    <w:rsid w:val="00694888"/>
    <w:rsid w:val="006949B7"/>
    <w:rsid w:val="00694A0D"/>
    <w:rsid w:val="00694C75"/>
    <w:rsid w:val="00694EE2"/>
    <w:rsid w:val="0069500F"/>
    <w:rsid w:val="006951BF"/>
    <w:rsid w:val="006956BA"/>
    <w:rsid w:val="00695BD4"/>
    <w:rsid w:val="00695C07"/>
    <w:rsid w:val="00695F49"/>
    <w:rsid w:val="00696591"/>
    <w:rsid w:val="00696C5A"/>
    <w:rsid w:val="00696E4C"/>
    <w:rsid w:val="006970B6"/>
    <w:rsid w:val="00697472"/>
    <w:rsid w:val="006976F3"/>
    <w:rsid w:val="0069797D"/>
    <w:rsid w:val="006979B1"/>
    <w:rsid w:val="00697D97"/>
    <w:rsid w:val="00697E3B"/>
    <w:rsid w:val="00697EED"/>
    <w:rsid w:val="006A0747"/>
    <w:rsid w:val="006A07B4"/>
    <w:rsid w:val="006A086B"/>
    <w:rsid w:val="006A0A00"/>
    <w:rsid w:val="006A0C88"/>
    <w:rsid w:val="006A0CA6"/>
    <w:rsid w:val="006A1846"/>
    <w:rsid w:val="006A1C5A"/>
    <w:rsid w:val="006A23BB"/>
    <w:rsid w:val="006A31A2"/>
    <w:rsid w:val="006A364C"/>
    <w:rsid w:val="006A3737"/>
    <w:rsid w:val="006A3D9C"/>
    <w:rsid w:val="006A41CB"/>
    <w:rsid w:val="006A47FF"/>
    <w:rsid w:val="006A4899"/>
    <w:rsid w:val="006A4A16"/>
    <w:rsid w:val="006A4AF5"/>
    <w:rsid w:val="006A558D"/>
    <w:rsid w:val="006A5B50"/>
    <w:rsid w:val="006A600E"/>
    <w:rsid w:val="006A602F"/>
    <w:rsid w:val="006A61F0"/>
    <w:rsid w:val="006A6645"/>
    <w:rsid w:val="006A6981"/>
    <w:rsid w:val="006A722F"/>
    <w:rsid w:val="006A7F0E"/>
    <w:rsid w:val="006B00DA"/>
    <w:rsid w:val="006B025E"/>
    <w:rsid w:val="006B04D7"/>
    <w:rsid w:val="006B0719"/>
    <w:rsid w:val="006B0743"/>
    <w:rsid w:val="006B0C67"/>
    <w:rsid w:val="006B1089"/>
    <w:rsid w:val="006B1267"/>
    <w:rsid w:val="006B13BA"/>
    <w:rsid w:val="006B1660"/>
    <w:rsid w:val="006B17A7"/>
    <w:rsid w:val="006B1886"/>
    <w:rsid w:val="006B1958"/>
    <w:rsid w:val="006B19EB"/>
    <w:rsid w:val="006B1B22"/>
    <w:rsid w:val="006B20CC"/>
    <w:rsid w:val="006B21C1"/>
    <w:rsid w:val="006B243A"/>
    <w:rsid w:val="006B2465"/>
    <w:rsid w:val="006B2BE8"/>
    <w:rsid w:val="006B2BFE"/>
    <w:rsid w:val="006B2D3C"/>
    <w:rsid w:val="006B323B"/>
    <w:rsid w:val="006B340D"/>
    <w:rsid w:val="006B39F0"/>
    <w:rsid w:val="006B3B66"/>
    <w:rsid w:val="006B3D94"/>
    <w:rsid w:val="006B3DD4"/>
    <w:rsid w:val="006B3ED0"/>
    <w:rsid w:val="006B3F5F"/>
    <w:rsid w:val="006B43DD"/>
    <w:rsid w:val="006B490A"/>
    <w:rsid w:val="006B4B60"/>
    <w:rsid w:val="006B52A9"/>
    <w:rsid w:val="006B57A9"/>
    <w:rsid w:val="006B57E1"/>
    <w:rsid w:val="006B596A"/>
    <w:rsid w:val="006B5979"/>
    <w:rsid w:val="006B5ABA"/>
    <w:rsid w:val="006B5E3B"/>
    <w:rsid w:val="006B6365"/>
    <w:rsid w:val="006B64B6"/>
    <w:rsid w:val="006B65E1"/>
    <w:rsid w:val="006B6C1B"/>
    <w:rsid w:val="006B6D91"/>
    <w:rsid w:val="006B7107"/>
    <w:rsid w:val="006B751C"/>
    <w:rsid w:val="006B7856"/>
    <w:rsid w:val="006B7953"/>
    <w:rsid w:val="006B7ACB"/>
    <w:rsid w:val="006B7C42"/>
    <w:rsid w:val="006B7C9E"/>
    <w:rsid w:val="006B7D56"/>
    <w:rsid w:val="006B7E72"/>
    <w:rsid w:val="006B7F26"/>
    <w:rsid w:val="006C0188"/>
    <w:rsid w:val="006C0200"/>
    <w:rsid w:val="006C0311"/>
    <w:rsid w:val="006C0380"/>
    <w:rsid w:val="006C042A"/>
    <w:rsid w:val="006C0B3A"/>
    <w:rsid w:val="006C0EED"/>
    <w:rsid w:val="006C11DE"/>
    <w:rsid w:val="006C1348"/>
    <w:rsid w:val="006C1761"/>
    <w:rsid w:val="006C18D7"/>
    <w:rsid w:val="006C1B72"/>
    <w:rsid w:val="006C1C3D"/>
    <w:rsid w:val="006C1CBF"/>
    <w:rsid w:val="006C1E75"/>
    <w:rsid w:val="006C1E9F"/>
    <w:rsid w:val="006C2182"/>
    <w:rsid w:val="006C22A4"/>
    <w:rsid w:val="006C24DE"/>
    <w:rsid w:val="006C26F3"/>
    <w:rsid w:val="006C2987"/>
    <w:rsid w:val="006C2A10"/>
    <w:rsid w:val="006C2CD7"/>
    <w:rsid w:val="006C2D1C"/>
    <w:rsid w:val="006C3132"/>
    <w:rsid w:val="006C349D"/>
    <w:rsid w:val="006C35E9"/>
    <w:rsid w:val="006C3843"/>
    <w:rsid w:val="006C3A49"/>
    <w:rsid w:val="006C3BB1"/>
    <w:rsid w:val="006C3E40"/>
    <w:rsid w:val="006C411F"/>
    <w:rsid w:val="006C525E"/>
    <w:rsid w:val="006C54ED"/>
    <w:rsid w:val="006C564E"/>
    <w:rsid w:val="006C5BED"/>
    <w:rsid w:val="006C5DBB"/>
    <w:rsid w:val="006C5E2C"/>
    <w:rsid w:val="006C67F7"/>
    <w:rsid w:val="006C6C44"/>
    <w:rsid w:val="006C7327"/>
    <w:rsid w:val="006C7428"/>
    <w:rsid w:val="006C7923"/>
    <w:rsid w:val="006C7AA7"/>
    <w:rsid w:val="006C7E7C"/>
    <w:rsid w:val="006C7EF2"/>
    <w:rsid w:val="006D0487"/>
    <w:rsid w:val="006D0A83"/>
    <w:rsid w:val="006D0AD0"/>
    <w:rsid w:val="006D0C15"/>
    <w:rsid w:val="006D1492"/>
    <w:rsid w:val="006D1A3B"/>
    <w:rsid w:val="006D2062"/>
    <w:rsid w:val="006D2149"/>
    <w:rsid w:val="006D21BC"/>
    <w:rsid w:val="006D26C1"/>
    <w:rsid w:val="006D2B29"/>
    <w:rsid w:val="006D2B3D"/>
    <w:rsid w:val="006D2E98"/>
    <w:rsid w:val="006D3190"/>
    <w:rsid w:val="006D31CF"/>
    <w:rsid w:val="006D3333"/>
    <w:rsid w:val="006D36C6"/>
    <w:rsid w:val="006D3984"/>
    <w:rsid w:val="006D3C5A"/>
    <w:rsid w:val="006D3E0A"/>
    <w:rsid w:val="006D3FD3"/>
    <w:rsid w:val="006D4051"/>
    <w:rsid w:val="006D45FA"/>
    <w:rsid w:val="006D46B4"/>
    <w:rsid w:val="006D46D8"/>
    <w:rsid w:val="006D486E"/>
    <w:rsid w:val="006D4B5D"/>
    <w:rsid w:val="006D4BD4"/>
    <w:rsid w:val="006D4CEF"/>
    <w:rsid w:val="006D4F4A"/>
    <w:rsid w:val="006D516C"/>
    <w:rsid w:val="006D55DA"/>
    <w:rsid w:val="006D56A1"/>
    <w:rsid w:val="006D573A"/>
    <w:rsid w:val="006D575E"/>
    <w:rsid w:val="006D58A7"/>
    <w:rsid w:val="006D63DE"/>
    <w:rsid w:val="006D670E"/>
    <w:rsid w:val="006D6823"/>
    <w:rsid w:val="006D69D0"/>
    <w:rsid w:val="006D6D93"/>
    <w:rsid w:val="006D6E73"/>
    <w:rsid w:val="006D6EFA"/>
    <w:rsid w:val="006D74BE"/>
    <w:rsid w:val="006D75C7"/>
    <w:rsid w:val="006D7793"/>
    <w:rsid w:val="006D779F"/>
    <w:rsid w:val="006D7A00"/>
    <w:rsid w:val="006D7A47"/>
    <w:rsid w:val="006D7FC3"/>
    <w:rsid w:val="006E01DE"/>
    <w:rsid w:val="006E02DE"/>
    <w:rsid w:val="006E0461"/>
    <w:rsid w:val="006E058E"/>
    <w:rsid w:val="006E0670"/>
    <w:rsid w:val="006E080D"/>
    <w:rsid w:val="006E0944"/>
    <w:rsid w:val="006E0AF7"/>
    <w:rsid w:val="006E0F3A"/>
    <w:rsid w:val="006E10DD"/>
    <w:rsid w:val="006E13A6"/>
    <w:rsid w:val="006E176E"/>
    <w:rsid w:val="006E17ED"/>
    <w:rsid w:val="006E1AE9"/>
    <w:rsid w:val="006E1CD9"/>
    <w:rsid w:val="006E1EB9"/>
    <w:rsid w:val="006E2095"/>
    <w:rsid w:val="006E2697"/>
    <w:rsid w:val="006E26DF"/>
    <w:rsid w:val="006E2D68"/>
    <w:rsid w:val="006E2E0E"/>
    <w:rsid w:val="006E2E41"/>
    <w:rsid w:val="006E2F12"/>
    <w:rsid w:val="006E32F3"/>
    <w:rsid w:val="006E33FF"/>
    <w:rsid w:val="006E34EC"/>
    <w:rsid w:val="006E358F"/>
    <w:rsid w:val="006E3780"/>
    <w:rsid w:val="006E3A9C"/>
    <w:rsid w:val="006E3CD9"/>
    <w:rsid w:val="006E419F"/>
    <w:rsid w:val="006E4497"/>
    <w:rsid w:val="006E4D55"/>
    <w:rsid w:val="006E4EF8"/>
    <w:rsid w:val="006E52AC"/>
    <w:rsid w:val="006E534F"/>
    <w:rsid w:val="006E55FB"/>
    <w:rsid w:val="006E5822"/>
    <w:rsid w:val="006E648A"/>
    <w:rsid w:val="006E65C3"/>
    <w:rsid w:val="006E66E8"/>
    <w:rsid w:val="006E6774"/>
    <w:rsid w:val="006E6B49"/>
    <w:rsid w:val="006E6DEE"/>
    <w:rsid w:val="006E6F26"/>
    <w:rsid w:val="006E730E"/>
    <w:rsid w:val="006E7469"/>
    <w:rsid w:val="006E74F1"/>
    <w:rsid w:val="006E752C"/>
    <w:rsid w:val="006E7E32"/>
    <w:rsid w:val="006F03A8"/>
    <w:rsid w:val="006F04AE"/>
    <w:rsid w:val="006F1D9C"/>
    <w:rsid w:val="006F219B"/>
    <w:rsid w:val="006F232D"/>
    <w:rsid w:val="006F35B9"/>
    <w:rsid w:val="006F3861"/>
    <w:rsid w:val="006F3DC7"/>
    <w:rsid w:val="006F3FAA"/>
    <w:rsid w:val="006F42CC"/>
    <w:rsid w:val="006F4316"/>
    <w:rsid w:val="006F446A"/>
    <w:rsid w:val="006F45FE"/>
    <w:rsid w:val="006F467B"/>
    <w:rsid w:val="006F5318"/>
    <w:rsid w:val="006F5818"/>
    <w:rsid w:val="006F5956"/>
    <w:rsid w:val="006F59BD"/>
    <w:rsid w:val="006F5A85"/>
    <w:rsid w:val="006F6146"/>
    <w:rsid w:val="006F639C"/>
    <w:rsid w:val="006F68F7"/>
    <w:rsid w:val="006F6D7B"/>
    <w:rsid w:val="006F735D"/>
    <w:rsid w:val="006F75ED"/>
    <w:rsid w:val="006F7729"/>
    <w:rsid w:val="006F7849"/>
    <w:rsid w:val="006F7934"/>
    <w:rsid w:val="006F7951"/>
    <w:rsid w:val="006F7A13"/>
    <w:rsid w:val="006F7A89"/>
    <w:rsid w:val="007000B4"/>
    <w:rsid w:val="007007BC"/>
    <w:rsid w:val="00700C1E"/>
    <w:rsid w:val="00700E76"/>
    <w:rsid w:val="007011B7"/>
    <w:rsid w:val="007011F4"/>
    <w:rsid w:val="007019D8"/>
    <w:rsid w:val="00702259"/>
    <w:rsid w:val="00702A99"/>
    <w:rsid w:val="00702FE8"/>
    <w:rsid w:val="007030E4"/>
    <w:rsid w:val="0070310C"/>
    <w:rsid w:val="00703275"/>
    <w:rsid w:val="00703372"/>
    <w:rsid w:val="00703D34"/>
    <w:rsid w:val="0070408F"/>
    <w:rsid w:val="00704131"/>
    <w:rsid w:val="007041ED"/>
    <w:rsid w:val="00704400"/>
    <w:rsid w:val="007046D8"/>
    <w:rsid w:val="00704851"/>
    <w:rsid w:val="0070552D"/>
    <w:rsid w:val="007057E4"/>
    <w:rsid w:val="00705A14"/>
    <w:rsid w:val="007061BA"/>
    <w:rsid w:val="0070663A"/>
    <w:rsid w:val="00706D60"/>
    <w:rsid w:val="00706E64"/>
    <w:rsid w:val="00707C43"/>
    <w:rsid w:val="00707EC8"/>
    <w:rsid w:val="007100E1"/>
    <w:rsid w:val="00710299"/>
    <w:rsid w:val="007103F6"/>
    <w:rsid w:val="007105BC"/>
    <w:rsid w:val="0071079E"/>
    <w:rsid w:val="00710A28"/>
    <w:rsid w:val="007114EE"/>
    <w:rsid w:val="007116F1"/>
    <w:rsid w:val="007118E9"/>
    <w:rsid w:val="007119BE"/>
    <w:rsid w:val="00711B02"/>
    <w:rsid w:val="00711BDB"/>
    <w:rsid w:val="0071207C"/>
    <w:rsid w:val="00712123"/>
    <w:rsid w:val="007122F1"/>
    <w:rsid w:val="007123B0"/>
    <w:rsid w:val="0071299E"/>
    <w:rsid w:val="00712A58"/>
    <w:rsid w:val="00712E57"/>
    <w:rsid w:val="00712ED2"/>
    <w:rsid w:val="00713491"/>
    <w:rsid w:val="007136FD"/>
    <w:rsid w:val="00713871"/>
    <w:rsid w:val="007138CD"/>
    <w:rsid w:val="00713DCA"/>
    <w:rsid w:val="00713E86"/>
    <w:rsid w:val="00714499"/>
    <w:rsid w:val="0071472F"/>
    <w:rsid w:val="00714782"/>
    <w:rsid w:val="00714892"/>
    <w:rsid w:val="00714B0E"/>
    <w:rsid w:val="00714C52"/>
    <w:rsid w:val="00714D1C"/>
    <w:rsid w:val="00714D87"/>
    <w:rsid w:val="00714DC1"/>
    <w:rsid w:val="00714FA2"/>
    <w:rsid w:val="007150DE"/>
    <w:rsid w:val="0071590D"/>
    <w:rsid w:val="00715A0C"/>
    <w:rsid w:val="00715E1F"/>
    <w:rsid w:val="007160C8"/>
    <w:rsid w:val="00716267"/>
    <w:rsid w:val="007162AB"/>
    <w:rsid w:val="007165DC"/>
    <w:rsid w:val="00716A44"/>
    <w:rsid w:val="00716B15"/>
    <w:rsid w:val="00716B67"/>
    <w:rsid w:val="00716CBC"/>
    <w:rsid w:val="00717088"/>
    <w:rsid w:val="007178ED"/>
    <w:rsid w:val="007179FE"/>
    <w:rsid w:val="0072004D"/>
    <w:rsid w:val="007202C8"/>
    <w:rsid w:val="007204C4"/>
    <w:rsid w:val="00720546"/>
    <w:rsid w:val="00720A18"/>
    <w:rsid w:val="00721965"/>
    <w:rsid w:val="00722050"/>
    <w:rsid w:val="00722395"/>
    <w:rsid w:val="007223B9"/>
    <w:rsid w:val="007225E5"/>
    <w:rsid w:val="007233CE"/>
    <w:rsid w:val="007234E0"/>
    <w:rsid w:val="0072370E"/>
    <w:rsid w:val="00723FA1"/>
    <w:rsid w:val="00724192"/>
    <w:rsid w:val="00724416"/>
    <w:rsid w:val="00724563"/>
    <w:rsid w:val="0072494B"/>
    <w:rsid w:val="00724BEB"/>
    <w:rsid w:val="00724F64"/>
    <w:rsid w:val="007251DA"/>
    <w:rsid w:val="00725864"/>
    <w:rsid w:val="0072588B"/>
    <w:rsid w:val="0072601A"/>
    <w:rsid w:val="007262BC"/>
    <w:rsid w:val="00726F43"/>
    <w:rsid w:val="007274A4"/>
    <w:rsid w:val="0072785A"/>
    <w:rsid w:val="00727A04"/>
    <w:rsid w:val="00727BBF"/>
    <w:rsid w:val="00727C7B"/>
    <w:rsid w:val="00727ECA"/>
    <w:rsid w:val="007306C2"/>
    <w:rsid w:val="007308EC"/>
    <w:rsid w:val="007309F0"/>
    <w:rsid w:val="00730AFB"/>
    <w:rsid w:val="00730C2C"/>
    <w:rsid w:val="00730DF0"/>
    <w:rsid w:val="0073122F"/>
    <w:rsid w:val="007316ED"/>
    <w:rsid w:val="00731755"/>
    <w:rsid w:val="00731C25"/>
    <w:rsid w:val="00731C37"/>
    <w:rsid w:val="0073232A"/>
    <w:rsid w:val="0073240B"/>
    <w:rsid w:val="00732484"/>
    <w:rsid w:val="00732766"/>
    <w:rsid w:val="0073276D"/>
    <w:rsid w:val="007327BD"/>
    <w:rsid w:val="007329B4"/>
    <w:rsid w:val="00732B4E"/>
    <w:rsid w:val="007331AF"/>
    <w:rsid w:val="00733648"/>
    <w:rsid w:val="00733ADB"/>
    <w:rsid w:val="00733E0B"/>
    <w:rsid w:val="0073405B"/>
    <w:rsid w:val="007343D2"/>
    <w:rsid w:val="00734601"/>
    <w:rsid w:val="007347D1"/>
    <w:rsid w:val="00734AA0"/>
    <w:rsid w:val="00734D54"/>
    <w:rsid w:val="00734EDC"/>
    <w:rsid w:val="00735195"/>
    <w:rsid w:val="00735390"/>
    <w:rsid w:val="007353CB"/>
    <w:rsid w:val="00735946"/>
    <w:rsid w:val="0073639B"/>
    <w:rsid w:val="00736495"/>
    <w:rsid w:val="007365FA"/>
    <w:rsid w:val="007366F8"/>
    <w:rsid w:val="0073690A"/>
    <w:rsid w:val="007369AB"/>
    <w:rsid w:val="00736AE0"/>
    <w:rsid w:val="00736AFF"/>
    <w:rsid w:val="00736D5C"/>
    <w:rsid w:val="00736DA2"/>
    <w:rsid w:val="00736E1D"/>
    <w:rsid w:val="00736E90"/>
    <w:rsid w:val="007374B0"/>
    <w:rsid w:val="007375B5"/>
    <w:rsid w:val="007376A7"/>
    <w:rsid w:val="0073789F"/>
    <w:rsid w:val="007378CD"/>
    <w:rsid w:val="00737AF5"/>
    <w:rsid w:val="00737EC9"/>
    <w:rsid w:val="007400A2"/>
    <w:rsid w:val="00740314"/>
    <w:rsid w:val="00740375"/>
    <w:rsid w:val="00740929"/>
    <w:rsid w:val="00740ECB"/>
    <w:rsid w:val="00740F55"/>
    <w:rsid w:val="00741170"/>
    <w:rsid w:val="007411F3"/>
    <w:rsid w:val="00742220"/>
    <w:rsid w:val="007422FF"/>
    <w:rsid w:val="007428CA"/>
    <w:rsid w:val="00742C3D"/>
    <w:rsid w:val="00742D35"/>
    <w:rsid w:val="00742F92"/>
    <w:rsid w:val="00742FAD"/>
    <w:rsid w:val="00743211"/>
    <w:rsid w:val="007435CA"/>
    <w:rsid w:val="007435E4"/>
    <w:rsid w:val="007446EC"/>
    <w:rsid w:val="00744AEA"/>
    <w:rsid w:val="00744DEF"/>
    <w:rsid w:val="00744E1E"/>
    <w:rsid w:val="0074597A"/>
    <w:rsid w:val="00745CF2"/>
    <w:rsid w:val="00745E3C"/>
    <w:rsid w:val="00745EB7"/>
    <w:rsid w:val="00746095"/>
    <w:rsid w:val="007461A0"/>
    <w:rsid w:val="0074650B"/>
    <w:rsid w:val="00746865"/>
    <w:rsid w:val="00746888"/>
    <w:rsid w:val="00746A7A"/>
    <w:rsid w:val="00746D87"/>
    <w:rsid w:val="00747052"/>
    <w:rsid w:val="0074716C"/>
    <w:rsid w:val="00747409"/>
    <w:rsid w:val="007475DD"/>
    <w:rsid w:val="00747990"/>
    <w:rsid w:val="00747A80"/>
    <w:rsid w:val="00747D6B"/>
    <w:rsid w:val="00747DEC"/>
    <w:rsid w:val="00747EBF"/>
    <w:rsid w:val="00750405"/>
    <w:rsid w:val="00750934"/>
    <w:rsid w:val="00750BC3"/>
    <w:rsid w:val="00751072"/>
    <w:rsid w:val="0075164A"/>
    <w:rsid w:val="00751C8D"/>
    <w:rsid w:val="00751EFF"/>
    <w:rsid w:val="00751F13"/>
    <w:rsid w:val="00751F5B"/>
    <w:rsid w:val="00752234"/>
    <w:rsid w:val="0075236F"/>
    <w:rsid w:val="007523FE"/>
    <w:rsid w:val="00752663"/>
    <w:rsid w:val="00752742"/>
    <w:rsid w:val="00752847"/>
    <w:rsid w:val="00752B68"/>
    <w:rsid w:val="00753016"/>
    <w:rsid w:val="00753223"/>
    <w:rsid w:val="007537D7"/>
    <w:rsid w:val="007539B6"/>
    <w:rsid w:val="007539FD"/>
    <w:rsid w:val="00753A6E"/>
    <w:rsid w:val="00753BED"/>
    <w:rsid w:val="00753BF2"/>
    <w:rsid w:val="00753C83"/>
    <w:rsid w:val="00754435"/>
    <w:rsid w:val="00754810"/>
    <w:rsid w:val="00754A8C"/>
    <w:rsid w:val="00754C28"/>
    <w:rsid w:val="0075508E"/>
    <w:rsid w:val="0075549E"/>
    <w:rsid w:val="007558D5"/>
    <w:rsid w:val="00755E91"/>
    <w:rsid w:val="00755F72"/>
    <w:rsid w:val="00755FCB"/>
    <w:rsid w:val="007565E5"/>
    <w:rsid w:val="007569DF"/>
    <w:rsid w:val="00756ADF"/>
    <w:rsid w:val="00757379"/>
    <w:rsid w:val="0075788A"/>
    <w:rsid w:val="00757929"/>
    <w:rsid w:val="00757DB2"/>
    <w:rsid w:val="0076030C"/>
    <w:rsid w:val="007608AD"/>
    <w:rsid w:val="00761021"/>
    <w:rsid w:val="007610AF"/>
    <w:rsid w:val="007612BB"/>
    <w:rsid w:val="00761AB6"/>
    <w:rsid w:val="00761E1F"/>
    <w:rsid w:val="00761E87"/>
    <w:rsid w:val="007622C1"/>
    <w:rsid w:val="00762396"/>
    <w:rsid w:val="0076247B"/>
    <w:rsid w:val="0076252B"/>
    <w:rsid w:val="00762880"/>
    <w:rsid w:val="00762939"/>
    <w:rsid w:val="00762A55"/>
    <w:rsid w:val="00762EE6"/>
    <w:rsid w:val="00762F7C"/>
    <w:rsid w:val="00763026"/>
    <w:rsid w:val="00763052"/>
    <w:rsid w:val="00763332"/>
    <w:rsid w:val="00763635"/>
    <w:rsid w:val="0076376B"/>
    <w:rsid w:val="00763D21"/>
    <w:rsid w:val="00763D2C"/>
    <w:rsid w:val="007640A7"/>
    <w:rsid w:val="007648F3"/>
    <w:rsid w:val="00764A46"/>
    <w:rsid w:val="00764C26"/>
    <w:rsid w:val="00765983"/>
    <w:rsid w:val="00765A4A"/>
    <w:rsid w:val="00765AF4"/>
    <w:rsid w:val="00765CB4"/>
    <w:rsid w:val="00765D86"/>
    <w:rsid w:val="00765EBF"/>
    <w:rsid w:val="007667F8"/>
    <w:rsid w:val="007670A3"/>
    <w:rsid w:val="00767780"/>
    <w:rsid w:val="007677CE"/>
    <w:rsid w:val="0076797D"/>
    <w:rsid w:val="00767B00"/>
    <w:rsid w:val="00767B83"/>
    <w:rsid w:val="00767E03"/>
    <w:rsid w:val="00767E28"/>
    <w:rsid w:val="00770060"/>
    <w:rsid w:val="007701AC"/>
    <w:rsid w:val="00770238"/>
    <w:rsid w:val="00770399"/>
    <w:rsid w:val="00770887"/>
    <w:rsid w:val="00770C70"/>
    <w:rsid w:val="0077121B"/>
    <w:rsid w:val="007712B5"/>
    <w:rsid w:val="007712CE"/>
    <w:rsid w:val="00771579"/>
    <w:rsid w:val="0077189B"/>
    <w:rsid w:val="00771B92"/>
    <w:rsid w:val="00771CF5"/>
    <w:rsid w:val="00772130"/>
    <w:rsid w:val="00772141"/>
    <w:rsid w:val="0077220E"/>
    <w:rsid w:val="00772A87"/>
    <w:rsid w:val="00772AC9"/>
    <w:rsid w:val="00772B11"/>
    <w:rsid w:val="00772BA4"/>
    <w:rsid w:val="0077306A"/>
    <w:rsid w:val="007730FE"/>
    <w:rsid w:val="00773262"/>
    <w:rsid w:val="00773616"/>
    <w:rsid w:val="007736F9"/>
    <w:rsid w:val="0077381C"/>
    <w:rsid w:val="00773A4C"/>
    <w:rsid w:val="00773ED5"/>
    <w:rsid w:val="00774014"/>
    <w:rsid w:val="0077406B"/>
    <w:rsid w:val="0077413E"/>
    <w:rsid w:val="0077435B"/>
    <w:rsid w:val="007743FF"/>
    <w:rsid w:val="007744EF"/>
    <w:rsid w:val="00774777"/>
    <w:rsid w:val="007748D9"/>
    <w:rsid w:val="0077497C"/>
    <w:rsid w:val="00774AED"/>
    <w:rsid w:val="00774C3A"/>
    <w:rsid w:val="00774F5B"/>
    <w:rsid w:val="00774FB0"/>
    <w:rsid w:val="007750E6"/>
    <w:rsid w:val="00775169"/>
    <w:rsid w:val="007758E1"/>
    <w:rsid w:val="007759A2"/>
    <w:rsid w:val="00775D23"/>
    <w:rsid w:val="00775D5C"/>
    <w:rsid w:val="00775F6B"/>
    <w:rsid w:val="00776067"/>
    <w:rsid w:val="00776185"/>
    <w:rsid w:val="0077637B"/>
    <w:rsid w:val="00776804"/>
    <w:rsid w:val="0077681D"/>
    <w:rsid w:val="00776A05"/>
    <w:rsid w:val="00777127"/>
    <w:rsid w:val="007773FE"/>
    <w:rsid w:val="00777CFC"/>
    <w:rsid w:val="00780207"/>
    <w:rsid w:val="007802AD"/>
    <w:rsid w:val="00780DBA"/>
    <w:rsid w:val="00781615"/>
    <w:rsid w:val="00781699"/>
    <w:rsid w:val="007816BB"/>
    <w:rsid w:val="007817DE"/>
    <w:rsid w:val="00781C1B"/>
    <w:rsid w:val="007822D9"/>
    <w:rsid w:val="00782466"/>
    <w:rsid w:val="007829AB"/>
    <w:rsid w:val="00782A9F"/>
    <w:rsid w:val="00782B2F"/>
    <w:rsid w:val="00783745"/>
    <w:rsid w:val="007837AF"/>
    <w:rsid w:val="00783A31"/>
    <w:rsid w:val="00783C36"/>
    <w:rsid w:val="00783D80"/>
    <w:rsid w:val="00784093"/>
    <w:rsid w:val="007840B8"/>
    <w:rsid w:val="007842BB"/>
    <w:rsid w:val="00784C33"/>
    <w:rsid w:val="00784C82"/>
    <w:rsid w:val="00784E24"/>
    <w:rsid w:val="00784E52"/>
    <w:rsid w:val="00784EE1"/>
    <w:rsid w:val="0078521C"/>
    <w:rsid w:val="00785550"/>
    <w:rsid w:val="007857C2"/>
    <w:rsid w:val="00785C89"/>
    <w:rsid w:val="00785D66"/>
    <w:rsid w:val="00786A4D"/>
    <w:rsid w:val="00786B06"/>
    <w:rsid w:val="00786C30"/>
    <w:rsid w:val="00786C5C"/>
    <w:rsid w:val="00786F76"/>
    <w:rsid w:val="00787101"/>
    <w:rsid w:val="00787961"/>
    <w:rsid w:val="00787A70"/>
    <w:rsid w:val="00787AF1"/>
    <w:rsid w:val="00787CD9"/>
    <w:rsid w:val="00790140"/>
    <w:rsid w:val="00790233"/>
    <w:rsid w:val="00790474"/>
    <w:rsid w:val="00790524"/>
    <w:rsid w:val="007908C6"/>
    <w:rsid w:val="00790934"/>
    <w:rsid w:val="00790DC3"/>
    <w:rsid w:val="007914AA"/>
    <w:rsid w:val="007917C2"/>
    <w:rsid w:val="007918C0"/>
    <w:rsid w:val="00791E8F"/>
    <w:rsid w:val="0079229B"/>
    <w:rsid w:val="007923A1"/>
    <w:rsid w:val="00792629"/>
    <w:rsid w:val="007928D9"/>
    <w:rsid w:val="00792AA9"/>
    <w:rsid w:val="00792CBA"/>
    <w:rsid w:val="00792D18"/>
    <w:rsid w:val="00793C4C"/>
    <w:rsid w:val="00793D44"/>
    <w:rsid w:val="00793D6B"/>
    <w:rsid w:val="007940DC"/>
    <w:rsid w:val="00794220"/>
    <w:rsid w:val="00794399"/>
    <w:rsid w:val="00794593"/>
    <w:rsid w:val="00794663"/>
    <w:rsid w:val="00794CBC"/>
    <w:rsid w:val="00794D35"/>
    <w:rsid w:val="0079507F"/>
    <w:rsid w:val="007950E9"/>
    <w:rsid w:val="007954FE"/>
    <w:rsid w:val="00795756"/>
    <w:rsid w:val="00795766"/>
    <w:rsid w:val="007959AD"/>
    <w:rsid w:val="007960A8"/>
    <w:rsid w:val="00796330"/>
    <w:rsid w:val="00796598"/>
    <w:rsid w:val="00796656"/>
    <w:rsid w:val="00796941"/>
    <w:rsid w:val="0079696B"/>
    <w:rsid w:val="00796C15"/>
    <w:rsid w:val="00796DDD"/>
    <w:rsid w:val="00797258"/>
    <w:rsid w:val="0079763F"/>
    <w:rsid w:val="0079770B"/>
    <w:rsid w:val="00797A3A"/>
    <w:rsid w:val="00797CE5"/>
    <w:rsid w:val="00797F43"/>
    <w:rsid w:val="007A00A4"/>
    <w:rsid w:val="007A059F"/>
    <w:rsid w:val="007A0933"/>
    <w:rsid w:val="007A09C5"/>
    <w:rsid w:val="007A0D4D"/>
    <w:rsid w:val="007A0F4E"/>
    <w:rsid w:val="007A1020"/>
    <w:rsid w:val="007A1175"/>
    <w:rsid w:val="007A11DF"/>
    <w:rsid w:val="007A1294"/>
    <w:rsid w:val="007A1467"/>
    <w:rsid w:val="007A1C5E"/>
    <w:rsid w:val="007A21F1"/>
    <w:rsid w:val="007A234D"/>
    <w:rsid w:val="007A27ED"/>
    <w:rsid w:val="007A29C9"/>
    <w:rsid w:val="007A2ADB"/>
    <w:rsid w:val="007A2C21"/>
    <w:rsid w:val="007A31AE"/>
    <w:rsid w:val="007A338B"/>
    <w:rsid w:val="007A3482"/>
    <w:rsid w:val="007A3487"/>
    <w:rsid w:val="007A3546"/>
    <w:rsid w:val="007A35EC"/>
    <w:rsid w:val="007A3715"/>
    <w:rsid w:val="007A3933"/>
    <w:rsid w:val="007A3D90"/>
    <w:rsid w:val="007A3ED1"/>
    <w:rsid w:val="007A3ED3"/>
    <w:rsid w:val="007A4074"/>
    <w:rsid w:val="007A424B"/>
    <w:rsid w:val="007A4438"/>
    <w:rsid w:val="007A4900"/>
    <w:rsid w:val="007A491E"/>
    <w:rsid w:val="007A49DC"/>
    <w:rsid w:val="007A4BA4"/>
    <w:rsid w:val="007A5690"/>
    <w:rsid w:val="007A5F52"/>
    <w:rsid w:val="007A68EB"/>
    <w:rsid w:val="007A6B41"/>
    <w:rsid w:val="007A6F22"/>
    <w:rsid w:val="007A705D"/>
    <w:rsid w:val="007A74CD"/>
    <w:rsid w:val="007A759A"/>
    <w:rsid w:val="007A7B1A"/>
    <w:rsid w:val="007B0C57"/>
    <w:rsid w:val="007B1124"/>
    <w:rsid w:val="007B1710"/>
    <w:rsid w:val="007B1848"/>
    <w:rsid w:val="007B18FD"/>
    <w:rsid w:val="007B1AE3"/>
    <w:rsid w:val="007B1C71"/>
    <w:rsid w:val="007B1CCB"/>
    <w:rsid w:val="007B1F10"/>
    <w:rsid w:val="007B202C"/>
    <w:rsid w:val="007B2487"/>
    <w:rsid w:val="007B24D2"/>
    <w:rsid w:val="007B2720"/>
    <w:rsid w:val="007B2C87"/>
    <w:rsid w:val="007B2D4D"/>
    <w:rsid w:val="007B2EA0"/>
    <w:rsid w:val="007B2FE4"/>
    <w:rsid w:val="007B306C"/>
    <w:rsid w:val="007B3183"/>
    <w:rsid w:val="007B31D5"/>
    <w:rsid w:val="007B327E"/>
    <w:rsid w:val="007B3335"/>
    <w:rsid w:val="007B3E30"/>
    <w:rsid w:val="007B3E79"/>
    <w:rsid w:val="007B3FD6"/>
    <w:rsid w:val="007B4043"/>
    <w:rsid w:val="007B40CC"/>
    <w:rsid w:val="007B48C4"/>
    <w:rsid w:val="007B4CE2"/>
    <w:rsid w:val="007B4E72"/>
    <w:rsid w:val="007B501D"/>
    <w:rsid w:val="007B53B9"/>
    <w:rsid w:val="007B55A6"/>
    <w:rsid w:val="007B57E9"/>
    <w:rsid w:val="007B58A8"/>
    <w:rsid w:val="007B5BFD"/>
    <w:rsid w:val="007B5E66"/>
    <w:rsid w:val="007B5EFD"/>
    <w:rsid w:val="007B65FE"/>
    <w:rsid w:val="007B6823"/>
    <w:rsid w:val="007B6A1E"/>
    <w:rsid w:val="007B6C89"/>
    <w:rsid w:val="007B6CE3"/>
    <w:rsid w:val="007B705A"/>
    <w:rsid w:val="007B7063"/>
    <w:rsid w:val="007B70F0"/>
    <w:rsid w:val="007B73D9"/>
    <w:rsid w:val="007B74EB"/>
    <w:rsid w:val="007B7674"/>
    <w:rsid w:val="007B7A10"/>
    <w:rsid w:val="007B7D71"/>
    <w:rsid w:val="007C017C"/>
    <w:rsid w:val="007C0984"/>
    <w:rsid w:val="007C0BF8"/>
    <w:rsid w:val="007C0E39"/>
    <w:rsid w:val="007C1B97"/>
    <w:rsid w:val="007C1CFD"/>
    <w:rsid w:val="007C2022"/>
    <w:rsid w:val="007C21BB"/>
    <w:rsid w:val="007C225E"/>
    <w:rsid w:val="007C24BA"/>
    <w:rsid w:val="007C2CF2"/>
    <w:rsid w:val="007C2F14"/>
    <w:rsid w:val="007C330A"/>
    <w:rsid w:val="007C34EB"/>
    <w:rsid w:val="007C385D"/>
    <w:rsid w:val="007C3FC9"/>
    <w:rsid w:val="007C4033"/>
    <w:rsid w:val="007C412A"/>
    <w:rsid w:val="007C425A"/>
    <w:rsid w:val="007C495B"/>
    <w:rsid w:val="007C4C01"/>
    <w:rsid w:val="007C4DF2"/>
    <w:rsid w:val="007C4E24"/>
    <w:rsid w:val="007C4F3A"/>
    <w:rsid w:val="007C534F"/>
    <w:rsid w:val="007C53FC"/>
    <w:rsid w:val="007C5466"/>
    <w:rsid w:val="007C5579"/>
    <w:rsid w:val="007C58A7"/>
    <w:rsid w:val="007C5AEB"/>
    <w:rsid w:val="007C5F55"/>
    <w:rsid w:val="007C66CF"/>
    <w:rsid w:val="007C6ABC"/>
    <w:rsid w:val="007C6BBE"/>
    <w:rsid w:val="007C736A"/>
    <w:rsid w:val="007C7C34"/>
    <w:rsid w:val="007C7D9B"/>
    <w:rsid w:val="007D04DC"/>
    <w:rsid w:val="007D0612"/>
    <w:rsid w:val="007D0641"/>
    <w:rsid w:val="007D0829"/>
    <w:rsid w:val="007D0A0E"/>
    <w:rsid w:val="007D0BA3"/>
    <w:rsid w:val="007D0F51"/>
    <w:rsid w:val="007D16C3"/>
    <w:rsid w:val="007D16F5"/>
    <w:rsid w:val="007D1DE2"/>
    <w:rsid w:val="007D23A7"/>
    <w:rsid w:val="007D2B06"/>
    <w:rsid w:val="007D2F11"/>
    <w:rsid w:val="007D3083"/>
    <w:rsid w:val="007D346C"/>
    <w:rsid w:val="007D34E9"/>
    <w:rsid w:val="007D3843"/>
    <w:rsid w:val="007D38AC"/>
    <w:rsid w:val="007D3E86"/>
    <w:rsid w:val="007D424A"/>
    <w:rsid w:val="007D42F9"/>
    <w:rsid w:val="007D4900"/>
    <w:rsid w:val="007D4D1E"/>
    <w:rsid w:val="007D4D28"/>
    <w:rsid w:val="007D5073"/>
    <w:rsid w:val="007D5077"/>
    <w:rsid w:val="007D5733"/>
    <w:rsid w:val="007D58C6"/>
    <w:rsid w:val="007D592E"/>
    <w:rsid w:val="007D5BBC"/>
    <w:rsid w:val="007D5CA3"/>
    <w:rsid w:val="007D5DD8"/>
    <w:rsid w:val="007D63A8"/>
    <w:rsid w:val="007D65C2"/>
    <w:rsid w:val="007D66E6"/>
    <w:rsid w:val="007D6BCA"/>
    <w:rsid w:val="007D6BED"/>
    <w:rsid w:val="007D6E75"/>
    <w:rsid w:val="007D6EC8"/>
    <w:rsid w:val="007D70BD"/>
    <w:rsid w:val="007D7169"/>
    <w:rsid w:val="007D7441"/>
    <w:rsid w:val="007D7722"/>
    <w:rsid w:val="007D7EFC"/>
    <w:rsid w:val="007E001F"/>
    <w:rsid w:val="007E04F9"/>
    <w:rsid w:val="007E0DB4"/>
    <w:rsid w:val="007E1285"/>
    <w:rsid w:val="007E1607"/>
    <w:rsid w:val="007E165A"/>
    <w:rsid w:val="007E1826"/>
    <w:rsid w:val="007E194B"/>
    <w:rsid w:val="007E1ADA"/>
    <w:rsid w:val="007E216D"/>
    <w:rsid w:val="007E2284"/>
    <w:rsid w:val="007E2409"/>
    <w:rsid w:val="007E249F"/>
    <w:rsid w:val="007E24C9"/>
    <w:rsid w:val="007E250F"/>
    <w:rsid w:val="007E2D6C"/>
    <w:rsid w:val="007E2E5F"/>
    <w:rsid w:val="007E2EA6"/>
    <w:rsid w:val="007E334D"/>
    <w:rsid w:val="007E392C"/>
    <w:rsid w:val="007E431B"/>
    <w:rsid w:val="007E44F4"/>
    <w:rsid w:val="007E485A"/>
    <w:rsid w:val="007E498B"/>
    <w:rsid w:val="007E49AA"/>
    <w:rsid w:val="007E49EA"/>
    <w:rsid w:val="007E4A1F"/>
    <w:rsid w:val="007E4CD6"/>
    <w:rsid w:val="007E50B6"/>
    <w:rsid w:val="007E550E"/>
    <w:rsid w:val="007E5521"/>
    <w:rsid w:val="007E58FD"/>
    <w:rsid w:val="007E5BD0"/>
    <w:rsid w:val="007E6072"/>
    <w:rsid w:val="007E6533"/>
    <w:rsid w:val="007E6998"/>
    <w:rsid w:val="007E699B"/>
    <w:rsid w:val="007E6AF1"/>
    <w:rsid w:val="007E6BD3"/>
    <w:rsid w:val="007E6D39"/>
    <w:rsid w:val="007E7394"/>
    <w:rsid w:val="007E7504"/>
    <w:rsid w:val="007E7622"/>
    <w:rsid w:val="007E76B6"/>
    <w:rsid w:val="007E7743"/>
    <w:rsid w:val="007E7B3F"/>
    <w:rsid w:val="007E7BFF"/>
    <w:rsid w:val="007E7F8D"/>
    <w:rsid w:val="007F0123"/>
    <w:rsid w:val="007F041D"/>
    <w:rsid w:val="007F0516"/>
    <w:rsid w:val="007F0593"/>
    <w:rsid w:val="007F063E"/>
    <w:rsid w:val="007F0D7D"/>
    <w:rsid w:val="007F19E3"/>
    <w:rsid w:val="007F1C0D"/>
    <w:rsid w:val="007F1EEE"/>
    <w:rsid w:val="007F2642"/>
    <w:rsid w:val="007F27FE"/>
    <w:rsid w:val="007F2E5F"/>
    <w:rsid w:val="007F359E"/>
    <w:rsid w:val="007F35BF"/>
    <w:rsid w:val="007F3AAF"/>
    <w:rsid w:val="007F3AF5"/>
    <w:rsid w:val="007F3B83"/>
    <w:rsid w:val="007F3C16"/>
    <w:rsid w:val="007F3CF9"/>
    <w:rsid w:val="007F403B"/>
    <w:rsid w:val="007F4405"/>
    <w:rsid w:val="007F4F4B"/>
    <w:rsid w:val="007F50D3"/>
    <w:rsid w:val="007F51D0"/>
    <w:rsid w:val="007F52F3"/>
    <w:rsid w:val="007F53D8"/>
    <w:rsid w:val="007F5485"/>
    <w:rsid w:val="007F5BCB"/>
    <w:rsid w:val="007F5F59"/>
    <w:rsid w:val="007F610C"/>
    <w:rsid w:val="007F61DC"/>
    <w:rsid w:val="007F6567"/>
    <w:rsid w:val="007F68C7"/>
    <w:rsid w:val="007F6A74"/>
    <w:rsid w:val="007F6C62"/>
    <w:rsid w:val="007F6DCC"/>
    <w:rsid w:val="007F6EC6"/>
    <w:rsid w:val="007F7160"/>
    <w:rsid w:val="007F71D1"/>
    <w:rsid w:val="007F76AB"/>
    <w:rsid w:val="007F7E82"/>
    <w:rsid w:val="007F7FF9"/>
    <w:rsid w:val="008000F6"/>
    <w:rsid w:val="00800529"/>
    <w:rsid w:val="00800890"/>
    <w:rsid w:val="0080099F"/>
    <w:rsid w:val="00800B6A"/>
    <w:rsid w:val="008012C3"/>
    <w:rsid w:val="00801324"/>
    <w:rsid w:val="008013CC"/>
    <w:rsid w:val="008014E0"/>
    <w:rsid w:val="00801D18"/>
    <w:rsid w:val="00801E9F"/>
    <w:rsid w:val="008020C0"/>
    <w:rsid w:val="008024CC"/>
    <w:rsid w:val="0080271F"/>
    <w:rsid w:val="008028D6"/>
    <w:rsid w:val="0080299F"/>
    <w:rsid w:val="008029F1"/>
    <w:rsid w:val="00802AAC"/>
    <w:rsid w:val="00802C93"/>
    <w:rsid w:val="00802E62"/>
    <w:rsid w:val="00803120"/>
    <w:rsid w:val="008032E7"/>
    <w:rsid w:val="00803407"/>
    <w:rsid w:val="0080376D"/>
    <w:rsid w:val="008038C2"/>
    <w:rsid w:val="00803AAE"/>
    <w:rsid w:val="0080407F"/>
    <w:rsid w:val="00804174"/>
    <w:rsid w:val="008041CB"/>
    <w:rsid w:val="00804223"/>
    <w:rsid w:val="008042E2"/>
    <w:rsid w:val="008045A7"/>
    <w:rsid w:val="00804620"/>
    <w:rsid w:val="008046AD"/>
    <w:rsid w:val="00804C79"/>
    <w:rsid w:val="00804CB9"/>
    <w:rsid w:val="00804E4E"/>
    <w:rsid w:val="00805886"/>
    <w:rsid w:val="0080590C"/>
    <w:rsid w:val="0080606D"/>
    <w:rsid w:val="00806503"/>
    <w:rsid w:val="00806F1A"/>
    <w:rsid w:val="00807447"/>
    <w:rsid w:val="0080789E"/>
    <w:rsid w:val="008079A5"/>
    <w:rsid w:val="00807B79"/>
    <w:rsid w:val="00807D3A"/>
    <w:rsid w:val="00807E74"/>
    <w:rsid w:val="00810068"/>
    <w:rsid w:val="00810184"/>
    <w:rsid w:val="008103B1"/>
    <w:rsid w:val="008106B0"/>
    <w:rsid w:val="0081082A"/>
    <w:rsid w:val="00810941"/>
    <w:rsid w:val="00810BEB"/>
    <w:rsid w:val="00810F6A"/>
    <w:rsid w:val="0081148B"/>
    <w:rsid w:val="008117C5"/>
    <w:rsid w:val="008119BE"/>
    <w:rsid w:val="00811B4F"/>
    <w:rsid w:val="00811D62"/>
    <w:rsid w:val="00811D84"/>
    <w:rsid w:val="00812294"/>
    <w:rsid w:val="0081231E"/>
    <w:rsid w:val="008129BC"/>
    <w:rsid w:val="00812B08"/>
    <w:rsid w:val="00812B3A"/>
    <w:rsid w:val="00812D0C"/>
    <w:rsid w:val="00812D30"/>
    <w:rsid w:val="00812E7E"/>
    <w:rsid w:val="0081301F"/>
    <w:rsid w:val="008130C0"/>
    <w:rsid w:val="008139BD"/>
    <w:rsid w:val="00813C6F"/>
    <w:rsid w:val="00813CA8"/>
    <w:rsid w:val="00814601"/>
    <w:rsid w:val="0081470B"/>
    <w:rsid w:val="0081481E"/>
    <w:rsid w:val="0081483F"/>
    <w:rsid w:val="0081487D"/>
    <w:rsid w:val="00814D3A"/>
    <w:rsid w:val="008157A5"/>
    <w:rsid w:val="0081587E"/>
    <w:rsid w:val="0081605D"/>
    <w:rsid w:val="00816160"/>
    <w:rsid w:val="0081620D"/>
    <w:rsid w:val="0081669C"/>
    <w:rsid w:val="0081684E"/>
    <w:rsid w:val="00816DF2"/>
    <w:rsid w:val="008170C7"/>
    <w:rsid w:val="00817276"/>
    <w:rsid w:val="00817548"/>
    <w:rsid w:val="0081797D"/>
    <w:rsid w:val="00820016"/>
    <w:rsid w:val="00820035"/>
    <w:rsid w:val="008200E8"/>
    <w:rsid w:val="00820112"/>
    <w:rsid w:val="00820131"/>
    <w:rsid w:val="00820C3A"/>
    <w:rsid w:val="00820C71"/>
    <w:rsid w:val="00820E13"/>
    <w:rsid w:val="008214BD"/>
    <w:rsid w:val="00821681"/>
    <w:rsid w:val="008217B7"/>
    <w:rsid w:val="00821828"/>
    <w:rsid w:val="00821A26"/>
    <w:rsid w:val="00821D9B"/>
    <w:rsid w:val="00821EFF"/>
    <w:rsid w:val="00821FBE"/>
    <w:rsid w:val="00821FD8"/>
    <w:rsid w:val="008221C4"/>
    <w:rsid w:val="008222FB"/>
    <w:rsid w:val="008223B7"/>
    <w:rsid w:val="00822625"/>
    <w:rsid w:val="0082271B"/>
    <w:rsid w:val="0082288A"/>
    <w:rsid w:val="0082291B"/>
    <w:rsid w:val="008229A1"/>
    <w:rsid w:val="00822CEB"/>
    <w:rsid w:val="00822D7C"/>
    <w:rsid w:val="00822E85"/>
    <w:rsid w:val="008230BA"/>
    <w:rsid w:val="0082312B"/>
    <w:rsid w:val="00823363"/>
    <w:rsid w:val="008237ED"/>
    <w:rsid w:val="00823888"/>
    <w:rsid w:val="008238A8"/>
    <w:rsid w:val="008239CF"/>
    <w:rsid w:val="00823B97"/>
    <w:rsid w:val="00823BB3"/>
    <w:rsid w:val="00823D29"/>
    <w:rsid w:val="00823D4C"/>
    <w:rsid w:val="00824332"/>
    <w:rsid w:val="0082482F"/>
    <w:rsid w:val="0082498B"/>
    <w:rsid w:val="00824B1F"/>
    <w:rsid w:val="00824C54"/>
    <w:rsid w:val="008253A1"/>
    <w:rsid w:val="00825686"/>
    <w:rsid w:val="00826559"/>
    <w:rsid w:val="008265BE"/>
    <w:rsid w:val="0082670F"/>
    <w:rsid w:val="00826847"/>
    <w:rsid w:val="008270F4"/>
    <w:rsid w:val="00827534"/>
    <w:rsid w:val="0082773F"/>
    <w:rsid w:val="00827B88"/>
    <w:rsid w:val="00827C9F"/>
    <w:rsid w:val="00827E4D"/>
    <w:rsid w:val="0083012D"/>
    <w:rsid w:val="008303B5"/>
    <w:rsid w:val="00830ABA"/>
    <w:rsid w:val="00830B7B"/>
    <w:rsid w:val="00830C72"/>
    <w:rsid w:val="00830F5A"/>
    <w:rsid w:val="0083118F"/>
    <w:rsid w:val="008312A6"/>
    <w:rsid w:val="00831605"/>
    <w:rsid w:val="0083171E"/>
    <w:rsid w:val="0083175E"/>
    <w:rsid w:val="00831999"/>
    <w:rsid w:val="00831ADE"/>
    <w:rsid w:val="00832146"/>
    <w:rsid w:val="008322E6"/>
    <w:rsid w:val="00832687"/>
    <w:rsid w:val="008326EC"/>
    <w:rsid w:val="00832A15"/>
    <w:rsid w:val="00832A1B"/>
    <w:rsid w:val="00832D47"/>
    <w:rsid w:val="00833003"/>
    <w:rsid w:val="008332BD"/>
    <w:rsid w:val="00833471"/>
    <w:rsid w:val="0083379E"/>
    <w:rsid w:val="0083385B"/>
    <w:rsid w:val="008338CD"/>
    <w:rsid w:val="008338F6"/>
    <w:rsid w:val="00834013"/>
    <w:rsid w:val="008346C8"/>
    <w:rsid w:val="00834C12"/>
    <w:rsid w:val="00834D4C"/>
    <w:rsid w:val="00834ED3"/>
    <w:rsid w:val="00834F44"/>
    <w:rsid w:val="00835446"/>
    <w:rsid w:val="008355F9"/>
    <w:rsid w:val="0083568A"/>
    <w:rsid w:val="00835C1D"/>
    <w:rsid w:val="00836271"/>
    <w:rsid w:val="0083644F"/>
    <w:rsid w:val="00836B00"/>
    <w:rsid w:val="00836CD1"/>
    <w:rsid w:val="00836F70"/>
    <w:rsid w:val="008370AD"/>
    <w:rsid w:val="00837664"/>
    <w:rsid w:val="00837A1A"/>
    <w:rsid w:val="00837C4B"/>
    <w:rsid w:val="0084046D"/>
    <w:rsid w:val="00840527"/>
    <w:rsid w:val="0084056D"/>
    <w:rsid w:val="00840E82"/>
    <w:rsid w:val="00841152"/>
    <w:rsid w:val="008411BE"/>
    <w:rsid w:val="008413DA"/>
    <w:rsid w:val="0084151C"/>
    <w:rsid w:val="00841942"/>
    <w:rsid w:val="00841A37"/>
    <w:rsid w:val="00841AB5"/>
    <w:rsid w:val="00841B34"/>
    <w:rsid w:val="00841BD6"/>
    <w:rsid w:val="00841C66"/>
    <w:rsid w:val="00841D63"/>
    <w:rsid w:val="00841E96"/>
    <w:rsid w:val="0084203B"/>
    <w:rsid w:val="00842DA5"/>
    <w:rsid w:val="00842F15"/>
    <w:rsid w:val="00842FBE"/>
    <w:rsid w:val="0084300E"/>
    <w:rsid w:val="0084311A"/>
    <w:rsid w:val="0084380C"/>
    <w:rsid w:val="00843C0D"/>
    <w:rsid w:val="00843D72"/>
    <w:rsid w:val="0084401F"/>
    <w:rsid w:val="00844063"/>
    <w:rsid w:val="00844160"/>
    <w:rsid w:val="0084492E"/>
    <w:rsid w:val="008449F3"/>
    <w:rsid w:val="00845182"/>
    <w:rsid w:val="00845398"/>
    <w:rsid w:val="00845B36"/>
    <w:rsid w:val="00846226"/>
    <w:rsid w:val="008465CA"/>
    <w:rsid w:val="00846881"/>
    <w:rsid w:val="00846B96"/>
    <w:rsid w:val="00846E61"/>
    <w:rsid w:val="00846FC4"/>
    <w:rsid w:val="00847141"/>
    <w:rsid w:val="008471AC"/>
    <w:rsid w:val="00847268"/>
    <w:rsid w:val="00847363"/>
    <w:rsid w:val="0084760C"/>
    <w:rsid w:val="00847645"/>
    <w:rsid w:val="0085009D"/>
    <w:rsid w:val="008501F0"/>
    <w:rsid w:val="00850422"/>
    <w:rsid w:val="0085065D"/>
    <w:rsid w:val="0085081E"/>
    <w:rsid w:val="00850A01"/>
    <w:rsid w:val="00850C3C"/>
    <w:rsid w:val="00850D56"/>
    <w:rsid w:val="0085106F"/>
    <w:rsid w:val="008512DF"/>
    <w:rsid w:val="0085150A"/>
    <w:rsid w:val="00851596"/>
    <w:rsid w:val="0085165D"/>
    <w:rsid w:val="00851A07"/>
    <w:rsid w:val="00851B9A"/>
    <w:rsid w:val="00851BCF"/>
    <w:rsid w:val="008522D2"/>
    <w:rsid w:val="008523BB"/>
    <w:rsid w:val="008528D0"/>
    <w:rsid w:val="00852993"/>
    <w:rsid w:val="00852A67"/>
    <w:rsid w:val="00852F7F"/>
    <w:rsid w:val="008530EC"/>
    <w:rsid w:val="00853176"/>
    <w:rsid w:val="00853AE3"/>
    <w:rsid w:val="0085424A"/>
    <w:rsid w:val="0085425D"/>
    <w:rsid w:val="008543B5"/>
    <w:rsid w:val="00854B01"/>
    <w:rsid w:val="00854CF2"/>
    <w:rsid w:val="00854DDA"/>
    <w:rsid w:val="00854E98"/>
    <w:rsid w:val="008555B9"/>
    <w:rsid w:val="00855A6E"/>
    <w:rsid w:val="008562EA"/>
    <w:rsid w:val="008564E3"/>
    <w:rsid w:val="00856832"/>
    <w:rsid w:val="008568FF"/>
    <w:rsid w:val="00856ACC"/>
    <w:rsid w:val="00856BAC"/>
    <w:rsid w:val="00857287"/>
    <w:rsid w:val="00857322"/>
    <w:rsid w:val="00857DDA"/>
    <w:rsid w:val="0086008A"/>
    <w:rsid w:val="0086009B"/>
    <w:rsid w:val="0086082B"/>
    <w:rsid w:val="0086089D"/>
    <w:rsid w:val="00860C4E"/>
    <w:rsid w:val="0086100C"/>
    <w:rsid w:val="0086118A"/>
    <w:rsid w:val="00861A2D"/>
    <w:rsid w:val="00861AC2"/>
    <w:rsid w:val="00861C9B"/>
    <w:rsid w:val="00861DC1"/>
    <w:rsid w:val="00861FD6"/>
    <w:rsid w:val="00862333"/>
    <w:rsid w:val="00862D37"/>
    <w:rsid w:val="0086358D"/>
    <w:rsid w:val="008638C7"/>
    <w:rsid w:val="00863B13"/>
    <w:rsid w:val="00863BE1"/>
    <w:rsid w:val="00863CCA"/>
    <w:rsid w:val="00863F46"/>
    <w:rsid w:val="008640E4"/>
    <w:rsid w:val="008640EC"/>
    <w:rsid w:val="00864342"/>
    <w:rsid w:val="00864574"/>
    <w:rsid w:val="008649F2"/>
    <w:rsid w:val="00864A6E"/>
    <w:rsid w:val="00865178"/>
    <w:rsid w:val="008651F4"/>
    <w:rsid w:val="008653C0"/>
    <w:rsid w:val="0086566A"/>
    <w:rsid w:val="00865840"/>
    <w:rsid w:val="00865A1C"/>
    <w:rsid w:val="00865CEA"/>
    <w:rsid w:val="00865DA8"/>
    <w:rsid w:val="00867062"/>
    <w:rsid w:val="008672C0"/>
    <w:rsid w:val="008673C9"/>
    <w:rsid w:val="00867BC2"/>
    <w:rsid w:val="00867D75"/>
    <w:rsid w:val="00867FA7"/>
    <w:rsid w:val="00870387"/>
    <w:rsid w:val="0087071F"/>
    <w:rsid w:val="00870AE8"/>
    <w:rsid w:val="00871036"/>
    <w:rsid w:val="00871673"/>
    <w:rsid w:val="008716E7"/>
    <w:rsid w:val="00871822"/>
    <w:rsid w:val="008721DF"/>
    <w:rsid w:val="0087221B"/>
    <w:rsid w:val="008728E4"/>
    <w:rsid w:val="00872C29"/>
    <w:rsid w:val="00872C31"/>
    <w:rsid w:val="00873D3C"/>
    <w:rsid w:val="00873F25"/>
    <w:rsid w:val="00873F3B"/>
    <w:rsid w:val="00874055"/>
    <w:rsid w:val="008741B1"/>
    <w:rsid w:val="0087465F"/>
    <w:rsid w:val="00874C9C"/>
    <w:rsid w:val="0087504A"/>
    <w:rsid w:val="00875088"/>
    <w:rsid w:val="00875298"/>
    <w:rsid w:val="0087529C"/>
    <w:rsid w:val="00875D31"/>
    <w:rsid w:val="00875E75"/>
    <w:rsid w:val="00875F0A"/>
    <w:rsid w:val="00876165"/>
    <w:rsid w:val="0087617E"/>
    <w:rsid w:val="00876232"/>
    <w:rsid w:val="00876891"/>
    <w:rsid w:val="00877006"/>
    <w:rsid w:val="008771B8"/>
    <w:rsid w:val="008774FC"/>
    <w:rsid w:val="008777A0"/>
    <w:rsid w:val="00877877"/>
    <w:rsid w:val="00877988"/>
    <w:rsid w:val="00877F6F"/>
    <w:rsid w:val="008801ED"/>
    <w:rsid w:val="00880442"/>
    <w:rsid w:val="008809E3"/>
    <w:rsid w:val="00880C57"/>
    <w:rsid w:val="00880CB5"/>
    <w:rsid w:val="00880D75"/>
    <w:rsid w:val="00880E9A"/>
    <w:rsid w:val="0088140F"/>
    <w:rsid w:val="008815CE"/>
    <w:rsid w:val="008817CB"/>
    <w:rsid w:val="008818E0"/>
    <w:rsid w:val="00881BB9"/>
    <w:rsid w:val="00881EB5"/>
    <w:rsid w:val="00882192"/>
    <w:rsid w:val="00882570"/>
    <w:rsid w:val="0088264B"/>
    <w:rsid w:val="00882B8A"/>
    <w:rsid w:val="00882C3A"/>
    <w:rsid w:val="0088313F"/>
    <w:rsid w:val="008835D0"/>
    <w:rsid w:val="0088365B"/>
    <w:rsid w:val="0088377F"/>
    <w:rsid w:val="008837DB"/>
    <w:rsid w:val="00883B50"/>
    <w:rsid w:val="00883BE8"/>
    <w:rsid w:val="00883F1C"/>
    <w:rsid w:val="0088415E"/>
    <w:rsid w:val="0088431D"/>
    <w:rsid w:val="008844B3"/>
    <w:rsid w:val="008845F8"/>
    <w:rsid w:val="00884724"/>
    <w:rsid w:val="00884952"/>
    <w:rsid w:val="00884D9E"/>
    <w:rsid w:val="00884EE1"/>
    <w:rsid w:val="00885022"/>
    <w:rsid w:val="00885333"/>
    <w:rsid w:val="00885416"/>
    <w:rsid w:val="008859DB"/>
    <w:rsid w:val="00885B26"/>
    <w:rsid w:val="00885CBD"/>
    <w:rsid w:val="00885D7C"/>
    <w:rsid w:val="00885FB9"/>
    <w:rsid w:val="008861E1"/>
    <w:rsid w:val="00886255"/>
    <w:rsid w:val="0088675A"/>
    <w:rsid w:val="008869AE"/>
    <w:rsid w:val="00886AAB"/>
    <w:rsid w:val="00886BEE"/>
    <w:rsid w:val="00886F60"/>
    <w:rsid w:val="00887068"/>
    <w:rsid w:val="008872C4"/>
    <w:rsid w:val="0088738B"/>
    <w:rsid w:val="0088778C"/>
    <w:rsid w:val="00887E30"/>
    <w:rsid w:val="00890211"/>
    <w:rsid w:val="00890398"/>
    <w:rsid w:val="00890BE3"/>
    <w:rsid w:val="00890F09"/>
    <w:rsid w:val="00891111"/>
    <w:rsid w:val="008915A9"/>
    <w:rsid w:val="008917DB"/>
    <w:rsid w:val="0089188F"/>
    <w:rsid w:val="008921B8"/>
    <w:rsid w:val="0089248E"/>
    <w:rsid w:val="00892AF7"/>
    <w:rsid w:val="00892E51"/>
    <w:rsid w:val="00892F4D"/>
    <w:rsid w:val="008937EF"/>
    <w:rsid w:val="00893BE4"/>
    <w:rsid w:val="00893C32"/>
    <w:rsid w:val="00894107"/>
    <w:rsid w:val="00894403"/>
    <w:rsid w:val="00894749"/>
    <w:rsid w:val="008947B1"/>
    <w:rsid w:val="00894B78"/>
    <w:rsid w:val="00894C2F"/>
    <w:rsid w:val="00894D8E"/>
    <w:rsid w:val="00894E32"/>
    <w:rsid w:val="00894F4E"/>
    <w:rsid w:val="00894F75"/>
    <w:rsid w:val="00895069"/>
    <w:rsid w:val="008950C7"/>
    <w:rsid w:val="00895282"/>
    <w:rsid w:val="008952B2"/>
    <w:rsid w:val="00895431"/>
    <w:rsid w:val="00895540"/>
    <w:rsid w:val="00895860"/>
    <w:rsid w:val="00895B02"/>
    <w:rsid w:val="00895B31"/>
    <w:rsid w:val="00895BCB"/>
    <w:rsid w:val="00895D4F"/>
    <w:rsid w:val="00895DCE"/>
    <w:rsid w:val="00896152"/>
    <w:rsid w:val="00896294"/>
    <w:rsid w:val="00896606"/>
    <w:rsid w:val="0089673D"/>
    <w:rsid w:val="008968C2"/>
    <w:rsid w:val="00896C36"/>
    <w:rsid w:val="00896D81"/>
    <w:rsid w:val="00896FAA"/>
    <w:rsid w:val="008973D4"/>
    <w:rsid w:val="00897542"/>
    <w:rsid w:val="008A02E1"/>
    <w:rsid w:val="008A05F9"/>
    <w:rsid w:val="008A064E"/>
    <w:rsid w:val="008A0C39"/>
    <w:rsid w:val="008A12E2"/>
    <w:rsid w:val="008A1873"/>
    <w:rsid w:val="008A1E29"/>
    <w:rsid w:val="008A1FEF"/>
    <w:rsid w:val="008A1FF2"/>
    <w:rsid w:val="008A257A"/>
    <w:rsid w:val="008A273F"/>
    <w:rsid w:val="008A2828"/>
    <w:rsid w:val="008A2992"/>
    <w:rsid w:val="008A2C41"/>
    <w:rsid w:val="008A2D19"/>
    <w:rsid w:val="008A3270"/>
    <w:rsid w:val="008A399F"/>
    <w:rsid w:val="008A3B60"/>
    <w:rsid w:val="008A3DF7"/>
    <w:rsid w:val="008A43A6"/>
    <w:rsid w:val="008A499C"/>
    <w:rsid w:val="008A4DBB"/>
    <w:rsid w:val="008A4E7B"/>
    <w:rsid w:val="008A5146"/>
    <w:rsid w:val="008A5384"/>
    <w:rsid w:val="008A54C1"/>
    <w:rsid w:val="008A5848"/>
    <w:rsid w:val="008A59EC"/>
    <w:rsid w:val="008A6167"/>
    <w:rsid w:val="008A6227"/>
    <w:rsid w:val="008A6A17"/>
    <w:rsid w:val="008A6B6F"/>
    <w:rsid w:val="008A6DAC"/>
    <w:rsid w:val="008A73D8"/>
    <w:rsid w:val="008A7601"/>
    <w:rsid w:val="008A7DF8"/>
    <w:rsid w:val="008A7F2A"/>
    <w:rsid w:val="008A7F5F"/>
    <w:rsid w:val="008B006A"/>
    <w:rsid w:val="008B0176"/>
    <w:rsid w:val="008B018E"/>
    <w:rsid w:val="008B053E"/>
    <w:rsid w:val="008B068B"/>
    <w:rsid w:val="008B07C6"/>
    <w:rsid w:val="008B09F8"/>
    <w:rsid w:val="008B0A11"/>
    <w:rsid w:val="008B0A28"/>
    <w:rsid w:val="008B0F2C"/>
    <w:rsid w:val="008B1551"/>
    <w:rsid w:val="008B1585"/>
    <w:rsid w:val="008B158A"/>
    <w:rsid w:val="008B1664"/>
    <w:rsid w:val="008B1D3D"/>
    <w:rsid w:val="008B1EE4"/>
    <w:rsid w:val="008B21ED"/>
    <w:rsid w:val="008B23CC"/>
    <w:rsid w:val="008B24B7"/>
    <w:rsid w:val="008B26D7"/>
    <w:rsid w:val="008B2AB2"/>
    <w:rsid w:val="008B2C5F"/>
    <w:rsid w:val="008B2CB1"/>
    <w:rsid w:val="008B2D1D"/>
    <w:rsid w:val="008B31BA"/>
    <w:rsid w:val="008B339D"/>
    <w:rsid w:val="008B362B"/>
    <w:rsid w:val="008B3665"/>
    <w:rsid w:val="008B3B7E"/>
    <w:rsid w:val="008B3F38"/>
    <w:rsid w:val="008B4087"/>
    <w:rsid w:val="008B444A"/>
    <w:rsid w:val="008B4482"/>
    <w:rsid w:val="008B4605"/>
    <w:rsid w:val="008B46C2"/>
    <w:rsid w:val="008B4F24"/>
    <w:rsid w:val="008B5208"/>
    <w:rsid w:val="008B5271"/>
    <w:rsid w:val="008B52F4"/>
    <w:rsid w:val="008B5C22"/>
    <w:rsid w:val="008B5CF9"/>
    <w:rsid w:val="008B5D30"/>
    <w:rsid w:val="008B5EF1"/>
    <w:rsid w:val="008B6200"/>
    <w:rsid w:val="008B6235"/>
    <w:rsid w:val="008B6738"/>
    <w:rsid w:val="008B67F3"/>
    <w:rsid w:val="008B68C3"/>
    <w:rsid w:val="008B6D1C"/>
    <w:rsid w:val="008B6EC9"/>
    <w:rsid w:val="008B724A"/>
    <w:rsid w:val="008B77FC"/>
    <w:rsid w:val="008B7C54"/>
    <w:rsid w:val="008B7D98"/>
    <w:rsid w:val="008B7DCA"/>
    <w:rsid w:val="008B7F6F"/>
    <w:rsid w:val="008C02F7"/>
    <w:rsid w:val="008C0311"/>
    <w:rsid w:val="008C0D89"/>
    <w:rsid w:val="008C0F95"/>
    <w:rsid w:val="008C1048"/>
    <w:rsid w:val="008C15D5"/>
    <w:rsid w:val="008C2192"/>
    <w:rsid w:val="008C2360"/>
    <w:rsid w:val="008C26CE"/>
    <w:rsid w:val="008C2B08"/>
    <w:rsid w:val="008C2E45"/>
    <w:rsid w:val="008C31D3"/>
    <w:rsid w:val="008C3523"/>
    <w:rsid w:val="008C3C97"/>
    <w:rsid w:val="008C3F0A"/>
    <w:rsid w:val="008C45DB"/>
    <w:rsid w:val="008C497C"/>
    <w:rsid w:val="008C4C2E"/>
    <w:rsid w:val="008C5150"/>
    <w:rsid w:val="008C54CF"/>
    <w:rsid w:val="008C55F5"/>
    <w:rsid w:val="008C5A3F"/>
    <w:rsid w:val="008C5AB9"/>
    <w:rsid w:val="008C5F97"/>
    <w:rsid w:val="008C6E3F"/>
    <w:rsid w:val="008C6E47"/>
    <w:rsid w:val="008C7124"/>
    <w:rsid w:val="008C719C"/>
    <w:rsid w:val="008C78CA"/>
    <w:rsid w:val="008C7A27"/>
    <w:rsid w:val="008C7C4F"/>
    <w:rsid w:val="008C7C75"/>
    <w:rsid w:val="008C7D3F"/>
    <w:rsid w:val="008D01E6"/>
    <w:rsid w:val="008D04B4"/>
    <w:rsid w:val="008D0722"/>
    <w:rsid w:val="008D0D8F"/>
    <w:rsid w:val="008D0DE1"/>
    <w:rsid w:val="008D10E4"/>
    <w:rsid w:val="008D12B5"/>
    <w:rsid w:val="008D14BE"/>
    <w:rsid w:val="008D1BDA"/>
    <w:rsid w:val="008D1BDD"/>
    <w:rsid w:val="008D21EC"/>
    <w:rsid w:val="008D23AA"/>
    <w:rsid w:val="008D247F"/>
    <w:rsid w:val="008D2816"/>
    <w:rsid w:val="008D2B13"/>
    <w:rsid w:val="008D2BAB"/>
    <w:rsid w:val="008D2C7C"/>
    <w:rsid w:val="008D2E94"/>
    <w:rsid w:val="008D319C"/>
    <w:rsid w:val="008D33D2"/>
    <w:rsid w:val="008D36BA"/>
    <w:rsid w:val="008D3822"/>
    <w:rsid w:val="008D383E"/>
    <w:rsid w:val="008D3C26"/>
    <w:rsid w:val="008D3CDF"/>
    <w:rsid w:val="008D3E87"/>
    <w:rsid w:val="008D40ED"/>
    <w:rsid w:val="008D429C"/>
    <w:rsid w:val="008D4871"/>
    <w:rsid w:val="008D4B49"/>
    <w:rsid w:val="008D4E77"/>
    <w:rsid w:val="008D5387"/>
    <w:rsid w:val="008D5827"/>
    <w:rsid w:val="008D5FCD"/>
    <w:rsid w:val="008D61C6"/>
    <w:rsid w:val="008D6604"/>
    <w:rsid w:val="008D66C4"/>
    <w:rsid w:val="008D670E"/>
    <w:rsid w:val="008D69FB"/>
    <w:rsid w:val="008D6BA6"/>
    <w:rsid w:val="008D71E7"/>
    <w:rsid w:val="008D74A4"/>
    <w:rsid w:val="008D7702"/>
    <w:rsid w:val="008D7BD0"/>
    <w:rsid w:val="008D7C4B"/>
    <w:rsid w:val="008D7C80"/>
    <w:rsid w:val="008D7E61"/>
    <w:rsid w:val="008D7E88"/>
    <w:rsid w:val="008E0152"/>
    <w:rsid w:val="008E0254"/>
    <w:rsid w:val="008E0334"/>
    <w:rsid w:val="008E0443"/>
    <w:rsid w:val="008E047F"/>
    <w:rsid w:val="008E0505"/>
    <w:rsid w:val="008E058B"/>
    <w:rsid w:val="008E071D"/>
    <w:rsid w:val="008E0896"/>
    <w:rsid w:val="008E097F"/>
    <w:rsid w:val="008E0ADB"/>
    <w:rsid w:val="008E0F19"/>
    <w:rsid w:val="008E0F47"/>
    <w:rsid w:val="008E1012"/>
    <w:rsid w:val="008E121A"/>
    <w:rsid w:val="008E1CC1"/>
    <w:rsid w:val="008E2009"/>
    <w:rsid w:val="008E20DE"/>
    <w:rsid w:val="008E23F6"/>
    <w:rsid w:val="008E2516"/>
    <w:rsid w:val="008E2522"/>
    <w:rsid w:val="008E27BA"/>
    <w:rsid w:val="008E2851"/>
    <w:rsid w:val="008E2941"/>
    <w:rsid w:val="008E2F2B"/>
    <w:rsid w:val="008E30C3"/>
    <w:rsid w:val="008E35F9"/>
    <w:rsid w:val="008E364C"/>
    <w:rsid w:val="008E4142"/>
    <w:rsid w:val="008E47B4"/>
    <w:rsid w:val="008E48D0"/>
    <w:rsid w:val="008E5092"/>
    <w:rsid w:val="008E5353"/>
    <w:rsid w:val="008E5487"/>
    <w:rsid w:val="008E55E9"/>
    <w:rsid w:val="008E5789"/>
    <w:rsid w:val="008E62E1"/>
    <w:rsid w:val="008E63A2"/>
    <w:rsid w:val="008E650A"/>
    <w:rsid w:val="008E666A"/>
    <w:rsid w:val="008E6785"/>
    <w:rsid w:val="008E6C4E"/>
    <w:rsid w:val="008E6F75"/>
    <w:rsid w:val="008E75D3"/>
    <w:rsid w:val="008E7890"/>
    <w:rsid w:val="008E78DC"/>
    <w:rsid w:val="008E7B2A"/>
    <w:rsid w:val="008E7E15"/>
    <w:rsid w:val="008F0283"/>
    <w:rsid w:val="008F085B"/>
    <w:rsid w:val="008F08BF"/>
    <w:rsid w:val="008F0B33"/>
    <w:rsid w:val="008F0C41"/>
    <w:rsid w:val="008F0DAA"/>
    <w:rsid w:val="008F11B4"/>
    <w:rsid w:val="008F12CC"/>
    <w:rsid w:val="008F1AAE"/>
    <w:rsid w:val="008F1AEA"/>
    <w:rsid w:val="008F1D47"/>
    <w:rsid w:val="008F1F85"/>
    <w:rsid w:val="008F2244"/>
    <w:rsid w:val="008F2328"/>
    <w:rsid w:val="008F23B4"/>
    <w:rsid w:val="008F23EF"/>
    <w:rsid w:val="008F2782"/>
    <w:rsid w:val="008F2A08"/>
    <w:rsid w:val="008F2EC8"/>
    <w:rsid w:val="008F34AB"/>
    <w:rsid w:val="008F3651"/>
    <w:rsid w:val="008F38A7"/>
    <w:rsid w:val="008F41A8"/>
    <w:rsid w:val="008F41FE"/>
    <w:rsid w:val="008F436A"/>
    <w:rsid w:val="008F46F5"/>
    <w:rsid w:val="008F48B6"/>
    <w:rsid w:val="008F5950"/>
    <w:rsid w:val="008F5A7C"/>
    <w:rsid w:val="008F60D4"/>
    <w:rsid w:val="008F61AE"/>
    <w:rsid w:val="008F65A4"/>
    <w:rsid w:val="008F675B"/>
    <w:rsid w:val="008F6D97"/>
    <w:rsid w:val="008F6DBE"/>
    <w:rsid w:val="008F6DF5"/>
    <w:rsid w:val="008F6E5A"/>
    <w:rsid w:val="008F778C"/>
    <w:rsid w:val="008F781E"/>
    <w:rsid w:val="008F7E23"/>
    <w:rsid w:val="008F7E5B"/>
    <w:rsid w:val="008F7F78"/>
    <w:rsid w:val="008F7F79"/>
    <w:rsid w:val="00900B2E"/>
    <w:rsid w:val="00900E5C"/>
    <w:rsid w:val="00900F9B"/>
    <w:rsid w:val="009015AD"/>
    <w:rsid w:val="0090190B"/>
    <w:rsid w:val="00901CE2"/>
    <w:rsid w:val="00901DB1"/>
    <w:rsid w:val="00901FD5"/>
    <w:rsid w:val="00902193"/>
    <w:rsid w:val="00902976"/>
    <w:rsid w:val="00902B95"/>
    <w:rsid w:val="00903047"/>
    <w:rsid w:val="0090314A"/>
    <w:rsid w:val="00903184"/>
    <w:rsid w:val="0090328E"/>
    <w:rsid w:val="0090352D"/>
    <w:rsid w:val="009036D8"/>
    <w:rsid w:val="0090373D"/>
    <w:rsid w:val="00903B9F"/>
    <w:rsid w:val="00903E81"/>
    <w:rsid w:val="0090425D"/>
    <w:rsid w:val="00904290"/>
    <w:rsid w:val="009046D8"/>
    <w:rsid w:val="00904992"/>
    <w:rsid w:val="00904C80"/>
    <w:rsid w:val="00904E80"/>
    <w:rsid w:val="00904F9F"/>
    <w:rsid w:val="00905E24"/>
    <w:rsid w:val="00905F83"/>
    <w:rsid w:val="009065AE"/>
    <w:rsid w:val="009065E4"/>
    <w:rsid w:val="00906FF8"/>
    <w:rsid w:val="00907106"/>
    <w:rsid w:val="00907B58"/>
    <w:rsid w:val="0091014C"/>
    <w:rsid w:val="0091025D"/>
    <w:rsid w:val="009103B5"/>
    <w:rsid w:val="00910460"/>
    <w:rsid w:val="0091051E"/>
    <w:rsid w:val="00910B8E"/>
    <w:rsid w:val="00911377"/>
    <w:rsid w:val="00911BB3"/>
    <w:rsid w:val="00911D19"/>
    <w:rsid w:val="00911DE9"/>
    <w:rsid w:val="00912021"/>
    <w:rsid w:val="00912807"/>
    <w:rsid w:val="009129B9"/>
    <w:rsid w:val="00912CFC"/>
    <w:rsid w:val="00912E31"/>
    <w:rsid w:val="009132A9"/>
    <w:rsid w:val="00913710"/>
    <w:rsid w:val="00913731"/>
    <w:rsid w:val="00913B25"/>
    <w:rsid w:val="00913CE8"/>
    <w:rsid w:val="009140EE"/>
    <w:rsid w:val="0091422E"/>
    <w:rsid w:val="009143E5"/>
    <w:rsid w:val="00914701"/>
    <w:rsid w:val="00914AA3"/>
    <w:rsid w:val="00914C60"/>
    <w:rsid w:val="00914DDE"/>
    <w:rsid w:val="009150F5"/>
    <w:rsid w:val="009151E6"/>
    <w:rsid w:val="0091570B"/>
    <w:rsid w:val="009159E1"/>
    <w:rsid w:val="00915A6C"/>
    <w:rsid w:val="00915D58"/>
    <w:rsid w:val="009161A4"/>
    <w:rsid w:val="00916497"/>
    <w:rsid w:val="00916AC7"/>
    <w:rsid w:val="00916E00"/>
    <w:rsid w:val="00916EFD"/>
    <w:rsid w:val="009170D4"/>
    <w:rsid w:val="00917611"/>
    <w:rsid w:val="009179D8"/>
    <w:rsid w:val="00917D49"/>
    <w:rsid w:val="00920010"/>
    <w:rsid w:val="00921171"/>
    <w:rsid w:val="009213BB"/>
    <w:rsid w:val="00921454"/>
    <w:rsid w:val="0092157E"/>
    <w:rsid w:val="00921621"/>
    <w:rsid w:val="00921D2D"/>
    <w:rsid w:val="00921F0C"/>
    <w:rsid w:val="00922038"/>
    <w:rsid w:val="00922483"/>
    <w:rsid w:val="00922666"/>
    <w:rsid w:val="00922985"/>
    <w:rsid w:val="009229BA"/>
    <w:rsid w:val="00922CAD"/>
    <w:rsid w:val="00923270"/>
    <w:rsid w:val="0092392F"/>
    <w:rsid w:val="00923B1C"/>
    <w:rsid w:val="00923B7B"/>
    <w:rsid w:val="00923F69"/>
    <w:rsid w:val="00924134"/>
    <w:rsid w:val="0092442A"/>
    <w:rsid w:val="00924542"/>
    <w:rsid w:val="0092498E"/>
    <w:rsid w:val="0092507E"/>
    <w:rsid w:val="0092520F"/>
    <w:rsid w:val="00925618"/>
    <w:rsid w:val="00925795"/>
    <w:rsid w:val="00925931"/>
    <w:rsid w:val="00925967"/>
    <w:rsid w:val="009259CA"/>
    <w:rsid w:val="00925A68"/>
    <w:rsid w:val="00925CF9"/>
    <w:rsid w:val="00925E63"/>
    <w:rsid w:val="00925F2E"/>
    <w:rsid w:val="009262B6"/>
    <w:rsid w:val="009263B6"/>
    <w:rsid w:val="00926719"/>
    <w:rsid w:val="009267D7"/>
    <w:rsid w:val="0092694E"/>
    <w:rsid w:val="00926C9E"/>
    <w:rsid w:val="009274B8"/>
    <w:rsid w:val="009278B1"/>
    <w:rsid w:val="00927992"/>
    <w:rsid w:val="009279DB"/>
    <w:rsid w:val="00927C8F"/>
    <w:rsid w:val="009300B6"/>
    <w:rsid w:val="009304B8"/>
    <w:rsid w:val="009304C2"/>
    <w:rsid w:val="00930AF6"/>
    <w:rsid w:val="00930CB9"/>
    <w:rsid w:val="00930D20"/>
    <w:rsid w:val="00930D7A"/>
    <w:rsid w:val="00930DD7"/>
    <w:rsid w:val="00930E77"/>
    <w:rsid w:val="00931862"/>
    <w:rsid w:val="009318BB"/>
    <w:rsid w:val="0093213D"/>
    <w:rsid w:val="0093216F"/>
    <w:rsid w:val="009326F9"/>
    <w:rsid w:val="00932728"/>
    <w:rsid w:val="00932EA9"/>
    <w:rsid w:val="009331CF"/>
    <w:rsid w:val="0093350C"/>
    <w:rsid w:val="00933BB3"/>
    <w:rsid w:val="00933BBA"/>
    <w:rsid w:val="00933CA0"/>
    <w:rsid w:val="00934534"/>
    <w:rsid w:val="0093468E"/>
    <w:rsid w:val="00934B04"/>
    <w:rsid w:val="009352AE"/>
    <w:rsid w:val="00935C64"/>
    <w:rsid w:val="00935FB9"/>
    <w:rsid w:val="009361CA"/>
    <w:rsid w:val="00936426"/>
    <w:rsid w:val="009365C1"/>
    <w:rsid w:val="00936A4E"/>
    <w:rsid w:val="00936E9D"/>
    <w:rsid w:val="00937AE2"/>
    <w:rsid w:val="009400F0"/>
    <w:rsid w:val="0094097E"/>
    <w:rsid w:val="00940B07"/>
    <w:rsid w:val="00941540"/>
    <w:rsid w:val="00941657"/>
    <w:rsid w:val="00941B8A"/>
    <w:rsid w:val="00941C79"/>
    <w:rsid w:val="00941CEC"/>
    <w:rsid w:val="0094202A"/>
    <w:rsid w:val="0094210B"/>
    <w:rsid w:val="00942147"/>
    <w:rsid w:val="009425A3"/>
    <w:rsid w:val="00942FE3"/>
    <w:rsid w:val="0094322A"/>
    <w:rsid w:val="0094338C"/>
    <w:rsid w:val="009433B8"/>
    <w:rsid w:val="00943643"/>
    <w:rsid w:val="0094366C"/>
    <w:rsid w:val="009437B2"/>
    <w:rsid w:val="009437D6"/>
    <w:rsid w:val="009439D9"/>
    <w:rsid w:val="00944148"/>
    <w:rsid w:val="0094442B"/>
    <w:rsid w:val="00944583"/>
    <w:rsid w:val="009445DC"/>
    <w:rsid w:val="009447A7"/>
    <w:rsid w:val="009448DD"/>
    <w:rsid w:val="0094492A"/>
    <w:rsid w:val="00944939"/>
    <w:rsid w:val="00944D53"/>
    <w:rsid w:val="00944E13"/>
    <w:rsid w:val="00944FD9"/>
    <w:rsid w:val="00944FF4"/>
    <w:rsid w:val="009452FD"/>
    <w:rsid w:val="009455BD"/>
    <w:rsid w:val="00945A39"/>
    <w:rsid w:val="00945D1B"/>
    <w:rsid w:val="00945E30"/>
    <w:rsid w:val="0094659E"/>
    <w:rsid w:val="00946723"/>
    <w:rsid w:val="00946B50"/>
    <w:rsid w:val="00946BB5"/>
    <w:rsid w:val="00946CA4"/>
    <w:rsid w:val="00946F2E"/>
    <w:rsid w:val="00947080"/>
    <w:rsid w:val="00947534"/>
    <w:rsid w:val="00947637"/>
    <w:rsid w:val="0094797E"/>
    <w:rsid w:val="009479D0"/>
    <w:rsid w:val="00947D93"/>
    <w:rsid w:val="00947DFD"/>
    <w:rsid w:val="00947E4E"/>
    <w:rsid w:val="0095023C"/>
    <w:rsid w:val="009506B4"/>
    <w:rsid w:val="0095102C"/>
    <w:rsid w:val="009514A6"/>
    <w:rsid w:val="00951552"/>
    <w:rsid w:val="00951893"/>
    <w:rsid w:val="00951BDC"/>
    <w:rsid w:val="00951F31"/>
    <w:rsid w:val="00951FF6"/>
    <w:rsid w:val="009523E4"/>
    <w:rsid w:val="009525B0"/>
    <w:rsid w:val="0095266A"/>
    <w:rsid w:val="00952C19"/>
    <w:rsid w:val="00952C97"/>
    <w:rsid w:val="00952FAD"/>
    <w:rsid w:val="009532A3"/>
    <w:rsid w:val="0095330B"/>
    <w:rsid w:val="00953331"/>
    <w:rsid w:val="00953767"/>
    <w:rsid w:val="0095384D"/>
    <w:rsid w:val="0095391B"/>
    <w:rsid w:val="00953E2A"/>
    <w:rsid w:val="00954158"/>
    <w:rsid w:val="0095432D"/>
    <w:rsid w:val="00954634"/>
    <w:rsid w:val="009547E4"/>
    <w:rsid w:val="0095480B"/>
    <w:rsid w:val="00954CF8"/>
    <w:rsid w:val="00954D1B"/>
    <w:rsid w:val="00954F98"/>
    <w:rsid w:val="009552FD"/>
    <w:rsid w:val="0095532D"/>
    <w:rsid w:val="00956083"/>
    <w:rsid w:val="00956306"/>
    <w:rsid w:val="009564F9"/>
    <w:rsid w:val="009567DC"/>
    <w:rsid w:val="0095691D"/>
    <w:rsid w:val="00956925"/>
    <w:rsid w:val="00956C8E"/>
    <w:rsid w:val="00956F59"/>
    <w:rsid w:val="00956FA0"/>
    <w:rsid w:val="00957394"/>
    <w:rsid w:val="0095746F"/>
    <w:rsid w:val="00957540"/>
    <w:rsid w:val="00957644"/>
    <w:rsid w:val="00957C10"/>
    <w:rsid w:val="00957DD6"/>
    <w:rsid w:val="00957EA7"/>
    <w:rsid w:val="0096000F"/>
    <w:rsid w:val="009602D0"/>
    <w:rsid w:val="0096031A"/>
    <w:rsid w:val="0096033D"/>
    <w:rsid w:val="00960499"/>
    <w:rsid w:val="00960A22"/>
    <w:rsid w:val="00960B83"/>
    <w:rsid w:val="00960C3D"/>
    <w:rsid w:val="00960EF9"/>
    <w:rsid w:val="00961000"/>
    <w:rsid w:val="00961348"/>
    <w:rsid w:val="009617AD"/>
    <w:rsid w:val="0096182E"/>
    <w:rsid w:val="00962108"/>
    <w:rsid w:val="009630D5"/>
    <w:rsid w:val="009632A8"/>
    <w:rsid w:val="00963517"/>
    <w:rsid w:val="009638FE"/>
    <w:rsid w:val="0096408F"/>
    <w:rsid w:val="0096424E"/>
    <w:rsid w:val="00964798"/>
    <w:rsid w:val="00964887"/>
    <w:rsid w:val="00964AE2"/>
    <w:rsid w:val="00964C9F"/>
    <w:rsid w:val="00964CC8"/>
    <w:rsid w:val="00964CD7"/>
    <w:rsid w:val="00965000"/>
    <w:rsid w:val="00965368"/>
    <w:rsid w:val="00965413"/>
    <w:rsid w:val="00965C46"/>
    <w:rsid w:val="0096621F"/>
    <w:rsid w:val="00966256"/>
    <w:rsid w:val="0096644B"/>
    <w:rsid w:val="00966486"/>
    <w:rsid w:val="0096684E"/>
    <w:rsid w:val="00966E0A"/>
    <w:rsid w:val="00966EEA"/>
    <w:rsid w:val="009671C6"/>
    <w:rsid w:val="0096720B"/>
    <w:rsid w:val="0096748C"/>
    <w:rsid w:val="009678CA"/>
    <w:rsid w:val="0096797A"/>
    <w:rsid w:val="009679F2"/>
    <w:rsid w:val="00967BB5"/>
    <w:rsid w:val="00967C46"/>
    <w:rsid w:val="00967C88"/>
    <w:rsid w:val="0097008A"/>
    <w:rsid w:val="0097067C"/>
    <w:rsid w:val="00970904"/>
    <w:rsid w:val="00970923"/>
    <w:rsid w:val="0097092D"/>
    <w:rsid w:val="0097093F"/>
    <w:rsid w:val="00970ADA"/>
    <w:rsid w:val="00970F6C"/>
    <w:rsid w:val="009712D6"/>
    <w:rsid w:val="009713C7"/>
    <w:rsid w:val="009716CA"/>
    <w:rsid w:val="00971882"/>
    <w:rsid w:val="00971935"/>
    <w:rsid w:val="00971A1F"/>
    <w:rsid w:val="00971B27"/>
    <w:rsid w:val="00971BC8"/>
    <w:rsid w:val="00972075"/>
    <w:rsid w:val="00972690"/>
    <w:rsid w:val="00972A0B"/>
    <w:rsid w:val="00972D35"/>
    <w:rsid w:val="009730D8"/>
    <w:rsid w:val="009736D5"/>
    <w:rsid w:val="0097375D"/>
    <w:rsid w:val="0097386C"/>
    <w:rsid w:val="00973D89"/>
    <w:rsid w:val="00973F78"/>
    <w:rsid w:val="009747E1"/>
    <w:rsid w:val="00974C92"/>
    <w:rsid w:val="00974D00"/>
    <w:rsid w:val="0097541D"/>
    <w:rsid w:val="00975727"/>
    <w:rsid w:val="00975751"/>
    <w:rsid w:val="00975A0E"/>
    <w:rsid w:val="00976212"/>
    <w:rsid w:val="00976451"/>
    <w:rsid w:val="009765D6"/>
    <w:rsid w:val="00976B55"/>
    <w:rsid w:val="00976DE9"/>
    <w:rsid w:val="009777C9"/>
    <w:rsid w:val="00977AE8"/>
    <w:rsid w:val="00977CC1"/>
    <w:rsid w:val="0098042A"/>
    <w:rsid w:val="00980739"/>
    <w:rsid w:val="009808F1"/>
    <w:rsid w:val="00980EA1"/>
    <w:rsid w:val="00980F51"/>
    <w:rsid w:val="009813D9"/>
    <w:rsid w:val="009818CE"/>
    <w:rsid w:val="009826A4"/>
    <w:rsid w:val="00982C4F"/>
    <w:rsid w:val="00983020"/>
    <w:rsid w:val="009833A9"/>
    <w:rsid w:val="00983560"/>
    <w:rsid w:val="009835DC"/>
    <w:rsid w:val="00983626"/>
    <w:rsid w:val="009839B9"/>
    <w:rsid w:val="00983BFE"/>
    <w:rsid w:val="0098425A"/>
    <w:rsid w:val="009844D9"/>
    <w:rsid w:val="009847C8"/>
    <w:rsid w:val="00984A1C"/>
    <w:rsid w:val="00984A70"/>
    <w:rsid w:val="00984AC6"/>
    <w:rsid w:val="00984B7E"/>
    <w:rsid w:val="00984C58"/>
    <w:rsid w:val="00984FE9"/>
    <w:rsid w:val="009853CC"/>
    <w:rsid w:val="009858EA"/>
    <w:rsid w:val="009859A8"/>
    <w:rsid w:val="00985A3C"/>
    <w:rsid w:val="00985A92"/>
    <w:rsid w:val="00985ACC"/>
    <w:rsid w:val="00985B6B"/>
    <w:rsid w:val="00987332"/>
    <w:rsid w:val="00987469"/>
    <w:rsid w:val="00987486"/>
    <w:rsid w:val="00987497"/>
    <w:rsid w:val="00987561"/>
    <w:rsid w:val="00987562"/>
    <w:rsid w:val="009876AE"/>
    <w:rsid w:val="009876E7"/>
    <w:rsid w:val="00987B0A"/>
    <w:rsid w:val="00987C7A"/>
    <w:rsid w:val="0099039D"/>
    <w:rsid w:val="009908A2"/>
    <w:rsid w:val="009908D5"/>
    <w:rsid w:val="0099096D"/>
    <w:rsid w:val="00990977"/>
    <w:rsid w:val="00990D77"/>
    <w:rsid w:val="00990F31"/>
    <w:rsid w:val="0099109D"/>
    <w:rsid w:val="009913E6"/>
    <w:rsid w:val="00991694"/>
    <w:rsid w:val="009919C0"/>
    <w:rsid w:val="00992338"/>
    <w:rsid w:val="00992546"/>
    <w:rsid w:val="0099274D"/>
    <w:rsid w:val="00992792"/>
    <w:rsid w:val="0099295C"/>
    <w:rsid w:val="00992A5B"/>
    <w:rsid w:val="00992CB5"/>
    <w:rsid w:val="00992E72"/>
    <w:rsid w:val="00992EE8"/>
    <w:rsid w:val="009933D1"/>
    <w:rsid w:val="0099362A"/>
    <w:rsid w:val="00993B01"/>
    <w:rsid w:val="00993B41"/>
    <w:rsid w:val="00993D97"/>
    <w:rsid w:val="009943A3"/>
    <w:rsid w:val="00994817"/>
    <w:rsid w:val="00994ACF"/>
    <w:rsid w:val="00995211"/>
    <w:rsid w:val="0099540D"/>
    <w:rsid w:val="009955E4"/>
    <w:rsid w:val="0099566F"/>
    <w:rsid w:val="00995C23"/>
    <w:rsid w:val="00995C51"/>
    <w:rsid w:val="00995CAE"/>
    <w:rsid w:val="00995E84"/>
    <w:rsid w:val="00995FB5"/>
    <w:rsid w:val="009965DA"/>
    <w:rsid w:val="009966D3"/>
    <w:rsid w:val="009968B2"/>
    <w:rsid w:val="009968D1"/>
    <w:rsid w:val="00996A5A"/>
    <w:rsid w:val="00997013"/>
    <w:rsid w:val="00997242"/>
    <w:rsid w:val="00997274"/>
    <w:rsid w:val="00997338"/>
    <w:rsid w:val="0099736A"/>
    <w:rsid w:val="00997387"/>
    <w:rsid w:val="00997493"/>
    <w:rsid w:val="0099767B"/>
    <w:rsid w:val="0099790F"/>
    <w:rsid w:val="009979AE"/>
    <w:rsid w:val="00997CAA"/>
    <w:rsid w:val="009A02B6"/>
    <w:rsid w:val="009A03F0"/>
    <w:rsid w:val="009A05FD"/>
    <w:rsid w:val="009A06AD"/>
    <w:rsid w:val="009A06CD"/>
    <w:rsid w:val="009A0D6E"/>
    <w:rsid w:val="009A0EFD"/>
    <w:rsid w:val="009A1182"/>
    <w:rsid w:val="009A1466"/>
    <w:rsid w:val="009A1473"/>
    <w:rsid w:val="009A1B9E"/>
    <w:rsid w:val="009A1E91"/>
    <w:rsid w:val="009A2150"/>
    <w:rsid w:val="009A2180"/>
    <w:rsid w:val="009A2219"/>
    <w:rsid w:val="009A25C5"/>
    <w:rsid w:val="009A264C"/>
    <w:rsid w:val="009A287D"/>
    <w:rsid w:val="009A295D"/>
    <w:rsid w:val="009A2BB1"/>
    <w:rsid w:val="009A2DA0"/>
    <w:rsid w:val="009A2EB9"/>
    <w:rsid w:val="009A2F0B"/>
    <w:rsid w:val="009A2FDB"/>
    <w:rsid w:val="009A2FEC"/>
    <w:rsid w:val="009A37BC"/>
    <w:rsid w:val="009A3D0C"/>
    <w:rsid w:val="009A3D5D"/>
    <w:rsid w:val="009A3DBE"/>
    <w:rsid w:val="009A41C6"/>
    <w:rsid w:val="009A4512"/>
    <w:rsid w:val="009A4574"/>
    <w:rsid w:val="009A4904"/>
    <w:rsid w:val="009A4B49"/>
    <w:rsid w:val="009A4B7C"/>
    <w:rsid w:val="009A4B88"/>
    <w:rsid w:val="009A4BCF"/>
    <w:rsid w:val="009A4BF4"/>
    <w:rsid w:val="009A5477"/>
    <w:rsid w:val="009A59FF"/>
    <w:rsid w:val="009A5B07"/>
    <w:rsid w:val="009A5E6A"/>
    <w:rsid w:val="009A6080"/>
    <w:rsid w:val="009A612F"/>
    <w:rsid w:val="009A6298"/>
    <w:rsid w:val="009A658C"/>
    <w:rsid w:val="009A68E9"/>
    <w:rsid w:val="009A6CA9"/>
    <w:rsid w:val="009A704E"/>
    <w:rsid w:val="009A7091"/>
    <w:rsid w:val="009A70DB"/>
    <w:rsid w:val="009A71A1"/>
    <w:rsid w:val="009A7313"/>
    <w:rsid w:val="009A7DDA"/>
    <w:rsid w:val="009A7F10"/>
    <w:rsid w:val="009B0066"/>
    <w:rsid w:val="009B0094"/>
    <w:rsid w:val="009B0335"/>
    <w:rsid w:val="009B050D"/>
    <w:rsid w:val="009B07EA"/>
    <w:rsid w:val="009B09FF"/>
    <w:rsid w:val="009B0A7A"/>
    <w:rsid w:val="009B0BA9"/>
    <w:rsid w:val="009B0E8F"/>
    <w:rsid w:val="009B15B1"/>
    <w:rsid w:val="009B1966"/>
    <w:rsid w:val="009B1EDE"/>
    <w:rsid w:val="009B20B7"/>
    <w:rsid w:val="009B20BA"/>
    <w:rsid w:val="009B2235"/>
    <w:rsid w:val="009B22A5"/>
    <w:rsid w:val="009B22F6"/>
    <w:rsid w:val="009B2430"/>
    <w:rsid w:val="009B2783"/>
    <w:rsid w:val="009B28B5"/>
    <w:rsid w:val="009B2E0A"/>
    <w:rsid w:val="009B2F54"/>
    <w:rsid w:val="009B2FF6"/>
    <w:rsid w:val="009B354D"/>
    <w:rsid w:val="009B3566"/>
    <w:rsid w:val="009B38F9"/>
    <w:rsid w:val="009B3902"/>
    <w:rsid w:val="009B3A81"/>
    <w:rsid w:val="009B3C44"/>
    <w:rsid w:val="009B3D0C"/>
    <w:rsid w:val="009B3E17"/>
    <w:rsid w:val="009B42C0"/>
    <w:rsid w:val="009B4379"/>
    <w:rsid w:val="009B4482"/>
    <w:rsid w:val="009B45A2"/>
    <w:rsid w:val="009B4683"/>
    <w:rsid w:val="009B474C"/>
    <w:rsid w:val="009B4A40"/>
    <w:rsid w:val="009B4F61"/>
    <w:rsid w:val="009B4FE5"/>
    <w:rsid w:val="009B5643"/>
    <w:rsid w:val="009B5699"/>
    <w:rsid w:val="009B5E52"/>
    <w:rsid w:val="009B6144"/>
    <w:rsid w:val="009B63AC"/>
    <w:rsid w:val="009B647D"/>
    <w:rsid w:val="009B67FF"/>
    <w:rsid w:val="009B6D56"/>
    <w:rsid w:val="009B6DC1"/>
    <w:rsid w:val="009B6EA5"/>
    <w:rsid w:val="009B7295"/>
    <w:rsid w:val="009B76E0"/>
    <w:rsid w:val="009B7A14"/>
    <w:rsid w:val="009B7B6A"/>
    <w:rsid w:val="009C0245"/>
    <w:rsid w:val="009C06ED"/>
    <w:rsid w:val="009C0933"/>
    <w:rsid w:val="009C0D69"/>
    <w:rsid w:val="009C0E9D"/>
    <w:rsid w:val="009C0ED6"/>
    <w:rsid w:val="009C0FAF"/>
    <w:rsid w:val="009C0FBC"/>
    <w:rsid w:val="009C1066"/>
    <w:rsid w:val="009C1997"/>
    <w:rsid w:val="009C2766"/>
    <w:rsid w:val="009C2A0B"/>
    <w:rsid w:val="009C2E89"/>
    <w:rsid w:val="009C3026"/>
    <w:rsid w:val="009C331C"/>
    <w:rsid w:val="009C33D3"/>
    <w:rsid w:val="009C35BE"/>
    <w:rsid w:val="009C37C7"/>
    <w:rsid w:val="009C391E"/>
    <w:rsid w:val="009C3E1A"/>
    <w:rsid w:val="009C3E2D"/>
    <w:rsid w:val="009C3FAF"/>
    <w:rsid w:val="009C3FD4"/>
    <w:rsid w:val="009C4918"/>
    <w:rsid w:val="009C4A78"/>
    <w:rsid w:val="009C4F10"/>
    <w:rsid w:val="009C504C"/>
    <w:rsid w:val="009C54E1"/>
    <w:rsid w:val="009C637A"/>
    <w:rsid w:val="009C6655"/>
    <w:rsid w:val="009C6DB5"/>
    <w:rsid w:val="009C70AF"/>
    <w:rsid w:val="009C7135"/>
    <w:rsid w:val="009C7397"/>
    <w:rsid w:val="009C745E"/>
    <w:rsid w:val="009C7490"/>
    <w:rsid w:val="009D0025"/>
    <w:rsid w:val="009D026F"/>
    <w:rsid w:val="009D030F"/>
    <w:rsid w:val="009D03D6"/>
    <w:rsid w:val="009D041A"/>
    <w:rsid w:val="009D0493"/>
    <w:rsid w:val="009D0535"/>
    <w:rsid w:val="009D05D5"/>
    <w:rsid w:val="009D0727"/>
    <w:rsid w:val="009D08AC"/>
    <w:rsid w:val="009D08E3"/>
    <w:rsid w:val="009D0AAE"/>
    <w:rsid w:val="009D0E39"/>
    <w:rsid w:val="009D13DB"/>
    <w:rsid w:val="009D14BF"/>
    <w:rsid w:val="009D15DD"/>
    <w:rsid w:val="009D18FD"/>
    <w:rsid w:val="009D1E5F"/>
    <w:rsid w:val="009D24D1"/>
    <w:rsid w:val="009D27BA"/>
    <w:rsid w:val="009D2A37"/>
    <w:rsid w:val="009D2A41"/>
    <w:rsid w:val="009D2A52"/>
    <w:rsid w:val="009D2C73"/>
    <w:rsid w:val="009D2CB9"/>
    <w:rsid w:val="009D302C"/>
    <w:rsid w:val="009D35CD"/>
    <w:rsid w:val="009D36DB"/>
    <w:rsid w:val="009D3731"/>
    <w:rsid w:val="009D3748"/>
    <w:rsid w:val="009D3918"/>
    <w:rsid w:val="009D3A1D"/>
    <w:rsid w:val="009D3B19"/>
    <w:rsid w:val="009D3E40"/>
    <w:rsid w:val="009D446F"/>
    <w:rsid w:val="009D45CA"/>
    <w:rsid w:val="009D47AA"/>
    <w:rsid w:val="009D48E3"/>
    <w:rsid w:val="009D4ECC"/>
    <w:rsid w:val="009D519D"/>
    <w:rsid w:val="009D5535"/>
    <w:rsid w:val="009D5611"/>
    <w:rsid w:val="009D5723"/>
    <w:rsid w:val="009D58DE"/>
    <w:rsid w:val="009D59D5"/>
    <w:rsid w:val="009D5F8E"/>
    <w:rsid w:val="009D60AB"/>
    <w:rsid w:val="009D6216"/>
    <w:rsid w:val="009D6557"/>
    <w:rsid w:val="009D6721"/>
    <w:rsid w:val="009D6B6F"/>
    <w:rsid w:val="009D741F"/>
    <w:rsid w:val="009D74D1"/>
    <w:rsid w:val="009D75C9"/>
    <w:rsid w:val="009D75FD"/>
    <w:rsid w:val="009D783A"/>
    <w:rsid w:val="009D7B12"/>
    <w:rsid w:val="009D7F26"/>
    <w:rsid w:val="009E002A"/>
    <w:rsid w:val="009E071D"/>
    <w:rsid w:val="009E07E3"/>
    <w:rsid w:val="009E0CF8"/>
    <w:rsid w:val="009E1035"/>
    <w:rsid w:val="009E1090"/>
    <w:rsid w:val="009E1168"/>
    <w:rsid w:val="009E11FB"/>
    <w:rsid w:val="009E12E0"/>
    <w:rsid w:val="009E137F"/>
    <w:rsid w:val="009E153D"/>
    <w:rsid w:val="009E16E4"/>
    <w:rsid w:val="009E210D"/>
    <w:rsid w:val="009E21A4"/>
    <w:rsid w:val="009E254B"/>
    <w:rsid w:val="009E2558"/>
    <w:rsid w:val="009E28D2"/>
    <w:rsid w:val="009E2922"/>
    <w:rsid w:val="009E3073"/>
    <w:rsid w:val="009E34DA"/>
    <w:rsid w:val="009E3C8E"/>
    <w:rsid w:val="009E4140"/>
    <w:rsid w:val="009E4281"/>
    <w:rsid w:val="009E465D"/>
    <w:rsid w:val="009E473C"/>
    <w:rsid w:val="009E4934"/>
    <w:rsid w:val="009E4995"/>
    <w:rsid w:val="009E5155"/>
    <w:rsid w:val="009E5506"/>
    <w:rsid w:val="009E55EF"/>
    <w:rsid w:val="009E57CC"/>
    <w:rsid w:val="009E594A"/>
    <w:rsid w:val="009E5A92"/>
    <w:rsid w:val="009E5DA0"/>
    <w:rsid w:val="009E5FF9"/>
    <w:rsid w:val="009E6011"/>
    <w:rsid w:val="009E61D1"/>
    <w:rsid w:val="009E64DC"/>
    <w:rsid w:val="009E64DE"/>
    <w:rsid w:val="009E65E3"/>
    <w:rsid w:val="009E67D9"/>
    <w:rsid w:val="009E683D"/>
    <w:rsid w:val="009E6AC0"/>
    <w:rsid w:val="009E6CCF"/>
    <w:rsid w:val="009E6EC6"/>
    <w:rsid w:val="009E72DC"/>
    <w:rsid w:val="009E7360"/>
    <w:rsid w:val="009E76F5"/>
    <w:rsid w:val="009E7785"/>
    <w:rsid w:val="009E782E"/>
    <w:rsid w:val="009E78D3"/>
    <w:rsid w:val="009E7B4F"/>
    <w:rsid w:val="009E7B63"/>
    <w:rsid w:val="009E7F14"/>
    <w:rsid w:val="009F0D3E"/>
    <w:rsid w:val="009F0D55"/>
    <w:rsid w:val="009F0E27"/>
    <w:rsid w:val="009F0EE2"/>
    <w:rsid w:val="009F0F4A"/>
    <w:rsid w:val="009F0FE6"/>
    <w:rsid w:val="009F1971"/>
    <w:rsid w:val="009F1BCE"/>
    <w:rsid w:val="009F22F5"/>
    <w:rsid w:val="009F2392"/>
    <w:rsid w:val="009F255C"/>
    <w:rsid w:val="009F25FC"/>
    <w:rsid w:val="009F2AE8"/>
    <w:rsid w:val="009F2C75"/>
    <w:rsid w:val="009F2E1E"/>
    <w:rsid w:val="009F3390"/>
    <w:rsid w:val="009F3548"/>
    <w:rsid w:val="009F35E4"/>
    <w:rsid w:val="009F3669"/>
    <w:rsid w:val="009F38EB"/>
    <w:rsid w:val="009F3D1F"/>
    <w:rsid w:val="009F3DA3"/>
    <w:rsid w:val="009F3E7B"/>
    <w:rsid w:val="009F41BC"/>
    <w:rsid w:val="009F4292"/>
    <w:rsid w:val="009F439F"/>
    <w:rsid w:val="009F49C7"/>
    <w:rsid w:val="009F49F9"/>
    <w:rsid w:val="009F4AF9"/>
    <w:rsid w:val="009F4B4A"/>
    <w:rsid w:val="009F4B92"/>
    <w:rsid w:val="009F4C10"/>
    <w:rsid w:val="009F4F86"/>
    <w:rsid w:val="009F4FA3"/>
    <w:rsid w:val="009F504A"/>
    <w:rsid w:val="009F51D6"/>
    <w:rsid w:val="009F52E4"/>
    <w:rsid w:val="009F53EF"/>
    <w:rsid w:val="009F58A3"/>
    <w:rsid w:val="009F5E28"/>
    <w:rsid w:val="009F617E"/>
    <w:rsid w:val="009F61A2"/>
    <w:rsid w:val="009F61ED"/>
    <w:rsid w:val="009F6395"/>
    <w:rsid w:val="009F6847"/>
    <w:rsid w:val="009F7016"/>
    <w:rsid w:val="009F7439"/>
    <w:rsid w:val="009F74CB"/>
    <w:rsid w:val="009F78BC"/>
    <w:rsid w:val="009F78E8"/>
    <w:rsid w:val="009F7DB8"/>
    <w:rsid w:val="009F7EA3"/>
    <w:rsid w:val="00A000E9"/>
    <w:rsid w:val="00A00177"/>
    <w:rsid w:val="00A00813"/>
    <w:rsid w:val="00A0104A"/>
    <w:rsid w:val="00A012A0"/>
    <w:rsid w:val="00A0133F"/>
    <w:rsid w:val="00A0155A"/>
    <w:rsid w:val="00A015B7"/>
    <w:rsid w:val="00A016C9"/>
    <w:rsid w:val="00A017C7"/>
    <w:rsid w:val="00A018C2"/>
    <w:rsid w:val="00A01C98"/>
    <w:rsid w:val="00A02492"/>
    <w:rsid w:val="00A02721"/>
    <w:rsid w:val="00A02CE6"/>
    <w:rsid w:val="00A02D10"/>
    <w:rsid w:val="00A032A9"/>
    <w:rsid w:val="00A03763"/>
    <w:rsid w:val="00A040B6"/>
    <w:rsid w:val="00A041D6"/>
    <w:rsid w:val="00A041E5"/>
    <w:rsid w:val="00A04318"/>
    <w:rsid w:val="00A0436D"/>
    <w:rsid w:val="00A04746"/>
    <w:rsid w:val="00A048B0"/>
    <w:rsid w:val="00A0493B"/>
    <w:rsid w:val="00A049A9"/>
    <w:rsid w:val="00A04A96"/>
    <w:rsid w:val="00A04E46"/>
    <w:rsid w:val="00A04F6B"/>
    <w:rsid w:val="00A04F8A"/>
    <w:rsid w:val="00A0509E"/>
    <w:rsid w:val="00A05387"/>
    <w:rsid w:val="00A05459"/>
    <w:rsid w:val="00A056CB"/>
    <w:rsid w:val="00A05B10"/>
    <w:rsid w:val="00A05D55"/>
    <w:rsid w:val="00A0630F"/>
    <w:rsid w:val="00A0662E"/>
    <w:rsid w:val="00A067D2"/>
    <w:rsid w:val="00A069BA"/>
    <w:rsid w:val="00A06A94"/>
    <w:rsid w:val="00A06E94"/>
    <w:rsid w:val="00A07032"/>
    <w:rsid w:val="00A0709E"/>
    <w:rsid w:val="00A07467"/>
    <w:rsid w:val="00A074B3"/>
    <w:rsid w:val="00A07684"/>
    <w:rsid w:val="00A07750"/>
    <w:rsid w:val="00A07ADC"/>
    <w:rsid w:val="00A07EC0"/>
    <w:rsid w:val="00A10470"/>
    <w:rsid w:val="00A10828"/>
    <w:rsid w:val="00A109F4"/>
    <w:rsid w:val="00A10A3A"/>
    <w:rsid w:val="00A10A57"/>
    <w:rsid w:val="00A10B55"/>
    <w:rsid w:val="00A110EC"/>
    <w:rsid w:val="00A111B1"/>
    <w:rsid w:val="00A11633"/>
    <w:rsid w:val="00A1180A"/>
    <w:rsid w:val="00A11A95"/>
    <w:rsid w:val="00A11E03"/>
    <w:rsid w:val="00A1203A"/>
    <w:rsid w:val="00A12543"/>
    <w:rsid w:val="00A12782"/>
    <w:rsid w:val="00A12798"/>
    <w:rsid w:val="00A12C7C"/>
    <w:rsid w:val="00A12D8E"/>
    <w:rsid w:val="00A13055"/>
    <w:rsid w:val="00A13060"/>
    <w:rsid w:val="00A13614"/>
    <w:rsid w:val="00A137A3"/>
    <w:rsid w:val="00A137F9"/>
    <w:rsid w:val="00A13848"/>
    <w:rsid w:val="00A139C5"/>
    <w:rsid w:val="00A13B2D"/>
    <w:rsid w:val="00A13B4E"/>
    <w:rsid w:val="00A13B73"/>
    <w:rsid w:val="00A13CA8"/>
    <w:rsid w:val="00A13DF2"/>
    <w:rsid w:val="00A13F24"/>
    <w:rsid w:val="00A13F2F"/>
    <w:rsid w:val="00A13FAF"/>
    <w:rsid w:val="00A1408B"/>
    <w:rsid w:val="00A145B2"/>
    <w:rsid w:val="00A14634"/>
    <w:rsid w:val="00A14E13"/>
    <w:rsid w:val="00A14E3E"/>
    <w:rsid w:val="00A14FF2"/>
    <w:rsid w:val="00A15097"/>
    <w:rsid w:val="00A154C7"/>
    <w:rsid w:val="00A154EF"/>
    <w:rsid w:val="00A15736"/>
    <w:rsid w:val="00A157FE"/>
    <w:rsid w:val="00A15C81"/>
    <w:rsid w:val="00A166AD"/>
    <w:rsid w:val="00A16D2B"/>
    <w:rsid w:val="00A16F05"/>
    <w:rsid w:val="00A1772B"/>
    <w:rsid w:val="00A17854"/>
    <w:rsid w:val="00A17A34"/>
    <w:rsid w:val="00A17B54"/>
    <w:rsid w:val="00A2007C"/>
    <w:rsid w:val="00A20617"/>
    <w:rsid w:val="00A20910"/>
    <w:rsid w:val="00A20AD5"/>
    <w:rsid w:val="00A20F4B"/>
    <w:rsid w:val="00A2156A"/>
    <w:rsid w:val="00A21A88"/>
    <w:rsid w:val="00A21AF2"/>
    <w:rsid w:val="00A21AF8"/>
    <w:rsid w:val="00A21CBA"/>
    <w:rsid w:val="00A21EF7"/>
    <w:rsid w:val="00A22889"/>
    <w:rsid w:val="00A22D1A"/>
    <w:rsid w:val="00A22FFD"/>
    <w:rsid w:val="00A23415"/>
    <w:rsid w:val="00A236C0"/>
    <w:rsid w:val="00A23C72"/>
    <w:rsid w:val="00A23DEF"/>
    <w:rsid w:val="00A23F23"/>
    <w:rsid w:val="00A253D2"/>
    <w:rsid w:val="00A2577F"/>
    <w:rsid w:val="00A25A69"/>
    <w:rsid w:val="00A25CB2"/>
    <w:rsid w:val="00A25F07"/>
    <w:rsid w:val="00A26361"/>
    <w:rsid w:val="00A264E6"/>
    <w:rsid w:val="00A268B5"/>
    <w:rsid w:val="00A26A99"/>
    <w:rsid w:val="00A26ABF"/>
    <w:rsid w:val="00A26F61"/>
    <w:rsid w:val="00A2703C"/>
    <w:rsid w:val="00A270D9"/>
    <w:rsid w:val="00A274AE"/>
    <w:rsid w:val="00A275BE"/>
    <w:rsid w:val="00A27707"/>
    <w:rsid w:val="00A277CC"/>
    <w:rsid w:val="00A27E9A"/>
    <w:rsid w:val="00A300FB"/>
    <w:rsid w:val="00A30317"/>
    <w:rsid w:val="00A30358"/>
    <w:rsid w:val="00A303FC"/>
    <w:rsid w:val="00A3047B"/>
    <w:rsid w:val="00A306E1"/>
    <w:rsid w:val="00A30854"/>
    <w:rsid w:val="00A3130B"/>
    <w:rsid w:val="00A3140B"/>
    <w:rsid w:val="00A31621"/>
    <w:rsid w:val="00A31694"/>
    <w:rsid w:val="00A31E1C"/>
    <w:rsid w:val="00A32438"/>
    <w:rsid w:val="00A3280A"/>
    <w:rsid w:val="00A32EEB"/>
    <w:rsid w:val="00A3302A"/>
    <w:rsid w:val="00A333ED"/>
    <w:rsid w:val="00A33465"/>
    <w:rsid w:val="00A336D7"/>
    <w:rsid w:val="00A336E6"/>
    <w:rsid w:val="00A33784"/>
    <w:rsid w:val="00A3379B"/>
    <w:rsid w:val="00A33C6F"/>
    <w:rsid w:val="00A33E17"/>
    <w:rsid w:val="00A340C3"/>
    <w:rsid w:val="00A34160"/>
    <w:rsid w:val="00A341A7"/>
    <w:rsid w:val="00A34323"/>
    <w:rsid w:val="00A34BFC"/>
    <w:rsid w:val="00A34C49"/>
    <w:rsid w:val="00A35660"/>
    <w:rsid w:val="00A356AE"/>
    <w:rsid w:val="00A35761"/>
    <w:rsid w:val="00A35A97"/>
    <w:rsid w:val="00A35DDD"/>
    <w:rsid w:val="00A36072"/>
    <w:rsid w:val="00A367D2"/>
    <w:rsid w:val="00A36845"/>
    <w:rsid w:val="00A36A88"/>
    <w:rsid w:val="00A36C51"/>
    <w:rsid w:val="00A36CEC"/>
    <w:rsid w:val="00A37018"/>
    <w:rsid w:val="00A3724F"/>
    <w:rsid w:val="00A374E6"/>
    <w:rsid w:val="00A404C3"/>
    <w:rsid w:val="00A40E6B"/>
    <w:rsid w:val="00A40F68"/>
    <w:rsid w:val="00A410C8"/>
    <w:rsid w:val="00A4123C"/>
    <w:rsid w:val="00A41580"/>
    <w:rsid w:val="00A415F2"/>
    <w:rsid w:val="00A415F9"/>
    <w:rsid w:val="00A41804"/>
    <w:rsid w:val="00A418E4"/>
    <w:rsid w:val="00A41A0D"/>
    <w:rsid w:val="00A41BFD"/>
    <w:rsid w:val="00A41C3D"/>
    <w:rsid w:val="00A42746"/>
    <w:rsid w:val="00A42840"/>
    <w:rsid w:val="00A430A6"/>
    <w:rsid w:val="00A433F6"/>
    <w:rsid w:val="00A43747"/>
    <w:rsid w:val="00A437D5"/>
    <w:rsid w:val="00A437FD"/>
    <w:rsid w:val="00A43A73"/>
    <w:rsid w:val="00A43C25"/>
    <w:rsid w:val="00A43CE2"/>
    <w:rsid w:val="00A44081"/>
    <w:rsid w:val="00A442E3"/>
    <w:rsid w:val="00A4442A"/>
    <w:rsid w:val="00A445D3"/>
    <w:rsid w:val="00A446F3"/>
    <w:rsid w:val="00A44739"/>
    <w:rsid w:val="00A447C2"/>
    <w:rsid w:val="00A447FB"/>
    <w:rsid w:val="00A44A70"/>
    <w:rsid w:val="00A44E8D"/>
    <w:rsid w:val="00A44ED9"/>
    <w:rsid w:val="00A45015"/>
    <w:rsid w:val="00A4521C"/>
    <w:rsid w:val="00A45585"/>
    <w:rsid w:val="00A45E2F"/>
    <w:rsid w:val="00A45E5D"/>
    <w:rsid w:val="00A45E9F"/>
    <w:rsid w:val="00A462BF"/>
    <w:rsid w:val="00A4633E"/>
    <w:rsid w:val="00A464D7"/>
    <w:rsid w:val="00A46626"/>
    <w:rsid w:val="00A467C8"/>
    <w:rsid w:val="00A467D9"/>
    <w:rsid w:val="00A46CF5"/>
    <w:rsid w:val="00A471AD"/>
    <w:rsid w:val="00A472B1"/>
    <w:rsid w:val="00A4779D"/>
    <w:rsid w:val="00A47864"/>
    <w:rsid w:val="00A47D97"/>
    <w:rsid w:val="00A500AC"/>
    <w:rsid w:val="00A50366"/>
    <w:rsid w:val="00A50498"/>
    <w:rsid w:val="00A50A76"/>
    <w:rsid w:val="00A50F45"/>
    <w:rsid w:val="00A510E4"/>
    <w:rsid w:val="00A511C1"/>
    <w:rsid w:val="00A51372"/>
    <w:rsid w:val="00A5142C"/>
    <w:rsid w:val="00A516EC"/>
    <w:rsid w:val="00A51884"/>
    <w:rsid w:val="00A518C2"/>
    <w:rsid w:val="00A518CD"/>
    <w:rsid w:val="00A51BF8"/>
    <w:rsid w:val="00A51FB4"/>
    <w:rsid w:val="00A523E6"/>
    <w:rsid w:val="00A5249A"/>
    <w:rsid w:val="00A525B3"/>
    <w:rsid w:val="00A52777"/>
    <w:rsid w:val="00A52D38"/>
    <w:rsid w:val="00A52F89"/>
    <w:rsid w:val="00A532BF"/>
    <w:rsid w:val="00A53959"/>
    <w:rsid w:val="00A53CA0"/>
    <w:rsid w:val="00A53F15"/>
    <w:rsid w:val="00A54007"/>
    <w:rsid w:val="00A546FB"/>
    <w:rsid w:val="00A54AD0"/>
    <w:rsid w:val="00A54B17"/>
    <w:rsid w:val="00A54B9D"/>
    <w:rsid w:val="00A54BDB"/>
    <w:rsid w:val="00A54C3E"/>
    <w:rsid w:val="00A54CA8"/>
    <w:rsid w:val="00A54DCE"/>
    <w:rsid w:val="00A54F02"/>
    <w:rsid w:val="00A54FB5"/>
    <w:rsid w:val="00A5560B"/>
    <w:rsid w:val="00A558DE"/>
    <w:rsid w:val="00A55F55"/>
    <w:rsid w:val="00A5614A"/>
    <w:rsid w:val="00A5619B"/>
    <w:rsid w:val="00A561B7"/>
    <w:rsid w:val="00A5634B"/>
    <w:rsid w:val="00A56A8C"/>
    <w:rsid w:val="00A56AC4"/>
    <w:rsid w:val="00A56D02"/>
    <w:rsid w:val="00A57220"/>
    <w:rsid w:val="00A57253"/>
    <w:rsid w:val="00A573A7"/>
    <w:rsid w:val="00A573E2"/>
    <w:rsid w:val="00A57772"/>
    <w:rsid w:val="00A57ACE"/>
    <w:rsid w:val="00A57B0C"/>
    <w:rsid w:val="00A60082"/>
    <w:rsid w:val="00A60195"/>
    <w:rsid w:val="00A602CA"/>
    <w:rsid w:val="00A604F8"/>
    <w:rsid w:val="00A6053B"/>
    <w:rsid w:val="00A60C90"/>
    <w:rsid w:val="00A60FA2"/>
    <w:rsid w:val="00A61021"/>
    <w:rsid w:val="00A616E4"/>
    <w:rsid w:val="00A61985"/>
    <w:rsid w:val="00A61AE7"/>
    <w:rsid w:val="00A61CF9"/>
    <w:rsid w:val="00A61E73"/>
    <w:rsid w:val="00A62277"/>
    <w:rsid w:val="00A622D1"/>
    <w:rsid w:val="00A6230A"/>
    <w:rsid w:val="00A62468"/>
    <w:rsid w:val="00A6249F"/>
    <w:rsid w:val="00A62B37"/>
    <w:rsid w:val="00A62B57"/>
    <w:rsid w:val="00A62F0A"/>
    <w:rsid w:val="00A62F62"/>
    <w:rsid w:val="00A630D5"/>
    <w:rsid w:val="00A630D9"/>
    <w:rsid w:val="00A631A3"/>
    <w:rsid w:val="00A634F3"/>
    <w:rsid w:val="00A63615"/>
    <w:rsid w:val="00A6362D"/>
    <w:rsid w:val="00A63BF0"/>
    <w:rsid w:val="00A63D78"/>
    <w:rsid w:val="00A64104"/>
    <w:rsid w:val="00A6472E"/>
    <w:rsid w:val="00A6497A"/>
    <w:rsid w:val="00A64B38"/>
    <w:rsid w:val="00A64C2E"/>
    <w:rsid w:val="00A65267"/>
    <w:rsid w:val="00A65AA7"/>
    <w:rsid w:val="00A65BAE"/>
    <w:rsid w:val="00A65DC1"/>
    <w:rsid w:val="00A65FCB"/>
    <w:rsid w:val="00A66061"/>
    <w:rsid w:val="00A661CC"/>
    <w:rsid w:val="00A663F3"/>
    <w:rsid w:val="00A6656B"/>
    <w:rsid w:val="00A666DC"/>
    <w:rsid w:val="00A66D09"/>
    <w:rsid w:val="00A67456"/>
    <w:rsid w:val="00A67900"/>
    <w:rsid w:val="00A67970"/>
    <w:rsid w:val="00A67A27"/>
    <w:rsid w:val="00A67A72"/>
    <w:rsid w:val="00A70148"/>
    <w:rsid w:val="00A702F0"/>
    <w:rsid w:val="00A70994"/>
    <w:rsid w:val="00A70A03"/>
    <w:rsid w:val="00A712C1"/>
    <w:rsid w:val="00A71411"/>
    <w:rsid w:val="00A719F1"/>
    <w:rsid w:val="00A71AB8"/>
    <w:rsid w:val="00A72127"/>
    <w:rsid w:val="00A72575"/>
    <w:rsid w:val="00A725B1"/>
    <w:rsid w:val="00A727EA"/>
    <w:rsid w:val="00A72809"/>
    <w:rsid w:val="00A72D84"/>
    <w:rsid w:val="00A72EC6"/>
    <w:rsid w:val="00A72F62"/>
    <w:rsid w:val="00A7310E"/>
    <w:rsid w:val="00A734A1"/>
    <w:rsid w:val="00A73602"/>
    <w:rsid w:val="00A73846"/>
    <w:rsid w:val="00A73ADA"/>
    <w:rsid w:val="00A73E7F"/>
    <w:rsid w:val="00A7468E"/>
    <w:rsid w:val="00A74875"/>
    <w:rsid w:val="00A75020"/>
    <w:rsid w:val="00A7520C"/>
    <w:rsid w:val="00A75272"/>
    <w:rsid w:val="00A7557E"/>
    <w:rsid w:val="00A758C2"/>
    <w:rsid w:val="00A75A54"/>
    <w:rsid w:val="00A75AE3"/>
    <w:rsid w:val="00A75C77"/>
    <w:rsid w:val="00A75F28"/>
    <w:rsid w:val="00A767DF"/>
    <w:rsid w:val="00A76C17"/>
    <w:rsid w:val="00A76DD2"/>
    <w:rsid w:val="00A76E11"/>
    <w:rsid w:val="00A770CD"/>
    <w:rsid w:val="00A773C8"/>
    <w:rsid w:val="00A77BA6"/>
    <w:rsid w:val="00A8033B"/>
    <w:rsid w:val="00A80529"/>
    <w:rsid w:val="00A8069B"/>
    <w:rsid w:val="00A80785"/>
    <w:rsid w:val="00A80A02"/>
    <w:rsid w:val="00A80BD6"/>
    <w:rsid w:val="00A8108C"/>
    <w:rsid w:val="00A81292"/>
    <w:rsid w:val="00A81339"/>
    <w:rsid w:val="00A81374"/>
    <w:rsid w:val="00A81609"/>
    <w:rsid w:val="00A81680"/>
    <w:rsid w:val="00A817C3"/>
    <w:rsid w:val="00A81839"/>
    <w:rsid w:val="00A81A84"/>
    <w:rsid w:val="00A81F9F"/>
    <w:rsid w:val="00A8238F"/>
    <w:rsid w:val="00A8254B"/>
    <w:rsid w:val="00A82619"/>
    <w:rsid w:val="00A82639"/>
    <w:rsid w:val="00A82C30"/>
    <w:rsid w:val="00A82C63"/>
    <w:rsid w:val="00A83180"/>
    <w:rsid w:val="00A83704"/>
    <w:rsid w:val="00A8389F"/>
    <w:rsid w:val="00A83C11"/>
    <w:rsid w:val="00A83C91"/>
    <w:rsid w:val="00A83DCE"/>
    <w:rsid w:val="00A83F18"/>
    <w:rsid w:val="00A83F9F"/>
    <w:rsid w:val="00A84096"/>
    <w:rsid w:val="00A84145"/>
    <w:rsid w:val="00A8437D"/>
    <w:rsid w:val="00A84464"/>
    <w:rsid w:val="00A84685"/>
    <w:rsid w:val="00A84860"/>
    <w:rsid w:val="00A849A7"/>
    <w:rsid w:val="00A84A63"/>
    <w:rsid w:val="00A84EEE"/>
    <w:rsid w:val="00A84EF2"/>
    <w:rsid w:val="00A84F9D"/>
    <w:rsid w:val="00A850EB"/>
    <w:rsid w:val="00A8511A"/>
    <w:rsid w:val="00A8545A"/>
    <w:rsid w:val="00A85A36"/>
    <w:rsid w:val="00A8619F"/>
    <w:rsid w:val="00A868EC"/>
    <w:rsid w:val="00A86B93"/>
    <w:rsid w:val="00A86F8B"/>
    <w:rsid w:val="00A87086"/>
    <w:rsid w:val="00A871FE"/>
    <w:rsid w:val="00A8737F"/>
    <w:rsid w:val="00A873AA"/>
    <w:rsid w:val="00A874A6"/>
    <w:rsid w:val="00A87ACB"/>
    <w:rsid w:val="00A87F19"/>
    <w:rsid w:val="00A90048"/>
    <w:rsid w:val="00A9064A"/>
    <w:rsid w:val="00A90678"/>
    <w:rsid w:val="00A907C9"/>
    <w:rsid w:val="00A90829"/>
    <w:rsid w:val="00A909B4"/>
    <w:rsid w:val="00A91A94"/>
    <w:rsid w:val="00A91D38"/>
    <w:rsid w:val="00A91EFE"/>
    <w:rsid w:val="00A91F79"/>
    <w:rsid w:val="00A92824"/>
    <w:rsid w:val="00A9283C"/>
    <w:rsid w:val="00A92994"/>
    <w:rsid w:val="00A92AF0"/>
    <w:rsid w:val="00A92C1C"/>
    <w:rsid w:val="00A92E8B"/>
    <w:rsid w:val="00A930CF"/>
    <w:rsid w:val="00A938D5"/>
    <w:rsid w:val="00A9404E"/>
    <w:rsid w:val="00A940BC"/>
    <w:rsid w:val="00A94616"/>
    <w:rsid w:val="00A946BC"/>
    <w:rsid w:val="00A9490E"/>
    <w:rsid w:val="00A94A7F"/>
    <w:rsid w:val="00A94ACF"/>
    <w:rsid w:val="00A9531A"/>
    <w:rsid w:val="00A95737"/>
    <w:rsid w:val="00A95BF4"/>
    <w:rsid w:val="00A95CBD"/>
    <w:rsid w:val="00A95CC8"/>
    <w:rsid w:val="00A95EE5"/>
    <w:rsid w:val="00A96653"/>
    <w:rsid w:val="00A96C36"/>
    <w:rsid w:val="00A96D04"/>
    <w:rsid w:val="00A96E42"/>
    <w:rsid w:val="00A96E9B"/>
    <w:rsid w:val="00A96EEB"/>
    <w:rsid w:val="00A9702B"/>
    <w:rsid w:val="00A9723A"/>
    <w:rsid w:val="00A974E2"/>
    <w:rsid w:val="00A9790F"/>
    <w:rsid w:val="00A97B18"/>
    <w:rsid w:val="00A97D59"/>
    <w:rsid w:val="00AA007E"/>
    <w:rsid w:val="00AA019B"/>
    <w:rsid w:val="00AA04D5"/>
    <w:rsid w:val="00AA06CA"/>
    <w:rsid w:val="00AA081E"/>
    <w:rsid w:val="00AA0B2C"/>
    <w:rsid w:val="00AA0DB8"/>
    <w:rsid w:val="00AA11EF"/>
    <w:rsid w:val="00AA1889"/>
    <w:rsid w:val="00AA1F36"/>
    <w:rsid w:val="00AA2AC2"/>
    <w:rsid w:val="00AA2BE2"/>
    <w:rsid w:val="00AA2E09"/>
    <w:rsid w:val="00AA2EB2"/>
    <w:rsid w:val="00AA321D"/>
    <w:rsid w:val="00AA37D7"/>
    <w:rsid w:val="00AA3917"/>
    <w:rsid w:val="00AA3F0B"/>
    <w:rsid w:val="00AA3F8E"/>
    <w:rsid w:val="00AA41C5"/>
    <w:rsid w:val="00AA423B"/>
    <w:rsid w:val="00AA431B"/>
    <w:rsid w:val="00AA5106"/>
    <w:rsid w:val="00AA5244"/>
    <w:rsid w:val="00AA528A"/>
    <w:rsid w:val="00AA551B"/>
    <w:rsid w:val="00AA56F9"/>
    <w:rsid w:val="00AA5710"/>
    <w:rsid w:val="00AA601C"/>
    <w:rsid w:val="00AA6060"/>
    <w:rsid w:val="00AA60D4"/>
    <w:rsid w:val="00AA6302"/>
    <w:rsid w:val="00AA662F"/>
    <w:rsid w:val="00AA6841"/>
    <w:rsid w:val="00AA6ABC"/>
    <w:rsid w:val="00AA6DC2"/>
    <w:rsid w:val="00AA6FB5"/>
    <w:rsid w:val="00AA7687"/>
    <w:rsid w:val="00AA77D4"/>
    <w:rsid w:val="00AA7901"/>
    <w:rsid w:val="00AA7C90"/>
    <w:rsid w:val="00AB02B7"/>
    <w:rsid w:val="00AB03D6"/>
    <w:rsid w:val="00AB0502"/>
    <w:rsid w:val="00AB0723"/>
    <w:rsid w:val="00AB08C3"/>
    <w:rsid w:val="00AB0AD3"/>
    <w:rsid w:val="00AB0B6E"/>
    <w:rsid w:val="00AB0C96"/>
    <w:rsid w:val="00AB0D9A"/>
    <w:rsid w:val="00AB0E13"/>
    <w:rsid w:val="00AB13D8"/>
    <w:rsid w:val="00AB1418"/>
    <w:rsid w:val="00AB14A0"/>
    <w:rsid w:val="00AB1808"/>
    <w:rsid w:val="00AB19B8"/>
    <w:rsid w:val="00AB1A62"/>
    <w:rsid w:val="00AB1B8C"/>
    <w:rsid w:val="00AB2413"/>
    <w:rsid w:val="00AB3051"/>
    <w:rsid w:val="00AB31B5"/>
    <w:rsid w:val="00AB379B"/>
    <w:rsid w:val="00AB37E9"/>
    <w:rsid w:val="00AB41D4"/>
    <w:rsid w:val="00AB4382"/>
    <w:rsid w:val="00AB4A56"/>
    <w:rsid w:val="00AB4BA9"/>
    <w:rsid w:val="00AB4EA0"/>
    <w:rsid w:val="00AB506D"/>
    <w:rsid w:val="00AB51AB"/>
    <w:rsid w:val="00AB5861"/>
    <w:rsid w:val="00AB5BE9"/>
    <w:rsid w:val="00AB622A"/>
    <w:rsid w:val="00AB6737"/>
    <w:rsid w:val="00AB676B"/>
    <w:rsid w:val="00AB6A3F"/>
    <w:rsid w:val="00AB6BD9"/>
    <w:rsid w:val="00AB7097"/>
    <w:rsid w:val="00AB72D1"/>
    <w:rsid w:val="00AB742F"/>
    <w:rsid w:val="00AB7449"/>
    <w:rsid w:val="00AB77D7"/>
    <w:rsid w:val="00AB7B16"/>
    <w:rsid w:val="00AC01B1"/>
    <w:rsid w:val="00AC0463"/>
    <w:rsid w:val="00AC096A"/>
    <w:rsid w:val="00AC0BF4"/>
    <w:rsid w:val="00AC0E83"/>
    <w:rsid w:val="00AC0F1E"/>
    <w:rsid w:val="00AC1477"/>
    <w:rsid w:val="00AC1490"/>
    <w:rsid w:val="00AC15C8"/>
    <w:rsid w:val="00AC16C0"/>
    <w:rsid w:val="00AC189F"/>
    <w:rsid w:val="00AC1A7B"/>
    <w:rsid w:val="00AC2119"/>
    <w:rsid w:val="00AC2144"/>
    <w:rsid w:val="00AC27B0"/>
    <w:rsid w:val="00AC2AF1"/>
    <w:rsid w:val="00AC2C74"/>
    <w:rsid w:val="00AC2CA4"/>
    <w:rsid w:val="00AC2DE7"/>
    <w:rsid w:val="00AC2E03"/>
    <w:rsid w:val="00AC2E53"/>
    <w:rsid w:val="00AC2FCC"/>
    <w:rsid w:val="00AC35F1"/>
    <w:rsid w:val="00AC39A2"/>
    <w:rsid w:val="00AC4030"/>
    <w:rsid w:val="00AC4034"/>
    <w:rsid w:val="00AC406C"/>
    <w:rsid w:val="00AC4125"/>
    <w:rsid w:val="00AC41C3"/>
    <w:rsid w:val="00AC454F"/>
    <w:rsid w:val="00AC46B9"/>
    <w:rsid w:val="00AC4A90"/>
    <w:rsid w:val="00AC4B4B"/>
    <w:rsid w:val="00AC4C99"/>
    <w:rsid w:val="00AC4EBB"/>
    <w:rsid w:val="00AC53E8"/>
    <w:rsid w:val="00AC5422"/>
    <w:rsid w:val="00AC542E"/>
    <w:rsid w:val="00AC5563"/>
    <w:rsid w:val="00AC5686"/>
    <w:rsid w:val="00AC58D6"/>
    <w:rsid w:val="00AC5B39"/>
    <w:rsid w:val="00AC60BC"/>
    <w:rsid w:val="00AC63B5"/>
    <w:rsid w:val="00AC6427"/>
    <w:rsid w:val="00AC64F0"/>
    <w:rsid w:val="00AC6784"/>
    <w:rsid w:val="00AC694D"/>
    <w:rsid w:val="00AC6A59"/>
    <w:rsid w:val="00AC6C82"/>
    <w:rsid w:val="00AC6EFA"/>
    <w:rsid w:val="00AC703D"/>
    <w:rsid w:val="00AC717D"/>
    <w:rsid w:val="00AC7190"/>
    <w:rsid w:val="00AC73BA"/>
    <w:rsid w:val="00AC7557"/>
    <w:rsid w:val="00AC7752"/>
    <w:rsid w:val="00AC78B8"/>
    <w:rsid w:val="00AC79C1"/>
    <w:rsid w:val="00AC7B9C"/>
    <w:rsid w:val="00AC7E23"/>
    <w:rsid w:val="00AC7E39"/>
    <w:rsid w:val="00AD0467"/>
    <w:rsid w:val="00AD0864"/>
    <w:rsid w:val="00AD0AB8"/>
    <w:rsid w:val="00AD0E4B"/>
    <w:rsid w:val="00AD0EA0"/>
    <w:rsid w:val="00AD1536"/>
    <w:rsid w:val="00AD18ED"/>
    <w:rsid w:val="00AD1E36"/>
    <w:rsid w:val="00AD1EC1"/>
    <w:rsid w:val="00AD2045"/>
    <w:rsid w:val="00AD23F6"/>
    <w:rsid w:val="00AD2577"/>
    <w:rsid w:val="00AD2C0C"/>
    <w:rsid w:val="00AD2EAE"/>
    <w:rsid w:val="00AD31D3"/>
    <w:rsid w:val="00AD37DC"/>
    <w:rsid w:val="00AD3A00"/>
    <w:rsid w:val="00AD46B3"/>
    <w:rsid w:val="00AD47F0"/>
    <w:rsid w:val="00AD4851"/>
    <w:rsid w:val="00AD4B93"/>
    <w:rsid w:val="00AD4D59"/>
    <w:rsid w:val="00AD51AD"/>
    <w:rsid w:val="00AD5485"/>
    <w:rsid w:val="00AD5609"/>
    <w:rsid w:val="00AD59BB"/>
    <w:rsid w:val="00AD6295"/>
    <w:rsid w:val="00AD6A3E"/>
    <w:rsid w:val="00AD6B58"/>
    <w:rsid w:val="00AD6E9E"/>
    <w:rsid w:val="00AD7031"/>
    <w:rsid w:val="00AD7125"/>
    <w:rsid w:val="00AD72C8"/>
    <w:rsid w:val="00AD75AB"/>
    <w:rsid w:val="00AD75AD"/>
    <w:rsid w:val="00AD77FE"/>
    <w:rsid w:val="00AD789A"/>
    <w:rsid w:val="00AE00BD"/>
    <w:rsid w:val="00AE03A0"/>
    <w:rsid w:val="00AE03BA"/>
    <w:rsid w:val="00AE0421"/>
    <w:rsid w:val="00AE0974"/>
    <w:rsid w:val="00AE0AD7"/>
    <w:rsid w:val="00AE0D31"/>
    <w:rsid w:val="00AE1225"/>
    <w:rsid w:val="00AE15CD"/>
    <w:rsid w:val="00AE1889"/>
    <w:rsid w:val="00AE1A0C"/>
    <w:rsid w:val="00AE1B3F"/>
    <w:rsid w:val="00AE1CEF"/>
    <w:rsid w:val="00AE1E28"/>
    <w:rsid w:val="00AE1EC2"/>
    <w:rsid w:val="00AE205F"/>
    <w:rsid w:val="00AE2075"/>
    <w:rsid w:val="00AE209E"/>
    <w:rsid w:val="00AE20A2"/>
    <w:rsid w:val="00AE22DE"/>
    <w:rsid w:val="00AE2E48"/>
    <w:rsid w:val="00AE3080"/>
    <w:rsid w:val="00AE35F2"/>
    <w:rsid w:val="00AE367D"/>
    <w:rsid w:val="00AE3AE7"/>
    <w:rsid w:val="00AE3AF5"/>
    <w:rsid w:val="00AE3C24"/>
    <w:rsid w:val="00AE3F7A"/>
    <w:rsid w:val="00AE4265"/>
    <w:rsid w:val="00AE45CA"/>
    <w:rsid w:val="00AE4B9F"/>
    <w:rsid w:val="00AE4C42"/>
    <w:rsid w:val="00AE5322"/>
    <w:rsid w:val="00AE5762"/>
    <w:rsid w:val="00AE5AFB"/>
    <w:rsid w:val="00AE5CB1"/>
    <w:rsid w:val="00AE5DFA"/>
    <w:rsid w:val="00AE5F27"/>
    <w:rsid w:val="00AE602B"/>
    <w:rsid w:val="00AE679C"/>
    <w:rsid w:val="00AE6861"/>
    <w:rsid w:val="00AE6A77"/>
    <w:rsid w:val="00AE6DEB"/>
    <w:rsid w:val="00AE6EBC"/>
    <w:rsid w:val="00AE7289"/>
    <w:rsid w:val="00AE7665"/>
    <w:rsid w:val="00AE7763"/>
    <w:rsid w:val="00AF04F6"/>
    <w:rsid w:val="00AF0B75"/>
    <w:rsid w:val="00AF0FCB"/>
    <w:rsid w:val="00AF2335"/>
    <w:rsid w:val="00AF2546"/>
    <w:rsid w:val="00AF2655"/>
    <w:rsid w:val="00AF276E"/>
    <w:rsid w:val="00AF2B9F"/>
    <w:rsid w:val="00AF2D97"/>
    <w:rsid w:val="00AF2E9F"/>
    <w:rsid w:val="00AF2F58"/>
    <w:rsid w:val="00AF3002"/>
    <w:rsid w:val="00AF34A5"/>
    <w:rsid w:val="00AF3623"/>
    <w:rsid w:val="00AF37F0"/>
    <w:rsid w:val="00AF39D8"/>
    <w:rsid w:val="00AF39DC"/>
    <w:rsid w:val="00AF3CCC"/>
    <w:rsid w:val="00AF3FDA"/>
    <w:rsid w:val="00AF42BF"/>
    <w:rsid w:val="00AF4DC4"/>
    <w:rsid w:val="00AF4EFC"/>
    <w:rsid w:val="00AF4F72"/>
    <w:rsid w:val="00AF4FBE"/>
    <w:rsid w:val="00AF5560"/>
    <w:rsid w:val="00AF569F"/>
    <w:rsid w:val="00AF5841"/>
    <w:rsid w:val="00AF5A1F"/>
    <w:rsid w:val="00AF5A67"/>
    <w:rsid w:val="00AF5C27"/>
    <w:rsid w:val="00AF5D0B"/>
    <w:rsid w:val="00AF5E72"/>
    <w:rsid w:val="00AF6002"/>
    <w:rsid w:val="00AF61D3"/>
    <w:rsid w:val="00AF6612"/>
    <w:rsid w:val="00AF6820"/>
    <w:rsid w:val="00AF6E97"/>
    <w:rsid w:val="00AF71B0"/>
    <w:rsid w:val="00AF7256"/>
    <w:rsid w:val="00AF75D6"/>
    <w:rsid w:val="00AF75E3"/>
    <w:rsid w:val="00AF77A7"/>
    <w:rsid w:val="00AF78F8"/>
    <w:rsid w:val="00AF7B36"/>
    <w:rsid w:val="00AF7EDD"/>
    <w:rsid w:val="00B00806"/>
    <w:rsid w:val="00B00CDC"/>
    <w:rsid w:val="00B00DA5"/>
    <w:rsid w:val="00B0110A"/>
    <w:rsid w:val="00B013BE"/>
    <w:rsid w:val="00B017EF"/>
    <w:rsid w:val="00B01D84"/>
    <w:rsid w:val="00B01DF6"/>
    <w:rsid w:val="00B0218B"/>
    <w:rsid w:val="00B02828"/>
    <w:rsid w:val="00B02911"/>
    <w:rsid w:val="00B02970"/>
    <w:rsid w:val="00B02C72"/>
    <w:rsid w:val="00B02E3C"/>
    <w:rsid w:val="00B0321A"/>
    <w:rsid w:val="00B03248"/>
    <w:rsid w:val="00B032F6"/>
    <w:rsid w:val="00B0343E"/>
    <w:rsid w:val="00B035BA"/>
    <w:rsid w:val="00B03942"/>
    <w:rsid w:val="00B03FC1"/>
    <w:rsid w:val="00B0431E"/>
    <w:rsid w:val="00B044DE"/>
    <w:rsid w:val="00B04791"/>
    <w:rsid w:val="00B04B4F"/>
    <w:rsid w:val="00B04C30"/>
    <w:rsid w:val="00B04D9E"/>
    <w:rsid w:val="00B04DE2"/>
    <w:rsid w:val="00B04E07"/>
    <w:rsid w:val="00B053C2"/>
    <w:rsid w:val="00B056D4"/>
    <w:rsid w:val="00B059BC"/>
    <w:rsid w:val="00B05A7F"/>
    <w:rsid w:val="00B05D8A"/>
    <w:rsid w:val="00B05ED3"/>
    <w:rsid w:val="00B063DA"/>
    <w:rsid w:val="00B06579"/>
    <w:rsid w:val="00B06643"/>
    <w:rsid w:val="00B074A3"/>
    <w:rsid w:val="00B07BEB"/>
    <w:rsid w:val="00B104B6"/>
    <w:rsid w:val="00B104FC"/>
    <w:rsid w:val="00B10519"/>
    <w:rsid w:val="00B10617"/>
    <w:rsid w:val="00B1079B"/>
    <w:rsid w:val="00B10A43"/>
    <w:rsid w:val="00B10C36"/>
    <w:rsid w:val="00B10D62"/>
    <w:rsid w:val="00B1117E"/>
    <w:rsid w:val="00B111AF"/>
    <w:rsid w:val="00B113D4"/>
    <w:rsid w:val="00B117F3"/>
    <w:rsid w:val="00B11AA1"/>
    <w:rsid w:val="00B1201C"/>
    <w:rsid w:val="00B12A68"/>
    <w:rsid w:val="00B12E55"/>
    <w:rsid w:val="00B130BB"/>
    <w:rsid w:val="00B131A2"/>
    <w:rsid w:val="00B134CB"/>
    <w:rsid w:val="00B13573"/>
    <w:rsid w:val="00B136FD"/>
    <w:rsid w:val="00B13715"/>
    <w:rsid w:val="00B13719"/>
    <w:rsid w:val="00B13D12"/>
    <w:rsid w:val="00B140E1"/>
    <w:rsid w:val="00B142E0"/>
    <w:rsid w:val="00B1437B"/>
    <w:rsid w:val="00B145EE"/>
    <w:rsid w:val="00B1489A"/>
    <w:rsid w:val="00B1493F"/>
    <w:rsid w:val="00B14C77"/>
    <w:rsid w:val="00B1555C"/>
    <w:rsid w:val="00B15C51"/>
    <w:rsid w:val="00B1613B"/>
    <w:rsid w:val="00B16269"/>
    <w:rsid w:val="00B164BB"/>
    <w:rsid w:val="00B16856"/>
    <w:rsid w:val="00B169C8"/>
    <w:rsid w:val="00B16BFC"/>
    <w:rsid w:val="00B16D1E"/>
    <w:rsid w:val="00B17282"/>
    <w:rsid w:val="00B1752C"/>
    <w:rsid w:val="00B175A6"/>
    <w:rsid w:val="00B175BB"/>
    <w:rsid w:val="00B179A1"/>
    <w:rsid w:val="00B17B73"/>
    <w:rsid w:val="00B17C52"/>
    <w:rsid w:val="00B20539"/>
    <w:rsid w:val="00B20712"/>
    <w:rsid w:val="00B20ACB"/>
    <w:rsid w:val="00B20B76"/>
    <w:rsid w:val="00B20BD0"/>
    <w:rsid w:val="00B216CC"/>
    <w:rsid w:val="00B21BC0"/>
    <w:rsid w:val="00B21CA3"/>
    <w:rsid w:val="00B21E04"/>
    <w:rsid w:val="00B21E92"/>
    <w:rsid w:val="00B21F59"/>
    <w:rsid w:val="00B225CE"/>
    <w:rsid w:val="00B2291E"/>
    <w:rsid w:val="00B22B74"/>
    <w:rsid w:val="00B22E00"/>
    <w:rsid w:val="00B22E85"/>
    <w:rsid w:val="00B23135"/>
    <w:rsid w:val="00B233BC"/>
    <w:rsid w:val="00B233CD"/>
    <w:rsid w:val="00B23476"/>
    <w:rsid w:val="00B23509"/>
    <w:rsid w:val="00B2374D"/>
    <w:rsid w:val="00B239E3"/>
    <w:rsid w:val="00B23D94"/>
    <w:rsid w:val="00B243A1"/>
    <w:rsid w:val="00B24F84"/>
    <w:rsid w:val="00B2669F"/>
    <w:rsid w:val="00B26817"/>
    <w:rsid w:val="00B27096"/>
    <w:rsid w:val="00B270E4"/>
    <w:rsid w:val="00B271D3"/>
    <w:rsid w:val="00B27348"/>
    <w:rsid w:val="00B27399"/>
    <w:rsid w:val="00B2748F"/>
    <w:rsid w:val="00B2773E"/>
    <w:rsid w:val="00B277B9"/>
    <w:rsid w:val="00B27E55"/>
    <w:rsid w:val="00B30438"/>
    <w:rsid w:val="00B304C4"/>
    <w:rsid w:val="00B305A6"/>
    <w:rsid w:val="00B3079E"/>
    <w:rsid w:val="00B307C9"/>
    <w:rsid w:val="00B30FAC"/>
    <w:rsid w:val="00B310DA"/>
    <w:rsid w:val="00B31661"/>
    <w:rsid w:val="00B3167A"/>
    <w:rsid w:val="00B31681"/>
    <w:rsid w:val="00B31711"/>
    <w:rsid w:val="00B31AC9"/>
    <w:rsid w:val="00B31CA1"/>
    <w:rsid w:val="00B31EF3"/>
    <w:rsid w:val="00B326F3"/>
    <w:rsid w:val="00B3288F"/>
    <w:rsid w:val="00B329D9"/>
    <w:rsid w:val="00B32EE1"/>
    <w:rsid w:val="00B32EF9"/>
    <w:rsid w:val="00B335CE"/>
    <w:rsid w:val="00B33766"/>
    <w:rsid w:val="00B3401B"/>
    <w:rsid w:val="00B340F4"/>
    <w:rsid w:val="00B351BA"/>
    <w:rsid w:val="00B35493"/>
    <w:rsid w:val="00B354DF"/>
    <w:rsid w:val="00B35622"/>
    <w:rsid w:val="00B35C18"/>
    <w:rsid w:val="00B35C9E"/>
    <w:rsid w:val="00B35D3E"/>
    <w:rsid w:val="00B361E4"/>
    <w:rsid w:val="00B3638A"/>
    <w:rsid w:val="00B3676A"/>
    <w:rsid w:val="00B36D6B"/>
    <w:rsid w:val="00B36F91"/>
    <w:rsid w:val="00B37746"/>
    <w:rsid w:val="00B379DC"/>
    <w:rsid w:val="00B37A44"/>
    <w:rsid w:val="00B40055"/>
    <w:rsid w:val="00B40074"/>
    <w:rsid w:val="00B40177"/>
    <w:rsid w:val="00B402D9"/>
    <w:rsid w:val="00B40352"/>
    <w:rsid w:val="00B4052D"/>
    <w:rsid w:val="00B407C7"/>
    <w:rsid w:val="00B40849"/>
    <w:rsid w:val="00B4086C"/>
    <w:rsid w:val="00B4089B"/>
    <w:rsid w:val="00B409C3"/>
    <w:rsid w:val="00B409D8"/>
    <w:rsid w:val="00B40B34"/>
    <w:rsid w:val="00B41058"/>
    <w:rsid w:val="00B414D4"/>
    <w:rsid w:val="00B4192E"/>
    <w:rsid w:val="00B41C14"/>
    <w:rsid w:val="00B41CA1"/>
    <w:rsid w:val="00B41EAA"/>
    <w:rsid w:val="00B42876"/>
    <w:rsid w:val="00B42B1C"/>
    <w:rsid w:val="00B42D9F"/>
    <w:rsid w:val="00B43104"/>
    <w:rsid w:val="00B432FF"/>
    <w:rsid w:val="00B43757"/>
    <w:rsid w:val="00B440A9"/>
    <w:rsid w:val="00B44C14"/>
    <w:rsid w:val="00B44D57"/>
    <w:rsid w:val="00B44ED6"/>
    <w:rsid w:val="00B45210"/>
    <w:rsid w:val="00B45393"/>
    <w:rsid w:val="00B45533"/>
    <w:rsid w:val="00B455B7"/>
    <w:rsid w:val="00B4597D"/>
    <w:rsid w:val="00B45DE9"/>
    <w:rsid w:val="00B461E9"/>
    <w:rsid w:val="00B46656"/>
    <w:rsid w:val="00B469BA"/>
    <w:rsid w:val="00B46DE5"/>
    <w:rsid w:val="00B46E32"/>
    <w:rsid w:val="00B46E92"/>
    <w:rsid w:val="00B47651"/>
    <w:rsid w:val="00B47963"/>
    <w:rsid w:val="00B47D8C"/>
    <w:rsid w:val="00B47E81"/>
    <w:rsid w:val="00B47FB7"/>
    <w:rsid w:val="00B50415"/>
    <w:rsid w:val="00B50512"/>
    <w:rsid w:val="00B50794"/>
    <w:rsid w:val="00B507E9"/>
    <w:rsid w:val="00B50924"/>
    <w:rsid w:val="00B50995"/>
    <w:rsid w:val="00B509B9"/>
    <w:rsid w:val="00B50A59"/>
    <w:rsid w:val="00B50B5E"/>
    <w:rsid w:val="00B50E83"/>
    <w:rsid w:val="00B51031"/>
    <w:rsid w:val="00B52065"/>
    <w:rsid w:val="00B523E1"/>
    <w:rsid w:val="00B5242A"/>
    <w:rsid w:val="00B52508"/>
    <w:rsid w:val="00B52737"/>
    <w:rsid w:val="00B52BFF"/>
    <w:rsid w:val="00B52F15"/>
    <w:rsid w:val="00B52FA5"/>
    <w:rsid w:val="00B531F8"/>
    <w:rsid w:val="00B53224"/>
    <w:rsid w:val="00B53516"/>
    <w:rsid w:val="00B5365E"/>
    <w:rsid w:val="00B53BEF"/>
    <w:rsid w:val="00B53ED4"/>
    <w:rsid w:val="00B53F0D"/>
    <w:rsid w:val="00B53F90"/>
    <w:rsid w:val="00B544ED"/>
    <w:rsid w:val="00B54998"/>
    <w:rsid w:val="00B54D23"/>
    <w:rsid w:val="00B54D55"/>
    <w:rsid w:val="00B54D93"/>
    <w:rsid w:val="00B5513D"/>
    <w:rsid w:val="00B551CC"/>
    <w:rsid w:val="00B552BF"/>
    <w:rsid w:val="00B55825"/>
    <w:rsid w:val="00B559ED"/>
    <w:rsid w:val="00B55D48"/>
    <w:rsid w:val="00B55E7D"/>
    <w:rsid w:val="00B56482"/>
    <w:rsid w:val="00B56547"/>
    <w:rsid w:val="00B56657"/>
    <w:rsid w:val="00B56ABC"/>
    <w:rsid w:val="00B56ADB"/>
    <w:rsid w:val="00B56B7A"/>
    <w:rsid w:val="00B56C71"/>
    <w:rsid w:val="00B56C89"/>
    <w:rsid w:val="00B56EAB"/>
    <w:rsid w:val="00B56ED2"/>
    <w:rsid w:val="00B56F51"/>
    <w:rsid w:val="00B570A8"/>
    <w:rsid w:val="00B573C0"/>
    <w:rsid w:val="00B57415"/>
    <w:rsid w:val="00B57690"/>
    <w:rsid w:val="00B57B45"/>
    <w:rsid w:val="00B57C19"/>
    <w:rsid w:val="00B6006F"/>
    <w:rsid w:val="00B605AF"/>
    <w:rsid w:val="00B6060B"/>
    <w:rsid w:val="00B60C7A"/>
    <w:rsid w:val="00B60D1F"/>
    <w:rsid w:val="00B60E0D"/>
    <w:rsid w:val="00B6100D"/>
    <w:rsid w:val="00B6136C"/>
    <w:rsid w:val="00B61671"/>
    <w:rsid w:val="00B617E4"/>
    <w:rsid w:val="00B6189E"/>
    <w:rsid w:val="00B619BD"/>
    <w:rsid w:val="00B61A07"/>
    <w:rsid w:val="00B61A25"/>
    <w:rsid w:val="00B61CFE"/>
    <w:rsid w:val="00B61F01"/>
    <w:rsid w:val="00B6234B"/>
    <w:rsid w:val="00B62520"/>
    <w:rsid w:val="00B62658"/>
    <w:rsid w:val="00B62944"/>
    <w:rsid w:val="00B62BE5"/>
    <w:rsid w:val="00B63259"/>
    <w:rsid w:val="00B6346B"/>
    <w:rsid w:val="00B63483"/>
    <w:rsid w:val="00B634DA"/>
    <w:rsid w:val="00B63841"/>
    <w:rsid w:val="00B6395C"/>
    <w:rsid w:val="00B639DF"/>
    <w:rsid w:val="00B63AC3"/>
    <w:rsid w:val="00B63EE3"/>
    <w:rsid w:val="00B640FA"/>
    <w:rsid w:val="00B64DB0"/>
    <w:rsid w:val="00B64E3A"/>
    <w:rsid w:val="00B64E3B"/>
    <w:rsid w:val="00B651B3"/>
    <w:rsid w:val="00B652E8"/>
    <w:rsid w:val="00B65375"/>
    <w:rsid w:val="00B658DD"/>
    <w:rsid w:val="00B65FEC"/>
    <w:rsid w:val="00B660A3"/>
    <w:rsid w:val="00B66191"/>
    <w:rsid w:val="00B6630C"/>
    <w:rsid w:val="00B6645F"/>
    <w:rsid w:val="00B665A4"/>
    <w:rsid w:val="00B66813"/>
    <w:rsid w:val="00B668E9"/>
    <w:rsid w:val="00B66B5B"/>
    <w:rsid w:val="00B66F0F"/>
    <w:rsid w:val="00B67431"/>
    <w:rsid w:val="00B67607"/>
    <w:rsid w:val="00B6776F"/>
    <w:rsid w:val="00B67780"/>
    <w:rsid w:val="00B67C07"/>
    <w:rsid w:val="00B67E80"/>
    <w:rsid w:val="00B67E86"/>
    <w:rsid w:val="00B70166"/>
    <w:rsid w:val="00B703C5"/>
    <w:rsid w:val="00B707AC"/>
    <w:rsid w:val="00B70940"/>
    <w:rsid w:val="00B70970"/>
    <w:rsid w:val="00B70A1F"/>
    <w:rsid w:val="00B70A27"/>
    <w:rsid w:val="00B70B39"/>
    <w:rsid w:val="00B70B72"/>
    <w:rsid w:val="00B713E5"/>
    <w:rsid w:val="00B717CF"/>
    <w:rsid w:val="00B71C5F"/>
    <w:rsid w:val="00B71DFD"/>
    <w:rsid w:val="00B724AD"/>
    <w:rsid w:val="00B725AF"/>
    <w:rsid w:val="00B7335E"/>
    <w:rsid w:val="00B73961"/>
    <w:rsid w:val="00B7435B"/>
    <w:rsid w:val="00B74860"/>
    <w:rsid w:val="00B7489C"/>
    <w:rsid w:val="00B74B8F"/>
    <w:rsid w:val="00B753CA"/>
    <w:rsid w:val="00B75807"/>
    <w:rsid w:val="00B75BE5"/>
    <w:rsid w:val="00B76438"/>
    <w:rsid w:val="00B7647A"/>
    <w:rsid w:val="00B76839"/>
    <w:rsid w:val="00B768C2"/>
    <w:rsid w:val="00B76C13"/>
    <w:rsid w:val="00B77138"/>
    <w:rsid w:val="00B77368"/>
    <w:rsid w:val="00B7751D"/>
    <w:rsid w:val="00B775AA"/>
    <w:rsid w:val="00B775B8"/>
    <w:rsid w:val="00B776DB"/>
    <w:rsid w:val="00B77CB1"/>
    <w:rsid w:val="00B77D28"/>
    <w:rsid w:val="00B77FD4"/>
    <w:rsid w:val="00B80196"/>
    <w:rsid w:val="00B80442"/>
    <w:rsid w:val="00B80560"/>
    <w:rsid w:val="00B8060D"/>
    <w:rsid w:val="00B80A5A"/>
    <w:rsid w:val="00B80B45"/>
    <w:rsid w:val="00B80C0A"/>
    <w:rsid w:val="00B80C59"/>
    <w:rsid w:val="00B81198"/>
    <w:rsid w:val="00B81293"/>
    <w:rsid w:val="00B814C3"/>
    <w:rsid w:val="00B81828"/>
    <w:rsid w:val="00B819A5"/>
    <w:rsid w:val="00B81B48"/>
    <w:rsid w:val="00B81C76"/>
    <w:rsid w:val="00B81F02"/>
    <w:rsid w:val="00B821DC"/>
    <w:rsid w:val="00B82321"/>
    <w:rsid w:val="00B82709"/>
    <w:rsid w:val="00B82738"/>
    <w:rsid w:val="00B8287E"/>
    <w:rsid w:val="00B82A63"/>
    <w:rsid w:val="00B82BE8"/>
    <w:rsid w:val="00B82DC0"/>
    <w:rsid w:val="00B82E89"/>
    <w:rsid w:val="00B82F18"/>
    <w:rsid w:val="00B83009"/>
    <w:rsid w:val="00B833C7"/>
    <w:rsid w:val="00B83415"/>
    <w:rsid w:val="00B83599"/>
    <w:rsid w:val="00B83725"/>
    <w:rsid w:val="00B83A86"/>
    <w:rsid w:val="00B83DBB"/>
    <w:rsid w:val="00B83F04"/>
    <w:rsid w:val="00B83FAE"/>
    <w:rsid w:val="00B8407A"/>
    <w:rsid w:val="00B8413B"/>
    <w:rsid w:val="00B84142"/>
    <w:rsid w:val="00B84561"/>
    <w:rsid w:val="00B8456B"/>
    <w:rsid w:val="00B84969"/>
    <w:rsid w:val="00B84C91"/>
    <w:rsid w:val="00B84F54"/>
    <w:rsid w:val="00B85011"/>
    <w:rsid w:val="00B85308"/>
    <w:rsid w:val="00B85354"/>
    <w:rsid w:val="00B855E9"/>
    <w:rsid w:val="00B85A39"/>
    <w:rsid w:val="00B85B07"/>
    <w:rsid w:val="00B85ED5"/>
    <w:rsid w:val="00B863F3"/>
    <w:rsid w:val="00B86427"/>
    <w:rsid w:val="00B86681"/>
    <w:rsid w:val="00B8685A"/>
    <w:rsid w:val="00B86AD7"/>
    <w:rsid w:val="00B86DF8"/>
    <w:rsid w:val="00B876BB"/>
    <w:rsid w:val="00B87A63"/>
    <w:rsid w:val="00B901DA"/>
    <w:rsid w:val="00B90295"/>
    <w:rsid w:val="00B902A4"/>
    <w:rsid w:val="00B902D8"/>
    <w:rsid w:val="00B902DC"/>
    <w:rsid w:val="00B909A8"/>
    <w:rsid w:val="00B90A43"/>
    <w:rsid w:val="00B9110D"/>
    <w:rsid w:val="00B91577"/>
    <w:rsid w:val="00B91C26"/>
    <w:rsid w:val="00B91D42"/>
    <w:rsid w:val="00B91DBB"/>
    <w:rsid w:val="00B91F12"/>
    <w:rsid w:val="00B91FD4"/>
    <w:rsid w:val="00B920A9"/>
    <w:rsid w:val="00B92470"/>
    <w:rsid w:val="00B924F3"/>
    <w:rsid w:val="00B924F4"/>
    <w:rsid w:val="00B92658"/>
    <w:rsid w:val="00B92962"/>
    <w:rsid w:val="00B92A01"/>
    <w:rsid w:val="00B92C52"/>
    <w:rsid w:val="00B92F7B"/>
    <w:rsid w:val="00B9303F"/>
    <w:rsid w:val="00B93042"/>
    <w:rsid w:val="00B93206"/>
    <w:rsid w:val="00B93282"/>
    <w:rsid w:val="00B93396"/>
    <w:rsid w:val="00B933E9"/>
    <w:rsid w:val="00B933FA"/>
    <w:rsid w:val="00B9362C"/>
    <w:rsid w:val="00B9366A"/>
    <w:rsid w:val="00B9395D"/>
    <w:rsid w:val="00B93DFF"/>
    <w:rsid w:val="00B93EE3"/>
    <w:rsid w:val="00B93EF2"/>
    <w:rsid w:val="00B94459"/>
    <w:rsid w:val="00B94713"/>
    <w:rsid w:val="00B94FFD"/>
    <w:rsid w:val="00B9574B"/>
    <w:rsid w:val="00B958D6"/>
    <w:rsid w:val="00B95D70"/>
    <w:rsid w:val="00B95E97"/>
    <w:rsid w:val="00B95F5F"/>
    <w:rsid w:val="00B960FC"/>
    <w:rsid w:val="00B96882"/>
    <w:rsid w:val="00B96BBE"/>
    <w:rsid w:val="00B971AA"/>
    <w:rsid w:val="00B971EA"/>
    <w:rsid w:val="00B972C1"/>
    <w:rsid w:val="00B97428"/>
    <w:rsid w:val="00B9744D"/>
    <w:rsid w:val="00B9749F"/>
    <w:rsid w:val="00B978E8"/>
    <w:rsid w:val="00B97922"/>
    <w:rsid w:val="00B9795D"/>
    <w:rsid w:val="00B97AA0"/>
    <w:rsid w:val="00B97AC3"/>
    <w:rsid w:val="00BA0006"/>
    <w:rsid w:val="00BA0236"/>
    <w:rsid w:val="00BA095C"/>
    <w:rsid w:val="00BA0DB2"/>
    <w:rsid w:val="00BA135C"/>
    <w:rsid w:val="00BA1441"/>
    <w:rsid w:val="00BA14D4"/>
    <w:rsid w:val="00BA150D"/>
    <w:rsid w:val="00BA17AE"/>
    <w:rsid w:val="00BA2167"/>
    <w:rsid w:val="00BA221A"/>
    <w:rsid w:val="00BA22B0"/>
    <w:rsid w:val="00BA28B5"/>
    <w:rsid w:val="00BA2A5D"/>
    <w:rsid w:val="00BA2FD9"/>
    <w:rsid w:val="00BA341A"/>
    <w:rsid w:val="00BA369E"/>
    <w:rsid w:val="00BA36F7"/>
    <w:rsid w:val="00BA371E"/>
    <w:rsid w:val="00BA3A61"/>
    <w:rsid w:val="00BA3D47"/>
    <w:rsid w:val="00BA45DE"/>
    <w:rsid w:val="00BA4821"/>
    <w:rsid w:val="00BA4B1D"/>
    <w:rsid w:val="00BA4B6B"/>
    <w:rsid w:val="00BA4BBD"/>
    <w:rsid w:val="00BA5040"/>
    <w:rsid w:val="00BA53B6"/>
    <w:rsid w:val="00BA56CE"/>
    <w:rsid w:val="00BA56E2"/>
    <w:rsid w:val="00BA5860"/>
    <w:rsid w:val="00BA58E2"/>
    <w:rsid w:val="00BA59E1"/>
    <w:rsid w:val="00BA5A15"/>
    <w:rsid w:val="00BA5C68"/>
    <w:rsid w:val="00BA6241"/>
    <w:rsid w:val="00BA633E"/>
    <w:rsid w:val="00BA6698"/>
    <w:rsid w:val="00BA6AAF"/>
    <w:rsid w:val="00BA70D1"/>
    <w:rsid w:val="00BA730B"/>
    <w:rsid w:val="00BA74F7"/>
    <w:rsid w:val="00BA76F6"/>
    <w:rsid w:val="00BA7A51"/>
    <w:rsid w:val="00BA7B0D"/>
    <w:rsid w:val="00BA7EF8"/>
    <w:rsid w:val="00BB0449"/>
    <w:rsid w:val="00BB07DF"/>
    <w:rsid w:val="00BB08D7"/>
    <w:rsid w:val="00BB0944"/>
    <w:rsid w:val="00BB0BD8"/>
    <w:rsid w:val="00BB155E"/>
    <w:rsid w:val="00BB1837"/>
    <w:rsid w:val="00BB1991"/>
    <w:rsid w:val="00BB1BDC"/>
    <w:rsid w:val="00BB1FA4"/>
    <w:rsid w:val="00BB2091"/>
    <w:rsid w:val="00BB2493"/>
    <w:rsid w:val="00BB24F0"/>
    <w:rsid w:val="00BB251E"/>
    <w:rsid w:val="00BB252A"/>
    <w:rsid w:val="00BB2582"/>
    <w:rsid w:val="00BB2796"/>
    <w:rsid w:val="00BB29FF"/>
    <w:rsid w:val="00BB2B33"/>
    <w:rsid w:val="00BB2B77"/>
    <w:rsid w:val="00BB2E0B"/>
    <w:rsid w:val="00BB2FEE"/>
    <w:rsid w:val="00BB3074"/>
    <w:rsid w:val="00BB32C9"/>
    <w:rsid w:val="00BB377D"/>
    <w:rsid w:val="00BB3ED2"/>
    <w:rsid w:val="00BB3F27"/>
    <w:rsid w:val="00BB4074"/>
    <w:rsid w:val="00BB420A"/>
    <w:rsid w:val="00BB4359"/>
    <w:rsid w:val="00BB4676"/>
    <w:rsid w:val="00BB47C3"/>
    <w:rsid w:val="00BB49E1"/>
    <w:rsid w:val="00BB4B9D"/>
    <w:rsid w:val="00BB4E21"/>
    <w:rsid w:val="00BB51BE"/>
    <w:rsid w:val="00BB546F"/>
    <w:rsid w:val="00BB5A39"/>
    <w:rsid w:val="00BB5B21"/>
    <w:rsid w:val="00BB5D3D"/>
    <w:rsid w:val="00BB5DCD"/>
    <w:rsid w:val="00BB629D"/>
    <w:rsid w:val="00BB63F6"/>
    <w:rsid w:val="00BB64D7"/>
    <w:rsid w:val="00BB6B7C"/>
    <w:rsid w:val="00BB6E6C"/>
    <w:rsid w:val="00BB6FBE"/>
    <w:rsid w:val="00BB77D4"/>
    <w:rsid w:val="00BB7836"/>
    <w:rsid w:val="00BB7E20"/>
    <w:rsid w:val="00BC0040"/>
    <w:rsid w:val="00BC0105"/>
    <w:rsid w:val="00BC037B"/>
    <w:rsid w:val="00BC0B72"/>
    <w:rsid w:val="00BC0D83"/>
    <w:rsid w:val="00BC12CD"/>
    <w:rsid w:val="00BC15AA"/>
    <w:rsid w:val="00BC1686"/>
    <w:rsid w:val="00BC202D"/>
    <w:rsid w:val="00BC208D"/>
    <w:rsid w:val="00BC2CFC"/>
    <w:rsid w:val="00BC2DD0"/>
    <w:rsid w:val="00BC35FC"/>
    <w:rsid w:val="00BC3924"/>
    <w:rsid w:val="00BC39C6"/>
    <w:rsid w:val="00BC3BA0"/>
    <w:rsid w:val="00BC3C21"/>
    <w:rsid w:val="00BC3C25"/>
    <w:rsid w:val="00BC3F74"/>
    <w:rsid w:val="00BC43DF"/>
    <w:rsid w:val="00BC465B"/>
    <w:rsid w:val="00BC4C69"/>
    <w:rsid w:val="00BC4F3A"/>
    <w:rsid w:val="00BC5300"/>
    <w:rsid w:val="00BC5878"/>
    <w:rsid w:val="00BC5923"/>
    <w:rsid w:val="00BC5B5D"/>
    <w:rsid w:val="00BC63A4"/>
    <w:rsid w:val="00BC65C5"/>
    <w:rsid w:val="00BC6706"/>
    <w:rsid w:val="00BC70A8"/>
    <w:rsid w:val="00BC715C"/>
    <w:rsid w:val="00BC79BD"/>
    <w:rsid w:val="00BC7FC1"/>
    <w:rsid w:val="00BD022D"/>
    <w:rsid w:val="00BD0333"/>
    <w:rsid w:val="00BD05A3"/>
    <w:rsid w:val="00BD0A47"/>
    <w:rsid w:val="00BD0AC6"/>
    <w:rsid w:val="00BD0CB5"/>
    <w:rsid w:val="00BD1018"/>
    <w:rsid w:val="00BD10D3"/>
    <w:rsid w:val="00BD1142"/>
    <w:rsid w:val="00BD1273"/>
    <w:rsid w:val="00BD1312"/>
    <w:rsid w:val="00BD1388"/>
    <w:rsid w:val="00BD1464"/>
    <w:rsid w:val="00BD14CC"/>
    <w:rsid w:val="00BD16B5"/>
    <w:rsid w:val="00BD1902"/>
    <w:rsid w:val="00BD1A2A"/>
    <w:rsid w:val="00BD1A71"/>
    <w:rsid w:val="00BD1C09"/>
    <w:rsid w:val="00BD2116"/>
    <w:rsid w:val="00BD219D"/>
    <w:rsid w:val="00BD25C1"/>
    <w:rsid w:val="00BD2FA8"/>
    <w:rsid w:val="00BD37DF"/>
    <w:rsid w:val="00BD3B1D"/>
    <w:rsid w:val="00BD3B62"/>
    <w:rsid w:val="00BD3C62"/>
    <w:rsid w:val="00BD3D1C"/>
    <w:rsid w:val="00BD3E32"/>
    <w:rsid w:val="00BD3FA4"/>
    <w:rsid w:val="00BD433D"/>
    <w:rsid w:val="00BD44EB"/>
    <w:rsid w:val="00BD4A9C"/>
    <w:rsid w:val="00BD4E4B"/>
    <w:rsid w:val="00BD4FC5"/>
    <w:rsid w:val="00BD548D"/>
    <w:rsid w:val="00BD5614"/>
    <w:rsid w:val="00BD56EB"/>
    <w:rsid w:val="00BD5738"/>
    <w:rsid w:val="00BD575F"/>
    <w:rsid w:val="00BD5842"/>
    <w:rsid w:val="00BD58C1"/>
    <w:rsid w:val="00BD5C6A"/>
    <w:rsid w:val="00BD5DB0"/>
    <w:rsid w:val="00BD5FA1"/>
    <w:rsid w:val="00BD6197"/>
    <w:rsid w:val="00BD63BF"/>
    <w:rsid w:val="00BD648F"/>
    <w:rsid w:val="00BD6494"/>
    <w:rsid w:val="00BD65BB"/>
    <w:rsid w:val="00BD6B98"/>
    <w:rsid w:val="00BD7039"/>
    <w:rsid w:val="00BD71C1"/>
    <w:rsid w:val="00BD77B6"/>
    <w:rsid w:val="00BD7806"/>
    <w:rsid w:val="00BD7A73"/>
    <w:rsid w:val="00BD7D23"/>
    <w:rsid w:val="00BE007F"/>
    <w:rsid w:val="00BE01DA"/>
    <w:rsid w:val="00BE02DF"/>
    <w:rsid w:val="00BE056A"/>
    <w:rsid w:val="00BE05D7"/>
    <w:rsid w:val="00BE06F4"/>
    <w:rsid w:val="00BE0873"/>
    <w:rsid w:val="00BE092C"/>
    <w:rsid w:val="00BE0D12"/>
    <w:rsid w:val="00BE120C"/>
    <w:rsid w:val="00BE15CE"/>
    <w:rsid w:val="00BE17AD"/>
    <w:rsid w:val="00BE1A2B"/>
    <w:rsid w:val="00BE2059"/>
    <w:rsid w:val="00BE205E"/>
    <w:rsid w:val="00BE20D3"/>
    <w:rsid w:val="00BE2740"/>
    <w:rsid w:val="00BE313E"/>
    <w:rsid w:val="00BE329E"/>
    <w:rsid w:val="00BE334C"/>
    <w:rsid w:val="00BE3749"/>
    <w:rsid w:val="00BE3CD9"/>
    <w:rsid w:val="00BE3D56"/>
    <w:rsid w:val="00BE4091"/>
    <w:rsid w:val="00BE463F"/>
    <w:rsid w:val="00BE4773"/>
    <w:rsid w:val="00BE497D"/>
    <w:rsid w:val="00BE4C64"/>
    <w:rsid w:val="00BE4CC3"/>
    <w:rsid w:val="00BE4F52"/>
    <w:rsid w:val="00BE509A"/>
    <w:rsid w:val="00BE5101"/>
    <w:rsid w:val="00BE5A13"/>
    <w:rsid w:val="00BE64D6"/>
    <w:rsid w:val="00BE6535"/>
    <w:rsid w:val="00BE65B6"/>
    <w:rsid w:val="00BE65F3"/>
    <w:rsid w:val="00BE6965"/>
    <w:rsid w:val="00BE6BBA"/>
    <w:rsid w:val="00BE6F90"/>
    <w:rsid w:val="00BE7430"/>
    <w:rsid w:val="00BE7668"/>
    <w:rsid w:val="00BE7956"/>
    <w:rsid w:val="00BE7BEA"/>
    <w:rsid w:val="00BF016A"/>
    <w:rsid w:val="00BF0576"/>
    <w:rsid w:val="00BF0758"/>
    <w:rsid w:val="00BF0799"/>
    <w:rsid w:val="00BF09A5"/>
    <w:rsid w:val="00BF0B9E"/>
    <w:rsid w:val="00BF0CE1"/>
    <w:rsid w:val="00BF1349"/>
    <w:rsid w:val="00BF17E7"/>
    <w:rsid w:val="00BF18EF"/>
    <w:rsid w:val="00BF1B78"/>
    <w:rsid w:val="00BF1DF6"/>
    <w:rsid w:val="00BF1EAB"/>
    <w:rsid w:val="00BF2110"/>
    <w:rsid w:val="00BF2179"/>
    <w:rsid w:val="00BF217E"/>
    <w:rsid w:val="00BF21B9"/>
    <w:rsid w:val="00BF23CC"/>
    <w:rsid w:val="00BF27FC"/>
    <w:rsid w:val="00BF2AC6"/>
    <w:rsid w:val="00BF2C07"/>
    <w:rsid w:val="00BF32BB"/>
    <w:rsid w:val="00BF342D"/>
    <w:rsid w:val="00BF37FB"/>
    <w:rsid w:val="00BF3A3C"/>
    <w:rsid w:val="00BF3C03"/>
    <w:rsid w:val="00BF4A43"/>
    <w:rsid w:val="00BF4DC6"/>
    <w:rsid w:val="00BF4F51"/>
    <w:rsid w:val="00BF4FC3"/>
    <w:rsid w:val="00BF53EC"/>
    <w:rsid w:val="00BF542B"/>
    <w:rsid w:val="00BF5805"/>
    <w:rsid w:val="00BF61FB"/>
    <w:rsid w:val="00BF64AD"/>
    <w:rsid w:val="00BF674D"/>
    <w:rsid w:val="00BF6883"/>
    <w:rsid w:val="00BF69D8"/>
    <w:rsid w:val="00BF6EE4"/>
    <w:rsid w:val="00BF723A"/>
    <w:rsid w:val="00BF7738"/>
    <w:rsid w:val="00BF7C3E"/>
    <w:rsid w:val="00BF7F94"/>
    <w:rsid w:val="00C00685"/>
    <w:rsid w:val="00C00DC0"/>
    <w:rsid w:val="00C0181D"/>
    <w:rsid w:val="00C018E2"/>
    <w:rsid w:val="00C02054"/>
    <w:rsid w:val="00C02224"/>
    <w:rsid w:val="00C0231B"/>
    <w:rsid w:val="00C0271A"/>
    <w:rsid w:val="00C02D2D"/>
    <w:rsid w:val="00C03271"/>
    <w:rsid w:val="00C03395"/>
    <w:rsid w:val="00C03401"/>
    <w:rsid w:val="00C03409"/>
    <w:rsid w:val="00C03867"/>
    <w:rsid w:val="00C03A6B"/>
    <w:rsid w:val="00C03C1B"/>
    <w:rsid w:val="00C03CB9"/>
    <w:rsid w:val="00C03CFA"/>
    <w:rsid w:val="00C04372"/>
    <w:rsid w:val="00C0471E"/>
    <w:rsid w:val="00C04B82"/>
    <w:rsid w:val="00C04E30"/>
    <w:rsid w:val="00C05136"/>
    <w:rsid w:val="00C0528B"/>
    <w:rsid w:val="00C0532C"/>
    <w:rsid w:val="00C05688"/>
    <w:rsid w:val="00C05990"/>
    <w:rsid w:val="00C059DF"/>
    <w:rsid w:val="00C05A70"/>
    <w:rsid w:val="00C0601E"/>
    <w:rsid w:val="00C06167"/>
    <w:rsid w:val="00C0682F"/>
    <w:rsid w:val="00C06AF0"/>
    <w:rsid w:val="00C06E49"/>
    <w:rsid w:val="00C073D1"/>
    <w:rsid w:val="00C0742A"/>
    <w:rsid w:val="00C07918"/>
    <w:rsid w:val="00C07C0A"/>
    <w:rsid w:val="00C07C2F"/>
    <w:rsid w:val="00C07E4E"/>
    <w:rsid w:val="00C10382"/>
    <w:rsid w:val="00C10899"/>
    <w:rsid w:val="00C10A21"/>
    <w:rsid w:val="00C10A6C"/>
    <w:rsid w:val="00C10FDE"/>
    <w:rsid w:val="00C11374"/>
    <w:rsid w:val="00C11493"/>
    <w:rsid w:val="00C115BA"/>
    <w:rsid w:val="00C1191C"/>
    <w:rsid w:val="00C119A8"/>
    <w:rsid w:val="00C11A13"/>
    <w:rsid w:val="00C11A60"/>
    <w:rsid w:val="00C11AD1"/>
    <w:rsid w:val="00C11B5F"/>
    <w:rsid w:val="00C11CC2"/>
    <w:rsid w:val="00C11DE1"/>
    <w:rsid w:val="00C11EC2"/>
    <w:rsid w:val="00C11ED4"/>
    <w:rsid w:val="00C11ED9"/>
    <w:rsid w:val="00C11F5F"/>
    <w:rsid w:val="00C12123"/>
    <w:rsid w:val="00C124FA"/>
    <w:rsid w:val="00C1268D"/>
    <w:rsid w:val="00C127C9"/>
    <w:rsid w:val="00C127CD"/>
    <w:rsid w:val="00C12846"/>
    <w:rsid w:val="00C12C81"/>
    <w:rsid w:val="00C12CA3"/>
    <w:rsid w:val="00C12E06"/>
    <w:rsid w:val="00C13725"/>
    <w:rsid w:val="00C138F5"/>
    <w:rsid w:val="00C139E0"/>
    <w:rsid w:val="00C13B58"/>
    <w:rsid w:val="00C1437F"/>
    <w:rsid w:val="00C143A7"/>
    <w:rsid w:val="00C14486"/>
    <w:rsid w:val="00C144F1"/>
    <w:rsid w:val="00C14874"/>
    <w:rsid w:val="00C14949"/>
    <w:rsid w:val="00C14B0A"/>
    <w:rsid w:val="00C15046"/>
    <w:rsid w:val="00C15072"/>
    <w:rsid w:val="00C152BE"/>
    <w:rsid w:val="00C15311"/>
    <w:rsid w:val="00C154AD"/>
    <w:rsid w:val="00C156CE"/>
    <w:rsid w:val="00C15A81"/>
    <w:rsid w:val="00C15B33"/>
    <w:rsid w:val="00C15B4B"/>
    <w:rsid w:val="00C15EE8"/>
    <w:rsid w:val="00C16765"/>
    <w:rsid w:val="00C1678B"/>
    <w:rsid w:val="00C16A1A"/>
    <w:rsid w:val="00C17024"/>
    <w:rsid w:val="00C17159"/>
    <w:rsid w:val="00C17163"/>
    <w:rsid w:val="00C1717C"/>
    <w:rsid w:val="00C17185"/>
    <w:rsid w:val="00C171F8"/>
    <w:rsid w:val="00C17275"/>
    <w:rsid w:val="00C174DE"/>
    <w:rsid w:val="00C17664"/>
    <w:rsid w:val="00C179A8"/>
    <w:rsid w:val="00C17DE3"/>
    <w:rsid w:val="00C200A2"/>
    <w:rsid w:val="00C20148"/>
    <w:rsid w:val="00C2075C"/>
    <w:rsid w:val="00C20C00"/>
    <w:rsid w:val="00C20FC2"/>
    <w:rsid w:val="00C21522"/>
    <w:rsid w:val="00C218B7"/>
    <w:rsid w:val="00C21E0F"/>
    <w:rsid w:val="00C21E36"/>
    <w:rsid w:val="00C228CE"/>
    <w:rsid w:val="00C22A44"/>
    <w:rsid w:val="00C22AAF"/>
    <w:rsid w:val="00C22B07"/>
    <w:rsid w:val="00C2379B"/>
    <w:rsid w:val="00C2388A"/>
    <w:rsid w:val="00C23DCD"/>
    <w:rsid w:val="00C24336"/>
    <w:rsid w:val="00C24AC6"/>
    <w:rsid w:val="00C24D8B"/>
    <w:rsid w:val="00C24E58"/>
    <w:rsid w:val="00C25106"/>
    <w:rsid w:val="00C25195"/>
    <w:rsid w:val="00C253DF"/>
    <w:rsid w:val="00C2540A"/>
    <w:rsid w:val="00C2559E"/>
    <w:rsid w:val="00C25629"/>
    <w:rsid w:val="00C256F6"/>
    <w:rsid w:val="00C257A8"/>
    <w:rsid w:val="00C257DD"/>
    <w:rsid w:val="00C2599B"/>
    <w:rsid w:val="00C25AFF"/>
    <w:rsid w:val="00C25EB6"/>
    <w:rsid w:val="00C268AF"/>
    <w:rsid w:val="00C26951"/>
    <w:rsid w:val="00C26A88"/>
    <w:rsid w:val="00C26E14"/>
    <w:rsid w:val="00C26F09"/>
    <w:rsid w:val="00C270F9"/>
    <w:rsid w:val="00C27286"/>
    <w:rsid w:val="00C27B12"/>
    <w:rsid w:val="00C27B20"/>
    <w:rsid w:val="00C27EE7"/>
    <w:rsid w:val="00C300B0"/>
    <w:rsid w:val="00C30E7A"/>
    <w:rsid w:val="00C30FFA"/>
    <w:rsid w:val="00C31133"/>
    <w:rsid w:val="00C315DA"/>
    <w:rsid w:val="00C3173F"/>
    <w:rsid w:val="00C31B67"/>
    <w:rsid w:val="00C31BC5"/>
    <w:rsid w:val="00C31D02"/>
    <w:rsid w:val="00C31DD4"/>
    <w:rsid w:val="00C31FAB"/>
    <w:rsid w:val="00C32517"/>
    <w:rsid w:val="00C32654"/>
    <w:rsid w:val="00C328C9"/>
    <w:rsid w:val="00C32935"/>
    <w:rsid w:val="00C32CA8"/>
    <w:rsid w:val="00C32DC2"/>
    <w:rsid w:val="00C3314A"/>
    <w:rsid w:val="00C333E2"/>
    <w:rsid w:val="00C33A34"/>
    <w:rsid w:val="00C33C30"/>
    <w:rsid w:val="00C33F60"/>
    <w:rsid w:val="00C33F95"/>
    <w:rsid w:val="00C343F7"/>
    <w:rsid w:val="00C345D2"/>
    <w:rsid w:val="00C34B51"/>
    <w:rsid w:val="00C34FA5"/>
    <w:rsid w:val="00C3506A"/>
    <w:rsid w:val="00C35813"/>
    <w:rsid w:val="00C35BDD"/>
    <w:rsid w:val="00C35D11"/>
    <w:rsid w:val="00C35D15"/>
    <w:rsid w:val="00C36081"/>
    <w:rsid w:val="00C364A3"/>
    <w:rsid w:val="00C3664A"/>
    <w:rsid w:val="00C36940"/>
    <w:rsid w:val="00C36A0A"/>
    <w:rsid w:val="00C36C57"/>
    <w:rsid w:val="00C36E00"/>
    <w:rsid w:val="00C37248"/>
    <w:rsid w:val="00C37899"/>
    <w:rsid w:val="00C3797D"/>
    <w:rsid w:val="00C37AF4"/>
    <w:rsid w:val="00C37E32"/>
    <w:rsid w:val="00C37EBC"/>
    <w:rsid w:val="00C40450"/>
    <w:rsid w:val="00C4096B"/>
    <w:rsid w:val="00C40C2C"/>
    <w:rsid w:val="00C4111B"/>
    <w:rsid w:val="00C411A5"/>
    <w:rsid w:val="00C413D6"/>
    <w:rsid w:val="00C4159B"/>
    <w:rsid w:val="00C416B5"/>
    <w:rsid w:val="00C416CF"/>
    <w:rsid w:val="00C41A3E"/>
    <w:rsid w:val="00C41BA6"/>
    <w:rsid w:val="00C41CCB"/>
    <w:rsid w:val="00C42269"/>
    <w:rsid w:val="00C42489"/>
    <w:rsid w:val="00C42A06"/>
    <w:rsid w:val="00C431FF"/>
    <w:rsid w:val="00C43B60"/>
    <w:rsid w:val="00C43C5F"/>
    <w:rsid w:val="00C43F80"/>
    <w:rsid w:val="00C443CB"/>
    <w:rsid w:val="00C44423"/>
    <w:rsid w:val="00C44F48"/>
    <w:rsid w:val="00C451A5"/>
    <w:rsid w:val="00C45563"/>
    <w:rsid w:val="00C45709"/>
    <w:rsid w:val="00C45774"/>
    <w:rsid w:val="00C45867"/>
    <w:rsid w:val="00C45CE6"/>
    <w:rsid w:val="00C45DA0"/>
    <w:rsid w:val="00C45F3E"/>
    <w:rsid w:val="00C462EC"/>
    <w:rsid w:val="00C46A64"/>
    <w:rsid w:val="00C46DCF"/>
    <w:rsid w:val="00C46FFF"/>
    <w:rsid w:val="00C4729B"/>
    <w:rsid w:val="00C4767C"/>
    <w:rsid w:val="00C47AD4"/>
    <w:rsid w:val="00C47F5F"/>
    <w:rsid w:val="00C47F96"/>
    <w:rsid w:val="00C47FF1"/>
    <w:rsid w:val="00C500E1"/>
    <w:rsid w:val="00C50A3C"/>
    <w:rsid w:val="00C50A9A"/>
    <w:rsid w:val="00C50AA7"/>
    <w:rsid w:val="00C50B5E"/>
    <w:rsid w:val="00C50F91"/>
    <w:rsid w:val="00C511D2"/>
    <w:rsid w:val="00C51943"/>
    <w:rsid w:val="00C51B59"/>
    <w:rsid w:val="00C51BEA"/>
    <w:rsid w:val="00C52053"/>
    <w:rsid w:val="00C520FF"/>
    <w:rsid w:val="00C524E7"/>
    <w:rsid w:val="00C52974"/>
    <w:rsid w:val="00C52AB5"/>
    <w:rsid w:val="00C52BD3"/>
    <w:rsid w:val="00C52E84"/>
    <w:rsid w:val="00C531DD"/>
    <w:rsid w:val="00C53318"/>
    <w:rsid w:val="00C534E3"/>
    <w:rsid w:val="00C53CD7"/>
    <w:rsid w:val="00C542FA"/>
    <w:rsid w:val="00C543EF"/>
    <w:rsid w:val="00C54429"/>
    <w:rsid w:val="00C54457"/>
    <w:rsid w:val="00C5449E"/>
    <w:rsid w:val="00C547D6"/>
    <w:rsid w:val="00C54E68"/>
    <w:rsid w:val="00C54E6E"/>
    <w:rsid w:val="00C5501F"/>
    <w:rsid w:val="00C55078"/>
    <w:rsid w:val="00C55514"/>
    <w:rsid w:val="00C55A57"/>
    <w:rsid w:val="00C55D43"/>
    <w:rsid w:val="00C564B2"/>
    <w:rsid w:val="00C56939"/>
    <w:rsid w:val="00C56C48"/>
    <w:rsid w:val="00C56C4C"/>
    <w:rsid w:val="00C574DF"/>
    <w:rsid w:val="00C5779B"/>
    <w:rsid w:val="00C579A2"/>
    <w:rsid w:val="00C57B98"/>
    <w:rsid w:val="00C57D1E"/>
    <w:rsid w:val="00C6034F"/>
    <w:rsid w:val="00C60352"/>
    <w:rsid w:val="00C603B2"/>
    <w:rsid w:val="00C60602"/>
    <w:rsid w:val="00C6094E"/>
    <w:rsid w:val="00C60DC2"/>
    <w:rsid w:val="00C60E7D"/>
    <w:rsid w:val="00C60FA0"/>
    <w:rsid w:val="00C60FE3"/>
    <w:rsid w:val="00C613DF"/>
    <w:rsid w:val="00C61661"/>
    <w:rsid w:val="00C617C5"/>
    <w:rsid w:val="00C61ADF"/>
    <w:rsid w:val="00C621F9"/>
    <w:rsid w:val="00C622D7"/>
    <w:rsid w:val="00C62564"/>
    <w:rsid w:val="00C62856"/>
    <w:rsid w:val="00C62896"/>
    <w:rsid w:val="00C62AA9"/>
    <w:rsid w:val="00C62DFB"/>
    <w:rsid w:val="00C62E13"/>
    <w:rsid w:val="00C62E87"/>
    <w:rsid w:val="00C62F5A"/>
    <w:rsid w:val="00C62FCA"/>
    <w:rsid w:val="00C631FD"/>
    <w:rsid w:val="00C639BB"/>
    <w:rsid w:val="00C639FA"/>
    <w:rsid w:val="00C63C88"/>
    <w:rsid w:val="00C63C8C"/>
    <w:rsid w:val="00C640CE"/>
    <w:rsid w:val="00C641E4"/>
    <w:rsid w:val="00C64748"/>
    <w:rsid w:val="00C64793"/>
    <w:rsid w:val="00C647A2"/>
    <w:rsid w:val="00C64834"/>
    <w:rsid w:val="00C64A50"/>
    <w:rsid w:val="00C64B6E"/>
    <w:rsid w:val="00C6583D"/>
    <w:rsid w:val="00C65C90"/>
    <w:rsid w:val="00C66207"/>
    <w:rsid w:val="00C6659F"/>
    <w:rsid w:val="00C666FF"/>
    <w:rsid w:val="00C66843"/>
    <w:rsid w:val="00C66953"/>
    <w:rsid w:val="00C66E7F"/>
    <w:rsid w:val="00C67799"/>
    <w:rsid w:val="00C67AD4"/>
    <w:rsid w:val="00C67C24"/>
    <w:rsid w:val="00C67E30"/>
    <w:rsid w:val="00C67E4F"/>
    <w:rsid w:val="00C67E55"/>
    <w:rsid w:val="00C706AC"/>
    <w:rsid w:val="00C7083D"/>
    <w:rsid w:val="00C708F1"/>
    <w:rsid w:val="00C70CEB"/>
    <w:rsid w:val="00C71125"/>
    <w:rsid w:val="00C7154B"/>
    <w:rsid w:val="00C71697"/>
    <w:rsid w:val="00C716EC"/>
    <w:rsid w:val="00C71EFE"/>
    <w:rsid w:val="00C71FE7"/>
    <w:rsid w:val="00C7214A"/>
    <w:rsid w:val="00C7234E"/>
    <w:rsid w:val="00C7246D"/>
    <w:rsid w:val="00C7259F"/>
    <w:rsid w:val="00C72AC8"/>
    <w:rsid w:val="00C731DF"/>
    <w:rsid w:val="00C73610"/>
    <w:rsid w:val="00C73682"/>
    <w:rsid w:val="00C736E9"/>
    <w:rsid w:val="00C7384E"/>
    <w:rsid w:val="00C7389B"/>
    <w:rsid w:val="00C73A45"/>
    <w:rsid w:val="00C73E0B"/>
    <w:rsid w:val="00C73E11"/>
    <w:rsid w:val="00C73F08"/>
    <w:rsid w:val="00C7403D"/>
    <w:rsid w:val="00C74802"/>
    <w:rsid w:val="00C74A4D"/>
    <w:rsid w:val="00C74AF2"/>
    <w:rsid w:val="00C74B0D"/>
    <w:rsid w:val="00C74C25"/>
    <w:rsid w:val="00C74CA2"/>
    <w:rsid w:val="00C74E52"/>
    <w:rsid w:val="00C75399"/>
    <w:rsid w:val="00C75510"/>
    <w:rsid w:val="00C75645"/>
    <w:rsid w:val="00C75D13"/>
    <w:rsid w:val="00C76B55"/>
    <w:rsid w:val="00C76C60"/>
    <w:rsid w:val="00C77012"/>
    <w:rsid w:val="00C77121"/>
    <w:rsid w:val="00C773C4"/>
    <w:rsid w:val="00C776B3"/>
    <w:rsid w:val="00C77B91"/>
    <w:rsid w:val="00C77B9D"/>
    <w:rsid w:val="00C77DD0"/>
    <w:rsid w:val="00C80350"/>
    <w:rsid w:val="00C80ABF"/>
    <w:rsid w:val="00C80B1D"/>
    <w:rsid w:val="00C80D33"/>
    <w:rsid w:val="00C80FDB"/>
    <w:rsid w:val="00C8175A"/>
    <w:rsid w:val="00C81838"/>
    <w:rsid w:val="00C818B6"/>
    <w:rsid w:val="00C81982"/>
    <w:rsid w:val="00C81AC2"/>
    <w:rsid w:val="00C81D40"/>
    <w:rsid w:val="00C81E60"/>
    <w:rsid w:val="00C82006"/>
    <w:rsid w:val="00C822C6"/>
    <w:rsid w:val="00C825EA"/>
    <w:rsid w:val="00C82ADA"/>
    <w:rsid w:val="00C82B16"/>
    <w:rsid w:val="00C82BA8"/>
    <w:rsid w:val="00C82BA9"/>
    <w:rsid w:val="00C82C45"/>
    <w:rsid w:val="00C82C4F"/>
    <w:rsid w:val="00C833BB"/>
    <w:rsid w:val="00C8369C"/>
    <w:rsid w:val="00C83A57"/>
    <w:rsid w:val="00C83E73"/>
    <w:rsid w:val="00C84118"/>
    <w:rsid w:val="00C84340"/>
    <w:rsid w:val="00C84693"/>
    <w:rsid w:val="00C84881"/>
    <w:rsid w:val="00C84A2B"/>
    <w:rsid w:val="00C84ABE"/>
    <w:rsid w:val="00C84BA6"/>
    <w:rsid w:val="00C84BD0"/>
    <w:rsid w:val="00C84D67"/>
    <w:rsid w:val="00C84DA7"/>
    <w:rsid w:val="00C85205"/>
    <w:rsid w:val="00C852E8"/>
    <w:rsid w:val="00C856B9"/>
    <w:rsid w:val="00C85BB4"/>
    <w:rsid w:val="00C85D83"/>
    <w:rsid w:val="00C85DB7"/>
    <w:rsid w:val="00C85E1E"/>
    <w:rsid w:val="00C8650A"/>
    <w:rsid w:val="00C867E4"/>
    <w:rsid w:val="00C869D1"/>
    <w:rsid w:val="00C86A7B"/>
    <w:rsid w:val="00C87229"/>
    <w:rsid w:val="00C872A3"/>
    <w:rsid w:val="00C87898"/>
    <w:rsid w:val="00C901BB"/>
    <w:rsid w:val="00C90336"/>
    <w:rsid w:val="00C90412"/>
    <w:rsid w:val="00C90844"/>
    <w:rsid w:val="00C90961"/>
    <w:rsid w:val="00C90A7B"/>
    <w:rsid w:val="00C90A9D"/>
    <w:rsid w:val="00C90CC2"/>
    <w:rsid w:val="00C910EB"/>
    <w:rsid w:val="00C9133B"/>
    <w:rsid w:val="00C91341"/>
    <w:rsid w:val="00C91826"/>
    <w:rsid w:val="00C91D61"/>
    <w:rsid w:val="00C91D89"/>
    <w:rsid w:val="00C91FE1"/>
    <w:rsid w:val="00C92575"/>
    <w:rsid w:val="00C92647"/>
    <w:rsid w:val="00C926C4"/>
    <w:rsid w:val="00C92935"/>
    <w:rsid w:val="00C92DE2"/>
    <w:rsid w:val="00C92F42"/>
    <w:rsid w:val="00C930DA"/>
    <w:rsid w:val="00C934C5"/>
    <w:rsid w:val="00C937BD"/>
    <w:rsid w:val="00C93B7D"/>
    <w:rsid w:val="00C93C05"/>
    <w:rsid w:val="00C93C7B"/>
    <w:rsid w:val="00C94242"/>
    <w:rsid w:val="00C946EF"/>
    <w:rsid w:val="00C949A7"/>
    <w:rsid w:val="00C94E8C"/>
    <w:rsid w:val="00C95075"/>
    <w:rsid w:val="00C9508E"/>
    <w:rsid w:val="00C9514D"/>
    <w:rsid w:val="00C952FC"/>
    <w:rsid w:val="00C9572A"/>
    <w:rsid w:val="00C95826"/>
    <w:rsid w:val="00C95E13"/>
    <w:rsid w:val="00C95FE9"/>
    <w:rsid w:val="00C964FE"/>
    <w:rsid w:val="00C96AD6"/>
    <w:rsid w:val="00C96B10"/>
    <w:rsid w:val="00C96E55"/>
    <w:rsid w:val="00C96F95"/>
    <w:rsid w:val="00C96FA9"/>
    <w:rsid w:val="00C9708C"/>
    <w:rsid w:val="00C970BC"/>
    <w:rsid w:val="00C97305"/>
    <w:rsid w:val="00C97426"/>
    <w:rsid w:val="00C9747F"/>
    <w:rsid w:val="00C974F6"/>
    <w:rsid w:val="00C97531"/>
    <w:rsid w:val="00C97713"/>
    <w:rsid w:val="00C9795C"/>
    <w:rsid w:val="00C979B0"/>
    <w:rsid w:val="00C97B1E"/>
    <w:rsid w:val="00CA00D6"/>
    <w:rsid w:val="00CA030F"/>
    <w:rsid w:val="00CA044E"/>
    <w:rsid w:val="00CA064A"/>
    <w:rsid w:val="00CA06A4"/>
    <w:rsid w:val="00CA0754"/>
    <w:rsid w:val="00CA0872"/>
    <w:rsid w:val="00CA08C8"/>
    <w:rsid w:val="00CA099A"/>
    <w:rsid w:val="00CA0ED9"/>
    <w:rsid w:val="00CA10F0"/>
    <w:rsid w:val="00CA1643"/>
    <w:rsid w:val="00CA17DD"/>
    <w:rsid w:val="00CA1944"/>
    <w:rsid w:val="00CA1DB7"/>
    <w:rsid w:val="00CA20E6"/>
    <w:rsid w:val="00CA20EB"/>
    <w:rsid w:val="00CA2413"/>
    <w:rsid w:val="00CA2662"/>
    <w:rsid w:val="00CA270E"/>
    <w:rsid w:val="00CA2A55"/>
    <w:rsid w:val="00CA2CF9"/>
    <w:rsid w:val="00CA329D"/>
    <w:rsid w:val="00CA3361"/>
    <w:rsid w:val="00CA3649"/>
    <w:rsid w:val="00CA366A"/>
    <w:rsid w:val="00CA3CD1"/>
    <w:rsid w:val="00CA40CD"/>
    <w:rsid w:val="00CA430B"/>
    <w:rsid w:val="00CA4465"/>
    <w:rsid w:val="00CA458A"/>
    <w:rsid w:val="00CA461B"/>
    <w:rsid w:val="00CA484F"/>
    <w:rsid w:val="00CA4BE6"/>
    <w:rsid w:val="00CA4DE9"/>
    <w:rsid w:val="00CA54EF"/>
    <w:rsid w:val="00CA5817"/>
    <w:rsid w:val="00CA591D"/>
    <w:rsid w:val="00CA5D0A"/>
    <w:rsid w:val="00CA5D26"/>
    <w:rsid w:val="00CA5E18"/>
    <w:rsid w:val="00CA5E4F"/>
    <w:rsid w:val="00CA69B7"/>
    <w:rsid w:val="00CA6BDF"/>
    <w:rsid w:val="00CA6EFE"/>
    <w:rsid w:val="00CA70A6"/>
    <w:rsid w:val="00CA7276"/>
    <w:rsid w:val="00CA728E"/>
    <w:rsid w:val="00CA7349"/>
    <w:rsid w:val="00CA7B2D"/>
    <w:rsid w:val="00CA7BCC"/>
    <w:rsid w:val="00CA7D5E"/>
    <w:rsid w:val="00CB0389"/>
    <w:rsid w:val="00CB045F"/>
    <w:rsid w:val="00CB0A36"/>
    <w:rsid w:val="00CB0D05"/>
    <w:rsid w:val="00CB0EED"/>
    <w:rsid w:val="00CB0F55"/>
    <w:rsid w:val="00CB106A"/>
    <w:rsid w:val="00CB10F7"/>
    <w:rsid w:val="00CB13A6"/>
    <w:rsid w:val="00CB18AF"/>
    <w:rsid w:val="00CB1A1D"/>
    <w:rsid w:val="00CB1E49"/>
    <w:rsid w:val="00CB1E5D"/>
    <w:rsid w:val="00CB1EF4"/>
    <w:rsid w:val="00CB1FE9"/>
    <w:rsid w:val="00CB2754"/>
    <w:rsid w:val="00CB2769"/>
    <w:rsid w:val="00CB27B1"/>
    <w:rsid w:val="00CB2888"/>
    <w:rsid w:val="00CB2F48"/>
    <w:rsid w:val="00CB31E5"/>
    <w:rsid w:val="00CB32B0"/>
    <w:rsid w:val="00CB3A0F"/>
    <w:rsid w:val="00CB3B03"/>
    <w:rsid w:val="00CB4206"/>
    <w:rsid w:val="00CB4295"/>
    <w:rsid w:val="00CB442C"/>
    <w:rsid w:val="00CB51F4"/>
    <w:rsid w:val="00CB52BF"/>
    <w:rsid w:val="00CB581D"/>
    <w:rsid w:val="00CB5A9E"/>
    <w:rsid w:val="00CB5AD2"/>
    <w:rsid w:val="00CB5BC5"/>
    <w:rsid w:val="00CB5BE3"/>
    <w:rsid w:val="00CB5BF7"/>
    <w:rsid w:val="00CB6F74"/>
    <w:rsid w:val="00CB708B"/>
    <w:rsid w:val="00CB71CA"/>
    <w:rsid w:val="00CB7251"/>
    <w:rsid w:val="00CB73BF"/>
    <w:rsid w:val="00CB7760"/>
    <w:rsid w:val="00CB7B77"/>
    <w:rsid w:val="00CC005F"/>
    <w:rsid w:val="00CC03C9"/>
    <w:rsid w:val="00CC06F3"/>
    <w:rsid w:val="00CC0919"/>
    <w:rsid w:val="00CC0D9B"/>
    <w:rsid w:val="00CC0E11"/>
    <w:rsid w:val="00CC0E2E"/>
    <w:rsid w:val="00CC0E42"/>
    <w:rsid w:val="00CC1261"/>
    <w:rsid w:val="00CC1923"/>
    <w:rsid w:val="00CC192D"/>
    <w:rsid w:val="00CC1BD2"/>
    <w:rsid w:val="00CC1DA0"/>
    <w:rsid w:val="00CC1FD4"/>
    <w:rsid w:val="00CC27CD"/>
    <w:rsid w:val="00CC283A"/>
    <w:rsid w:val="00CC3114"/>
    <w:rsid w:val="00CC342A"/>
    <w:rsid w:val="00CC36FB"/>
    <w:rsid w:val="00CC3793"/>
    <w:rsid w:val="00CC4256"/>
    <w:rsid w:val="00CC474A"/>
    <w:rsid w:val="00CC4A23"/>
    <w:rsid w:val="00CC5053"/>
    <w:rsid w:val="00CC5084"/>
    <w:rsid w:val="00CC5289"/>
    <w:rsid w:val="00CC52D7"/>
    <w:rsid w:val="00CC533D"/>
    <w:rsid w:val="00CC53C7"/>
    <w:rsid w:val="00CC57AA"/>
    <w:rsid w:val="00CC58CB"/>
    <w:rsid w:val="00CC5AD1"/>
    <w:rsid w:val="00CC5CA3"/>
    <w:rsid w:val="00CC6186"/>
    <w:rsid w:val="00CC65E8"/>
    <w:rsid w:val="00CC6815"/>
    <w:rsid w:val="00CC6926"/>
    <w:rsid w:val="00CC6A5B"/>
    <w:rsid w:val="00CC6A73"/>
    <w:rsid w:val="00CC6AF5"/>
    <w:rsid w:val="00CC6B39"/>
    <w:rsid w:val="00CC6BA4"/>
    <w:rsid w:val="00CC6BF6"/>
    <w:rsid w:val="00CC7646"/>
    <w:rsid w:val="00CC76C7"/>
    <w:rsid w:val="00CC7867"/>
    <w:rsid w:val="00CC7AB6"/>
    <w:rsid w:val="00CC7ADC"/>
    <w:rsid w:val="00CC7BD7"/>
    <w:rsid w:val="00CC7C36"/>
    <w:rsid w:val="00CC7DDA"/>
    <w:rsid w:val="00CC7FBA"/>
    <w:rsid w:val="00CD01E1"/>
    <w:rsid w:val="00CD050E"/>
    <w:rsid w:val="00CD0580"/>
    <w:rsid w:val="00CD07D1"/>
    <w:rsid w:val="00CD0C0B"/>
    <w:rsid w:val="00CD0FB8"/>
    <w:rsid w:val="00CD11B9"/>
    <w:rsid w:val="00CD1BC5"/>
    <w:rsid w:val="00CD1E49"/>
    <w:rsid w:val="00CD2070"/>
    <w:rsid w:val="00CD231C"/>
    <w:rsid w:val="00CD2828"/>
    <w:rsid w:val="00CD2EBC"/>
    <w:rsid w:val="00CD3566"/>
    <w:rsid w:val="00CD3ACF"/>
    <w:rsid w:val="00CD4177"/>
    <w:rsid w:val="00CD43C9"/>
    <w:rsid w:val="00CD4685"/>
    <w:rsid w:val="00CD48B7"/>
    <w:rsid w:val="00CD4920"/>
    <w:rsid w:val="00CD49DB"/>
    <w:rsid w:val="00CD49E5"/>
    <w:rsid w:val="00CD4EC4"/>
    <w:rsid w:val="00CD4FE0"/>
    <w:rsid w:val="00CD5081"/>
    <w:rsid w:val="00CD52C7"/>
    <w:rsid w:val="00CD536A"/>
    <w:rsid w:val="00CD5529"/>
    <w:rsid w:val="00CD5567"/>
    <w:rsid w:val="00CD575A"/>
    <w:rsid w:val="00CD580C"/>
    <w:rsid w:val="00CD5B56"/>
    <w:rsid w:val="00CD5EF7"/>
    <w:rsid w:val="00CD608F"/>
    <w:rsid w:val="00CD60DF"/>
    <w:rsid w:val="00CD61FD"/>
    <w:rsid w:val="00CD632E"/>
    <w:rsid w:val="00CD64C2"/>
    <w:rsid w:val="00CD66D6"/>
    <w:rsid w:val="00CD70CB"/>
    <w:rsid w:val="00CD70CC"/>
    <w:rsid w:val="00CD7163"/>
    <w:rsid w:val="00CD7517"/>
    <w:rsid w:val="00CD7AF1"/>
    <w:rsid w:val="00CD7B63"/>
    <w:rsid w:val="00CD7B99"/>
    <w:rsid w:val="00CD7E99"/>
    <w:rsid w:val="00CE0097"/>
    <w:rsid w:val="00CE00C8"/>
    <w:rsid w:val="00CE0193"/>
    <w:rsid w:val="00CE05CC"/>
    <w:rsid w:val="00CE069C"/>
    <w:rsid w:val="00CE0816"/>
    <w:rsid w:val="00CE0835"/>
    <w:rsid w:val="00CE0964"/>
    <w:rsid w:val="00CE09AE"/>
    <w:rsid w:val="00CE1107"/>
    <w:rsid w:val="00CE1407"/>
    <w:rsid w:val="00CE1443"/>
    <w:rsid w:val="00CE149C"/>
    <w:rsid w:val="00CE14DD"/>
    <w:rsid w:val="00CE1D46"/>
    <w:rsid w:val="00CE1DD8"/>
    <w:rsid w:val="00CE20F1"/>
    <w:rsid w:val="00CE2190"/>
    <w:rsid w:val="00CE21B5"/>
    <w:rsid w:val="00CE2569"/>
    <w:rsid w:val="00CE25BE"/>
    <w:rsid w:val="00CE26EB"/>
    <w:rsid w:val="00CE312D"/>
    <w:rsid w:val="00CE313C"/>
    <w:rsid w:val="00CE3320"/>
    <w:rsid w:val="00CE35AE"/>
    <w:rsid w:val="00CE365F"/>
    <w:rsid w:val="00CE3668"/>
    <w:rsid w:val="00CE3966"/>
    <w:rsid w:val="00CE3C18"/>
    <w:rsid w:val="00CE3EF9"/>
    <w:rsid w:val="00CE4222"/>
    <w:rsid w:val="00CE423D"/>
    <w:rsid w:val="00CE43E3"/>
    <w:rsid w:val="00CE45FB"/>
    <w:rsid w:val="00CE494B"/>
    <w:rsid w:val="00CE49D3"/>
    <w:rsid w:val="00CE4ADF"/>
    <w:rsid w:val="00CE550E"/>
    <w:rsid w:val="00CE5892"/>
    <w:rsid w:val="00CE6074"/>
    <w:rsid w:val="00CE640D"/>
    <w:rsid w:val="00CE6949"/>
    <w:rsid w:val="00CE730C"/>
    <w:rsid w:val="00CE7385"/>
    <w:rsid w:val="00CE7FA8"/>
    <w:rsid w:val="00CF018D"/>
    <w:rsid w:val="00CF0590"/>
    <w:rsid w:val="00CF08AA"/>
    <w:rsid w:val="00CF0ACB"/>
    <w:rsid w:val="00CF126D"/>
    <w:rsid w:val="00CF1315"/>
    <w:rsid w:val="00CF1328"/>
    <w:rsid w:val="00CF141F"/>
    <w:rsid w:val="00CF147B"/>
    <w:rsid w:val="00CF17BD"/>
    <w:rsid w:val="00CF1936"/>
    <w:rsid w:val="00CF1C22"/>
    <w:rsid w:val="00CF1D55"/>
    <w:rsid w:val="00CF2033"/>
    <w:rsid w:val="00CF2299"/>
    <w:rsid w:val="00CF24B6"/>
    <w:rsid w:val="00CF271C"/>
    <w:rsid w:val="00CF2791"/>
    <w:rsid w:val="00CF2A09"/>
    <w:rsid w:val="00CF2A22"/>
    <w:rsid w:val="00CF2E7E"/>
    <w:rsid w:val="00CF2FFA"/>
    <w:rsid w:val="00CF316B"/>
    <w:rsid w:val="00CF31A9"/>
    <w:rsid w:val="00CF31EC"/>
    <w:rsid w:val="00CF350A"/>
    <w:rsid w:val="00CF350E"/>
    <w:rsid w:val="00CF3557"/>
    <w:rsid w:val="00CF3EB8"/>
    <w:rsid w:val="00CF3EBC"/>
    <w:rsid w:val="00CF3EC1"/>
    <w:rsid w:val="00CF4A73"/>
    <w:rsid w:val="00CF4FBB"/>
    <w:rsid w:val="00CF583B"/>
    <w:rsid w:val="00CF585C"/>
    <w:rsid w:val="00CF600E"/>
    <w:rsid w:val="00CF60FA"/>
    <w:rsid w:val="00CF644E"/>
    <w:rsid w:val="00CF655C"/>
    <w:rsid w:val="00CF6926"/>
    <w:rsid w:val="00CF69CF"/>
    <w:rsid w:val="00CF6B4E"/>
    <w:rsid w:val="00CF6D10"/>
    <w:rsid w:val="00CF6D19"/>
    <w:rsid w:val="00CF798A"/>
    <w:rsid w:val="00CF79D7"/>
    <w:rsid w:val="00CF7A3C"/>
    <w:rsid w:val="00CF7B62"/>
    <w:rsid w:val="00CF7BEB"/>
    <w:rsid w:val="00D00089"/>
    <w:rsid w:val="00D00101"/>
    <w:rsid w:val="00D0055A"/>
    <w:rsid w:val="00D0074D"/>
    <w:rsid w:val="00D00D64"/>
    <w:rsid w:val="00D01281"/>
    <w:rsid w:val="00D0134E"/>
    <w:rsid w:val="00D0139A"/>
    <w:rsid w:val="00D013A5"/>
    <w:rsid w:val="00D01661"/>
    <w:rsid w:val="00D01B6B"/>
    <w:rsid w:val="00D01D44"/>
    <w:rsid w:val="00D01E1A"/>
    <w:rsid w:val="00D01EF7"/>
    <w:rsid w:val="00D020A3"/>
    <w:rsid w:val="00D02568"/>
    <w:rsid w:val="00D027FB"/>
    <w:rsid w:val="00D0281A"/>
    <w:rsid w:val="00D028AA"/>
    <w:rsid w:val="00D02B74"/>
    <w:rsid w:val="00D02BE1"/>
    <w:rsid w:val="00D02C6C"/>
    <w:rsid w:val="00D02D19"/>
    <w:rsid w:val="00D02F54"/>
    <w:rsid w:val="00D03063"/>
    <w:rsid w:val="00D031D5"/>
    <w:rsid w:val="00D03641"/>
    <w:rsid w:val="00D039F4"/>
    <w:rsid w:val="00D03AE0"/>
    <w:rsid w:val="00D03E46"/>
    <w:rsid w:val="00D0417F"/>
    <w:rsid w:val="00D04722"/>
    <w:rsid w:val="00D048C0"/>
    <w:rsid w:val="00D04D1A"/>
    <w:rsid w:val="00D050B9"/>
    <w:rsid w:val="00D054A8"/>
    <w:rsid w:val="00D05756"/>
    <w:rsid w:val="00D05950"/>
    <w:rsid w:val="00D05AE4"/>
    <w:rsid w:val="00D05CA1"/>
    <w:rsid w:val="00D05DB5"/>
    <w:rsid w:val="00D06470"/>
    <w:rsid w:val="00D064EA"/>
    <w:rsid w:val="00D066C5"/>
    <w:rsid w:val="00D067AD"/>
    <w:rsid w:val="00D06B9C"/>
    <w:rsid w:val="00D070C5"/>
    <w:rsid w:val="00D072E6"/>
    <w:rsid w:val="00D077A1"/>
    <w:rsid w:val="00D078DB"/>
    <w:rsid w:val="00D07C2E"/>
    <w:rsid w:val="00D07CE7"/>
    <w:rsid w:val="00D07EB1"/>
    <w:rsid w:val="00D07F07"/>
    <w:rsid w:val="00D104C2"/>
    <w:rsid w:val="00D1056F"/>
    <w:rsid w:val="00D106D0"/>
    <w:rsid w:val="00D10816"/>
    <w:rsid w:val="00D10BCE"/>
    <w:rsid w:val="00D10C9F"/>
    <w:rsid w:val="00D112EA"/>
    <w:rsid w:val="00D11620"/>
    <w:rsid w:val="00D116F7"/>
    <w:rsid w:val="00D119F6"/>
    <w:rsid w:val="00D11CAD"/>
    <w:rsid w:val="00D11DF9"/>
    <w:rsid w:val="00D11FFA"/>
    <w:rsid w:val="00D1263C"/>
    <w:rsid w:val="00D127AE"/>
    <w:rsid w:val="00D12A12"/>
    <w:rsid w:val="00D12D2E"/>
    <w:rsid w:val="00D12FF5"/>
    <w:rsid w:val="00D13628"/>
    <w:rsid w:val="00D142D5"/>
    <w:rsid w:val="00D14BDC"/>
    <w:rsid w:val="00D14DFC"/>
    <w:rsid w:val="00D14F6F"/>
    <w:rsid w:val="00D15024"/>
    <w:rsid w:val="00D153B4"/>
    <w:rsid w:val="00D15915"/>
    <w:rsid w:val="00D15E66"/>
    <w:rsid w:val="00D15FB7"/>
    <w:rsid w:val="00D1613E"/>
    <w:rsid w:val="00D162AB"/>
    <w:rsid w:val="00D1669F"/>
    <w:rsid w:val="00D1769B"/>
    <w:rsid w:val="00D17BB9"/>
    <w:rsid w:val="00D17E6E"/>
    <w:rsid w:val="00D17EB9"/>
    <w:rsid w:val="00D17F2E"/>
    <w:rsid w:val="00D20361"/>
    <w:rsid w:val="00D20C8A"/>
    <w:rsid w:val="00D20DB0"/>
    <w:rsid w:val="00D21212"/>
    <w:rsid w:val="00D221A9"/>
    <w:rsid w:val="00D2237A"/>
    <w:rsid w:val="00D223F7"/>
    <w:rsid w:val="00D2247A"/>
    <w:rsid w:val="00D2256D"/>
    <w:rsid w:val="00D22AA9"/>
    <w:rsid w:val="00D22AAC"/>
    <w:rsid w:val="00D23413"/>
    <w:rsid w:val="00D23474"/>
    <w:rsid w:val="00D236D6"/>
    <w:rsid w:val="00D23B45"/>
    <w:rsid w:val="00D23C6D"/>
    <w:rsid w:val="00D23DB2"/>
    <w:rsid w:val="00D23DE2"/>
    <w:rsid w:val="00D23E2C"/>
    <w:rsid w:val="00D24153"/>
    <w:rsid w:val="00D246AE"/>
    <w:rsid w:val="00D24927"/>
    <w:rsid w:val="00D24A83"/>
    <w:rsid w:val="00D24E2C"/>
    <w:rsid w:val="00D24FA9"/>
    <w:rsid w:val="00D252C0"/>
    <w:rsid w:val="00D25712"/>
    <w:rsid w:val="00D25909"/>
    <w:rsid w:val="00D25A67"/>
    <w:rsid w:val="00D25C6B"/>
    <w:rsid w:val="00D25F7E"/>
    <w:rsid w:val="00D26A6F"/>
    <w:rsid w:val="00D26B64"/>
    <w:rsid w:val="00D26D71"/>
    <w:rsid w:val="00D26ED7"/>
    <w:rsid w:val="00D26F07"/>
    <w:rsid w:val="00D2732D"/>
    <w:rsid w:val="00D27596"/>
    <w:rsid w:val="00D27727"/>
    <w:rsid w:val="00D2777B"/>
    <w:rsid w:val="00D3019E"/>
    <w:rsid w:val="00D3088D"/>
    <w:rsid w:val="00D31002"/>
    <w:rsid w:val="00D31010"/>
    <w:rsid w:val="00D31108"/>
    <w:rsid w:val="00D313B4"/>
    <w:rsid w:val="00D3159B"/>
    <w:rsid w:val="00D31742"/>
    <w:rsid w:val="00D318D6"/>
    <w:rsid w:val="00D31E44"/>
    <w:rsid w:val="00D31EFE"/>
    <w:rsid w:val="00D32034"/>
    <w:rsid w:val="00D32146"/>
    <w:rsid w:val="00D3223A"/>
    <w:rsid w:val="00D3228F"/>
    <w:rsid w:val="00D3254A"/>
    <w:rsid w:val="00D33027"/>
    <w:rsid w:val="00D3309C"/>
    <w:rsid w:val="00D337A1"/>
    <w:rsid w:val="00D33D2D"/>
    <w:rsid w:val="00D33D91"/>
    <w:rsid w:val="00D34024"/>
    <w:rsid w:val="00D34041"/>
    <w:rsid w:val="00D34101"/>
    <w:rsid w:val="00D342A5"/>
    <w:rsid w:val="00D34325"/>
    <w:rsid w:val="00D34CE0"/>
    <w:rsid w:val="00D34CFD"/>
    <w:rsid w:val="00D34D80"/>
    <w:rsid w:val="00D34FD4"/>
    <w:rsid w:val="00D3519F"/>
    <w:rsid w:val="00D3531D"/>
    <w:rsid w:val="00D3554B"/>
    <w:rsid w:val="00D356F9"/>
    <w:rsid w:val="00D357FE"/>
    <w:rsid w:val="00D35AB4"/>
    <w:rsid w:val="00D35DEF"/>
    <w:rsid w:val="00D36155"/>
    <w:rsid w:val="00D36494"/>
    <w:rsid w:val="00D3710A"/>
    <w:rsid w:val="00D37155"/>
    <w:rsid w:val="00D37323"/>
    <w:rsid w:val="00D377E7"/>
    <w:rsid w:val="00D37C29"/>
    <w:rsid w:val="00D40515"/>
    <w:rsid w:val="00D405FA"/>
    <w:rsid w:val="00D40628"/>
    <w:rsid w:val="00D410B8"/>
    <w:rsid w:val="00D412CC"/>
    <w:rsid w:val="00D4134E"/>
    <w:rsid w:val="00D415E0"/>
    <w:rsid w:val="00D4168B"/>
    <w:rsid w:val="00D41848"/>
    <w:rsid w:val="00D420B3"/>
    <w:rsid w:val="00D424AC"/>
    <w:rsid w:val="00D4278C"/>
    <w:rsid w:val="00D42A24"/>
    <w:rsid w:val="00D43503"/>
    <w:rsid w:val="00D43B71"/>
    <w:rsid w:val="00D43B99"/>
    <w:rsid w:val="00D43E58"/>
    <w:rsid w:val="00D44111"/>
    <w:rsid w:val="00D4416E"/>
    <w:rsid w:val="00D4428A"/>
    <w:rsid w:val="00D442B5"/>
    <w:rsid w:val="00D4454E"/>
    <w:rsid w:val="00D44EAF"/>
    <w:rsid w:val="00D45B98"/>
    <w:rsid w:val="00D45CD1"/>
    <w:rsid w:val="00D45DFD"/>
    <w:rsid w:val="00D45F95"/>
    <w:rsid w:val="00D46054"/>
    <w:rsid w:val="00D46741"/>
    <w:rsid w:val="00D46DCF"/>
    <w:rsid w:val="00D47221"/>
    <w:rsid w:val="00D47397"/>
    <w:rsid w:val="00D476DA"/>
    <w:rsid w:val="00D47907"/>
    <w:rsid w:val="00D47EB9"/>
    <w:rsid w:val="00D47EDA"/>
    <w:rsid w:val="00D47FC0"/>
    <w:rsid w:val="00D502D4"/>
    <w:rsid w:val="00D50469"/>
    <w:rsid w:val="00D507E5"/>
    <w:rsid w:val="00D508B4"/>
    <w:rsid w:val="00D509E4"/>
    <w:rsid w:val="00D50B32"/>
    <w:rsid w:val="00D50BD1"/>
    <w:rsid w:val="00D50CB7"/>
    <w:rsid w:val="00D50E40"/>
    <w:rsid w:val="00D51278"/>
    <w:rsid w:val="00D512E1"/>
    <w:rsid w:val="00D519B4"/>
    <w:rsid w:val="00D51AAF"/>
    <w:rsid w:val="00D51B82"/>
    <w:rsid w:val="00D51D89"/>
    <w:rsid w:val="00D51E39"/>
    <w:rsid w:val="00D521F6"/>
    <w:rsid w:val="00D52279"/>
    <w:rsid w:val="00D52BBA"/>
    <w:rsid w:val="00D52FFD"/>
    <w:rsid w:val="00D530EE"/>
    <w:rsid w:val="00D533AB"/>
    <w:rsid w:val="00D53AA3"/>
    <w:rsid w:val="00D53ACB"/>
    <w:rsid w:val="00D53E47"/>
    <w:rsid w:val="00D5449C"/>
    <w:rsid w:val="00D5465C"/>
    <w:rsid w:val="00D54741"/>
    <w:rsid w:val="00D548D1"/>
    <w:rsid w:val="00D54AA2"/>
    <w:rsid w:val="00D54B68"/>
    <w:rsid w:val="00D55059"/>
    <w:rsid w:val="00D550C3"/>
    <w:rsid w:val="00D55298"/>
    <w:rsid w:val="00D5572D"/>
    <w:rsid w:val="00D55C9F"/>
    <w:rsid w:val="00D56019"/>
    <w:rsid w:val="00D5668C"/>
    <w:rsid w:val="00D568F8"/>
    <w:rsid w:val="00D56C69"/>
    <w:rsid w:val="00D56ECC"/>
    <w:rsid w:val="00D56EFA"/>
    <w:rsid w:val="00D5703E"/>
    <w:rsid w:val="00D570B3"/>
    <w:rsid w:val="00D5732D"/>
    <w:rsid w:val="00D575A3"/>
    <w:rsid w:val="00D576DF"/>
    <w:rsid w:val="00D57A4B"/>
    <w:rsid w:val="00D57B0B"/>
    <w:rsid w:val="00D57C0A"/>
    <w:rsid w:val="00D57E80"/>
    <w:rsid w:val="00D57ECB"/>
    <w:rsid w:val="00D6042D"/>
    <w:rsid w:val="00D6064D"/>
    <w:rsid w:val="00D60AA2"/>
    <w:rsid w:val="00D60CFE"/>
    <w:rsid w:val="00D60FA8"/>
    <w:rsid w:val="00D6124A"/>
    <w:rsid w:val="00D61619"/>
    <w:rsid w:val="00D61655"/>
    <w:rsid w:val="00D61ABF"/>
    <w:rsid w:val="00D61C8A"/>
    <w:rsid w:val="00D621C2"/>
    <w:rsid w:val="00D622A4"/>
    <w:rsid w:val="00D628ED"/>
    <w:rsid w:val="00D62944"/>
    <w:rsid w:val="00D62B1C"/>
    <w:rsid w:val="00D6312A"/>
    <w:rsid w:val="00D634C2"/>
    <w:rsid w:val="00D637F3"/>
    <w:rsid w:val="00D63DC0"/>
    <w:rsid w:val="00D6430E"/>
    <w:rsid w:val="00D6474D"/>
    <w:rsid w:val="00D64935"/>
    <w:rsid w:val="00D64BFD"/>
    <w:rsid w:val="00D64F0E"/>
    <w:rsid w:val="00D650B4"/>
    <w:rsid w:val="00D6560B"/>
    <w:rsid w:val="00D656E3"/>
    <w:rsid w:val="00D65A9B"/>
    <w:rsid w:val="00D65C3F"/>
    <w:rsid w:val="00D65D9E"/>
    <w:rsid w:val="00D65FFE"/>
    <w:rsid w:val="00D6623B"/>
    <w:rsid w:val="00D6627A"/>
    <w:rsid w:val="00D662FA"/>
    <w:rsid w:val="00D663AE"/>
    <w:rsid w:val="00D664CF"/>
    <w:rsid w:val="00D665F5"/>
    <w:rsid w:val="00D66758"/>
    <w:rsid w:val="00D6678E"/>
    <w:rsid w:val="00D66885"/>
    <w:rsid w:val="00D66976"/>
    <w:rsid w:val="00D669C0"/>
    <w:rsid w:val="00D66B6B"/>
    <w:rsid w:val="00D66F00"/>
    <w:rsid w:val="00D671B2"/>
    <w:rsid w:val="00D6768F"/>
    <w:rsid w:val="00D67949"/>
    <w:rsid w:val="00D679F2"/>
    <w:rsid w:val="00D67A7A"/>
    <w:rsid w:val="00D67C37"/>
    <w:rsid w:val="00D702DA"/>
    <w:rsid w:val="00D70350"/>
    <w:rsid w:val="00D70415"/>
    <w:rsid w:val="00D70418"/>
    <w:rsid w:val="00D706C2"/>
    <w:rsid w:val="00D70C97"/>
    <w:rsid w:val="00D710D3"/>
    <w:rsid w:val="00D71338"/>
    <w:rsid w:val="00D717ED"/>
    <w:rsid w:val="00D71DEF"/>
    <w:rsid w:val="00D71EE9"/>
    <w:rsid w:val="00D7212B"/>
    <w:rsid w:val="00D7215D"/>
    <w:rsid w:val="00D72607"/>
    <w:rsid w:val="00D72854"/>
    <w:rsid w:val="00D7295A"/>
    <w:rsid w:val="00D730A8"/>
    <w:rsid w:val="00D7326E"/>
    <w:rsid w:val="00D73290"/>
    <w:rsid w:val="00D735B8"/>
    <w:rsid w:val="00D73F77"/>
    <w:rsid w:val="00D747BC"/>
    <w:rsid w:val="00D74812"/>
    <w:rsid w:val="00D749BA"/>
    <w:rsid w:val="00D74AC3"/>
    <w:rsid w:val="00D74CCD"/>
    <w:rsid w:val="00D74D3B"/>
    <w:rsid w:val="00D74DC3"/>
    <w:rsid w:val="00D750F4"/>
    <w:rsid w:val="00D75264"/>
    <w:rsid w:val="00D752DE"/>
    <w:rsid w:val="00D75331"/>
    <w:rsid w:val="00D7534C"/>
    <w:rsid w:val="00D75432"/>
    <w:rsid w:val="00D754E2"/>
    <w:rsid w:val="00D76562"/>
    <w:rsid w:val="00D765F1"/>
    <w:rsid w:val="00D767E1"/>
    <w:rsid w:val="00D768DC"/>
    <w:rsid w:val="00D7694E"/>
    <w:rsid w:val="00D76BCD"/>
    <w:rsid w:val="00D76C24"/>
    <w:rsid w:val="00D76E41"/>
    <w:rsid w:val="00D76EC2"/>
    <w:rsid w:val="00D76F0B"/>
    <w:rsid w:val="00D770EC"/>
    <w:rsid w:val="00D772B0"/>
    <w:rsid w:val="00D77485"/>
    <w:rsid w:val="00D77500"/>
    <w:rsid w:val="00D7771B"/>
    <w:rsid w:val="00D779D8"/>
    <w:rsid w:val="00D77B42"/>
    <w:rsid w:val="00D77B9D"/>
    <w:rsid w:val="00D77E0E"/>
    <w:rsid w:val="00D80284"/>
    <w:rsid w:val="00D803DF"/>
    <w:rsid w:val="00D804FD"/>
    <w:rsid w:val="00D8054F"/>
    <w:rsid w:val="00D80747"/>
    <w:rsid w:val="00D807A8"/>
    <w:rsid w:val="00D809F6"/>
    <w:rsid w:val="00D80B3B"/>
    <w:rsid w:val="00D80F8D"/>
    <w:rsid w:val="00D81829"/>
    <w:rsid w:val="00D8194B"/>
    <w:rsid w:val="00D81966"/>
    <w:rsid w:val="00D81C48"/>
    <w:rsid w:val="00D81E16"/>
    <w:rsid w:val="00D81E3E"/>
    <w:rsid w:val="00D82318"/>
    <w:rsid w:val="00D82710"/>
    <w:rsid w:val="00D82AA0"/>
    <w:rsid w:val="00D82ACF"/>
    <w:rsid w:val="00D82C8A"/>
    <w:rsid w:val="00D82DCE"/>
    <w:rsid w:val="00D82ED5"/>
    <w:rsid w:val="00D833E9"/>
    <w:rsid w:val="00D834B6"/>
    <w:rsid w:val="00D8350C"/>
    <w:rsid w:val="00D83677"/>
    <w:rsid w:val="00D83A41"/>
    <w:rsid w:val="00D83CFD"/>
    <w:rsid w:val="00D83DA5"/>
    <w:rsid w:val="00D8426A"/>
    <w:rsid w:val="00D842A7"/>
    <w:rsid w:val="00D843C9"/>
    <w:rsid w:val="00D844A2"/>
    <w:rsid w:val="00D844B6"/>
    <w:rsid w:val="00D846C5"/>
    <w:rsid w:val="00D84748"/>
    <w:rsid w:val="00D848F8"/>
    <w:rsid w:val="00D84A5B"/>
    <w:rsid w:val="00D84CF3"/>
    <w:rsid w:val="00D84FD0"/>
    <w:rsid w:val="00D85787"/>
    <w:rsid w:val="00D85B24"/>
    <w:rsid w:val="00D86534"/>
    <w:rsid w:val="00D86548"/>
    <w:rsid w:val="00D86736"/>
    <w:rsid w:val="00D86AD8"/>
    <w:rsid w:val="00D86B6E"/>
    <w:rsid w:val="00D86BB0"/>
    <w:rsid w:val="00D86D91"/>
    <w:rsid w:val="00D86ECC"/>
    <w:rsid w:val="00D86F57"/>
    <w:rsid w:val="00D873E3"/>
    <w:rsid w:val="00D87468"/>
    <w:rsid w:val="00D87B48"/>
    <w:rsid w:val="00D87C98"/>
    <w:rsid w:val="00D90178"/>
    <w:rsid w:val="00D903A6"/>
    <w:rsid w:val="00D90510"/>
    <w:rsid w:val="00D90577"/>
    <w:rsid w:val="00D905AF"/>
    <w:rsid w:val="00D906D1"/>
    <w:rsid w:val="00D90AF8"/>
    <w:rsid w:val="00D911E9"/>
    <w:rsid w:val="00D91ADA"/>
    <w:rsid w:val="00D91D3E"/>
    <w:rsid w:val="00D91FFF"/>
    <w:rsid w:val="00D9258B"/>
    <w:rsid w:val="00D925ED"/>
    <w:rsid w:val="00D929C3"/>
    <w:rsid w:val="00D92DD0"/>
    <w:rsid w:val="00D92FD3"/>
    <w:rsid w:val="00D93669"/>
    <w:rsid w:val="00D93B2A"/>
    <w:rsid w:val="00D93DED"/>
    <w:rsid w:val="00D93EAB"/>
    <w:rsid w:val="00D93F3E"/>
    <w:rsid w:val="00D9456F"/>
    <w:rsid w:val="00D94C00"/>
    <w:rsid w:val="00D94C8C"/>
    <w:rsid w:val="00D94CA9"/>
    <w:rsid w:val="00D94DD1"/>
    <w:rsid w:val="00D94FEF"/>
    <w:rsid w:val="00D95062"/>
    <w:rsid w:val="00D95145"/>
    <w:rsid w:val="00D9519A"/>
    <w:rsid w:val="00D9521D"/>
    <w:rsid w:val="00D95252"/>
    <w:rsid w:val="00D95309"/>
    <w:rsid w:val="00D954B9"/>
    <w:rsid w:val="00D9553D"/>
    <w:rsid w:val="00D95638"/>
    <w:rsid w:val="00D9581B"/>
    <w:rsid w:val="00D95D6C"/>
    <w:rsid w:val="00D96089"/>
    <w:rsid w:val="00D9647C"/>
    <w:rsid w:val="00D964B1"/>
    <w:rsid w:val="00D9675C"/>
    <w:rsid w:val="00D969CB"/>
    <w:rsid w:val="00D96B65"/>
    <w:rsid w:val="00D96C8B"/>
    <w:rsid w:val="00D96DA7"/>
    <w:rsid w:val="00D96E39"/>
    <w:rsid w:val="00D970B6"/>
    <w:rsid w:val="00D9744B"/>
    <w:rsid w:val="00D97A4B"/>
    <w:rsid w:val="00D97F17"/>
    <w:rsid w:val="00DA0383"/>
    <w:rsid w:val="00DA0495"/>
    <w:rsid w:val="00DA04C4"/>
    <w:rsid w:val="00DA05E4"/>
    <w:rsid w:val="00DA07A8"/>
    <w:rsid w:val="00DA0906"/>
    <w:rsid w:val="00DA0A0B"/>
    <w:rsid w:val="00DA0E4D"/>
    <w:rsid w:val="00DA10A1"/>
    <w:rsid w:val="00DA11CB"/>
    <w:rsid w:val="00DA11E1"/>
    <w:rsid w:val="00DA15B0"/>
    <w:rsid w:val="00DA1757"/>
    <w:rsid w:val="00DA1873"/>
    <w:rsid w:val="00DA1AD1"/>
    <w:rsid w:val="00DA1E3C"/>
    <w:rsid w:val="00DA260F"/>
    <w:rsid w:val="00DA2965"/>
    <w:rsid w:val="00DA2BA4"/>
    <w:rsid w:val="00DA2BB4"/>
    <w:rsid w:val="00DA2F21"/>
    <w:rsid w:val="00DA3080"/>
    <w:rsid w:val="00DA3112"/>
    <w:rsid w:val="00DA3672"/>
    <w:rsid w:val="00DA375B"/>
    <w:rsid w:val="00DA376E"/>
    <w:rsid w:val="00DA3A6A"/>
    <w:rsid w:val="00DA3D71"/>
    <w:rsid w:val="00DA419E"/>
    <w:rsid w:val="00DA4529"/>
    <w:rsid w:val="00DA46F1"/>
    <w:rsid w:val="00DA496C"/>
    <w:rsid w:val="00DA49D0"/>
    <w:rsid w:val="00DA4CA6"/>
    <w:rsid w:val="00DA5284"/>
    <w:rsid w:val="00DA5378"/>
    <w:rsid w:val="00DA53AE"/>
    <w:rsid w:val="00DA5972"/>
    <w:rsid w:val="00DA5BAA"/>
    <w:rsid w:val="00DA5DD0"/>
    <w:rsid w:val="00DA5E45"/>
    <w:rsid w:val="00DA6A41"/>
    <w:rsid w:val="00DA6C17"/>
    <w:rsid w:val="00DA6C88"/>
    <w:rsid w:val="00DA6D19"/>
    <w:rsid w:val="00DA6E3F"/>
    <w:rsid w:val="00DA77AC"/>
    <w:rsid w:val="00DA786C"/>
    <w:rsid w:val="00DB00F9"/>
    <w:rsid w:val="00DB02FC"/>
    <w:rsid w:val="00DB0373"/>
    <w:rsid w:val="00DB04C3"/>
    <w:rsid w:val="00DB0509"/>
    <w:rsid w:val="00DB056D"/>
    <w:rsid w:val="00DB0BE8"/>
    <w:rsid w:val="00DB1022"/>
    <w:rsid w:val="00DB17E6"/>
    <w:rsid w:val="00DB1834"/>
    <w:rsid w:val="00DB1EED"/>
    <w:rsid w:val="00DB1FD0"/>
    <w:rsid w:val="00DB2335"/>
    <w:rsid w:val="00DB24BC"/>
    <w:rsid w:val="00DB24EA"/>
    <w:rsid w:val="00DB257B"/>
    <w:rsid w:val="00DB2DFD"/>
    <w:rsid w:val="00DB2E0B"/>
    <w:rsid w:val="00DB2FB2"/>
    <w:rsid w:val="00DB3057"/>
    <w:rsid w:val="00DB316B"/>
    <w:rsid w:val="00DB337E"/>
    <w:rsid w:val="00DB356C"/>
    <w:rsid w:val="00DB372C"/>
    <w:rsid w:val="00DB3FAB"/>
    <w:rsid w:val="00DB3FE0"/>
    <w:rsid w:val="00DB4125"/>
    <w:rsid w:val="00DB428A"/>
    <w:rsid w:val="00DB44E7"/>
    <w:rsid w:val="00DB48CB"/>
    <w:rsid w:val="00DB4933"/>
    <w:rsid w:val="00DB4BA8"/>
    <w:rsid w:val="00DB4D0E"/>
    <w:rsid w:val="00DB4EBC"/>
    <w:rsid w:val="00DB595D"/>
    <w:rsid w:val="00DB5AA1"/>
    <w:rsid w:val="00DB613A"/>
    <w:rsid w:val="00DB627F"/>
    <w:rsid w:val="00DB630A"/>
    <w:rsid w:val="00DB64BB"/>
    <w:rsid w:val="00DB674B"/>
    <w:rsid w:val="00DB6773"/>
    <w:rsid w:val="00DB7233"/>
    <w:rsid w:val="00DB736F"/>
    <w:rsid w:val="00DB7504"/>
    <w:rsid w:val="00DB7B33"/>
    <w:rsid w:val="00DB7C5C"/>
    <w:rsid w:val="00DB7E0B"/>
    <w:rsid w:val="00DC02F7"/>
    <w:rsid w:val="00DC0480"/>
    <w:rsid w:val="00DC056F"/>
    <w:rsid w:val="00DC05A6"/>
    <w:rsid w:val="00DC0616"/>
    <w:rsid w:val="00DC063D"/>
    <w:rsid w:val="00DC0781"/>
    <w:rsid w:val="00DC083D"/>
    <w:rsid w:val="00DC093F"/>
    <w:rsid w:val="00DC19CC"/>
    <w:rsid w:val="00DC1AE2"/>
    <w:rsid w:val="00DC1CA1"/>
    <w:rsid w:val="00DC27B0"/>
    <w:rsid w:val="00DC2E21"/>
    <w:rsid w:val="00DC2ECA"/>
    <w:rsid w:val="00DC304C"/>
    <w:rsid w:val="00DC37C9"/>
    <w:rsid w:val="00DC3AEC"/>
    <w:rsid w:val="00DC3B14"/>
    <w:rsid w:val="00DC3C60"/>
    <w:rsid w:val="00DC3CA7"/>
    <w:rsid w:val="00DC3CC6"/>
    <w:rsid w:val="00DC3EAB"/>
    <w:rsid w:val="00DC3EED"/>
    <w:rsid w:val="00DC4281"/>
    <w:rsid w:val="00DC42B0"/>
    <w:rsid w:val="00DC44AD"/>
    <w:rsid w:val="00DC49D7"/>
    <w:rsid w:val="00DC4AFB"/>
    <w:rsid w:val="00DC4B96"/>
    <w:rsid w:val="00DC50B3"/>
    <w:rsid w:val="00DC5A58"/>
    <w:rsid w:val="00DC5A5F"/>
    <w:rsid w:val="00DC5D67"/>
    <w:rsid w:val="00DC5DAE"/>
    <w:rsid w:val="00DC5FC9"/>
    <w:rsid w:val="00DC6224"/>
    <w:rsid w:val="00DC6790"/>
    <w:rsid w:val="00DC6BF8"/>
    <w:rsid w:val="00DC6DEE"/>
    <w:rsid w:val="00DC6E0B"/>
    <w:rsid w:val="00DC6F67"/>
    <w:rsid w:val="00DC70BF"/>
    <w:rsid w:val="00DC732B"/>
    <w:rsid w:val="00DC77BE"/>
    <w:rsid w:val="00DC790F"/>
    <w:rsid w:val="00DC7945"/>
    <w:rsid w:val="00DC7E9A"/>
    <w:rsid w:val="00DD0326"/>
    <w:rsid w:val="00DD035F"/>
    <w:rsid w:val="00DD0633"/>
    <w:rsid w:val="00DD07ED"/>
    <w:rsid w:val="00DD0CC1"/>
    <w:rsid w:val="00DD0D17"/>
    <w:rsid w:val="00DD0E74"/>
    <w:rsid w:val="00DD0F50"/>
    <w:rsid w:val="00DD1077"/>
    <w:rsid w:val="00DD1346"/>
    <w:rsid w:val="00DD1355"/>
    <w:rsid w:val="00DD15E4"/>
    <w:rsid w:val="00DD1611"/>
    <w:rsid w:val="00DD18BE"/>
    <w:rsid w:val="00DD18E2"/>
    <w:rsid w:val="00DD197E"/>
    <w:rsid w:val="00DD1C0E"/>
    <w:rsid w:val="00DD1E63"/>
    <w:rsid w:val="00DD1E8C"/>
    <w:rsid w:val="00DD21A5"/>
    <w:rsid w:val="00DD24DC"/>
    <w:rsid w:val="00DD24E9"/>
    <w:rsid w:val="00DD294E"/>
    <w:rsid w:val="00DD2C9C"/>
    <w:rsid w:val="00DD2E47"/>
    <w:rsid w:val="00DD33DE"/>
    <w:rsid w:val="00DD353A"/>
    <w:rsid w:val="00DD36CF"/>
    <w:rsid w:val="00DD3756"/>
    <w:rsid w:val="00DD37CC"/>
    <w:rsid w:val="00DD3CF2"/>
    <w:rsid w:val="00DD4200"/>
    <w:rsid w:val="00DD434E"/>
    <w:rsid w:val="00DD438C"/>
    <w:rsid w:val="00DD4421"/>
    <w:rsid w:val="00DD4568"/>
    <w:rsid w:val="00DD4709"/>
    <w:rsid w:val="00DD4E29"/>
    <w:rsid w:val="00DD51DB"/>
    <w:rsid w:val="00DD54E4"/>
    <w:rsid w:val="00DD5674"/>
    <w:rsid w:val="00DD6319"/>
    <w:rsid w:val="00DD67A3"/>
    <w:rsid w:val="00DD6D13"/>
    <w:rsid w:val="00DD6DD9"/>
    <w:rsid w:val="00DD6EC0"/>
    <w:rsid w:val="00DD749F"/>
    <w:rsid w:val="00DE0123"/>
    <w:rsid w:val="00DE01AA"/>
    <w:rsid w:val="00DE02EB"/>
    <w:rsid w:val="00DE0F83"/>
    <w:rsid w:val="00DE1C8C"/>
    <w:rsid w:val="00DE1E48"/>
    <w:rsid w:val="00DE2010"/>
    <w:rsid w:val="00DE203F"/>
    <w:rsid w:val="00DE2112"/>
    <w:rsid w:val="00DE2188"/>
    <w:rsid w:val="00DE23D3"/>
    <w:rsid w:val="00DE27AE"/>
    <w:rsid w:val="00DE2C76"/>
    <w:rsid w:val="00DE2DFC"/>
    <w:rsid w:val="00DE30BB"/>
    <w:rsid w:val="00DE3A5D"/>
    <w:rsid w:val="00DE47F2"/>
    <w:rsid w:val="00DE4BAD"/>
    <w:rsid w:val="00DE506D"/>
    <w:rsid w:val="00DE5459"/>
    <w:rsid w:val="00DE5B13"/>
    <w:rsid w:val="00DE5E18"/>
    <w:rsid w:val="00DE62B9"/>
    <w:rsid w:val="00DE655E"/>
    <w:rsid w:val="00DE6A63"/>
    <w:rsid w:val="00DE6B1E"/>
    <w:rsid w:val="00DE6F22"/>
    <w:rsid w:val="00DE6FAB"/>
    <w:rsid w:val="00DE6FEE"/>
    <w:rsid w:val="00DE7254"/>
    <w:rsid w:val="00DE72B9"/>
    <w:rsid w:val="00DE7362"/>
    <w:rsid w:val="00DE740E"/>
    <w:rsid w:val="00DE74A7"/>
    <w:rsid w:val="00DE74AF"/>
    <w:rsid w:val="00DE785F"/>
    <w:rsid w:val="00DE7923"/>
    <w:rsid w:val="00DE796E"/>
    <w:rsid w:val="00DE7A47"/>
    <w:rsid w:val="00DE7B6F"/>
    <w:rsid w:val="00DE7D6C"/>
    <w:rsid w:val="00DE7E0D"/>
    <w:rsid w:val="00DE7F60"/>
    <w:rsid w:val="00DF0014"/>
    <w:rsid w:val="00DF004A"/>
    <w:rsid w:val="00DF0289"/>
    <w:rsid w:val="00DF047F"/>
    <w:rsid w:val="00DF0B3A"/>
    <w:rsid w:val="00DF0ECB"/>
    <w:rsid w:val="00DF1219"/>
    <w:rsid w:val="00DF146F"/>
    <w:rsid w:val="00DF15D2"/>
    <w:rsid w:val="00DF169C"/>
    <w:rsid w:val="00DF1829"/>
    <w:rsid w:val="00DF1ADE"/>
    <w:rsid w:val="00DF1BD7"/>
    <w:rsid w:val="00DF1DDA"/>
    <w:rsid w:val="00DF2313"/>
    <w:rsid w:val="00DF275F"/>
    <w:rsid w:val="00DF2BA8"/>
    <w:rsid w:val="00DF2ED6"/>
    <w:rsid w:val="00DF3472"/>
    <w:rsid w:val="00DF3569"/>
    <w:rsid w:val="00DF39F5"/>
    <w:rsid w:val="00DF4047"/>
    <w:rsid w:val="00DF420A"/>
    <w:rsid w:val="00DF425E"/>
    <w:rsid w:val="00DF43DE"/>
    <w:rsid w:val="00DF43F2"/>
    <w:rsid w:val="00DF443A"/>
    <w:rsid w:val="00DF4619"/>
    <w:rsid w:val="00DF50D2"/>
    <w:rsid w:val="00DF5275"/>
    <w:rsid w:val="00DF5347"/>
    <w:rsid w:val="00DF54E6"/>
    <w:rsid w:val="00DF56AB"/>
    <w:rsid w:val="00DF57C7"/>
    <w:rsid w:val="00DF5964"/>
    <w:rsid w:val="00DF59B8"/>
    <w:rsid w:val="00DF5BC5"/>
    <w:rsid w:val="00DF5D5D"/>
    <w:rsid w:val="00DF5F7E"/>
    <w:rsid w:val="00DF6175"/>
    <w:rsid w:val="00DF61F3"/>
    <w:rsid w:val="00DF6407"/>
    <w:rsid w:val="00DF64AD"/>
    <w:rsid w:val="00DF657B"/>
    <w:rsid w:val="00DF695F"/>
    <w:rsid w:val="00DF6ADA"/>
    <w:rsid w:val="00DF6DDB"/>
    <w:rsid w:val="00DF6FB8"/>
    <w:rsid w:val="00DF7050"/>
    <w:rsid w:val="00DF70B6"/>
    <w:rsid w:val="00DF7598"/>
    <w:rsid w:val="00DF7744"/>
    <w:rsid w:val="00DF7750"/>
    <w:rsid w:val="00DF77AC"/>
    <w:rsid w:val="00DF7826"/>
    <w:rsid w:val="00DF7DCC"/>
    <w:rsid w:val="00E0009A"/>
    <w:rsid w:val="00E00121"/>
    <w:rsid w:val="00E0012A"/>
    <w:rsid w:val="00E00226"/>
    <w:rsid w:val="00E00536"/>
    <w:rsid w:val="00E008D0"/>
    <w:rsid w:val="00E00D41"/>
    <w:rsid w:val="00E00D72"/>
    <w:rsid w:val="00E00DC9"/>
    <w:rsid w:val="00E00E16"/>
    <w:rsid w:val="00E00E9B"/>
    <w:rsid w:val="00E01299"/>
    <w:rsid w:val="00E0174D"/>
    <w:rsid w:val="00E0194E"/>
    <w:rsid w:val="00E01ECD"/>
    <w:rsid w:val="00E02778"/>
    <w:rsid w:val="00E02D68"/>
    <w:rsid w:val="00E02D70"/>
    <w:rsid w:val="00E033FC"/>
    <w:rsid w:val="00E03619"/>
    <w:rsid w:val="00E03746"/>
    <w:rsid w:val="00E03A6C"/>
    <w:rsid w:val="00E03B77"/>
    <w:rsid w:val="00E03E44"/>
    <w:rsid w:val="00E03ED3"/>
    <w:rsid w:val="00E04507"/>
    <w:rsid w:val="00E0455A"/>
    <w:rsid w:val="00E04717"/>
    <w:rsid w:val="00E05092"/>
    <w:rsid w:val="00E05181"/>
    <w:rsid w:val="00E05232"/>
    <w:rsid w:val="00E056E4"/>
    <w:rsid w:val="00E05B80"/>
    <w:rsid w:val="00E05B90"/>
    <w:rsid w:val="00E05C4F"/>
    <w:rsid w:val="00E05F56"/>
    <w:rsid w:val="00E065F3"/>
    <w:rsid w:val="00E06BF9"/>
    <w:rsid w:val="00E06DEF"/>
    <w:rsid w:val="00E06EE0"/>
    <w:rsid w:val="00E07087"/>
    <w:rsid w:val="00E07408"/>
    <w:rsid w:val="00E0744A"/>
    <w:rsid w:val="00E0773F"/>
    <w:rsid w:val="00E077E3"/>
    <w:rsid w:val="00E079BC"/>
    <w:rsid w:val="00E07A88"/>
    <w:rsid w:val="00E07A92"/>
    <w:rsid w:val="00E07ABF"/>
    <w:rsid w:val="00E07EAD"/>
    <w:rsid w:val="00E1065F"/>
    <w:rsid w:val="00E10835"/>
    <w:rsid w:val="00E10FC8"/>
    <w:rsid w:val="00E1171A"/>
    <w:rsid w:val="00E118E6"/>
    <w:rsid w:val="00E11AC5"/>
    <w:rsid w:val="00E11AF8"/>
    <w:rsid w:val="00E11CBB"/>
    <w:rsid w:val="00E11DDA"/>
    <w:rsid w:val="00E11E20"/>
    <w:rsid w:val="00E11E32"/>
    <w:rsid w:val="00E12656"/>
    <w:rsid w:val="00E129C2"/>
    <w:rsid w:val="00E12C2F"/>
    <w:rsid w:val="00E12CE7"/>
    <w:rsid w:val="00E12D57"/>
    <w:rsid w:val="00E12D64"/>
    <w:rsid w:val="00E12EAD"/>
    <w:rsid w:val="00E1333A"/>
    <w:rsid w:val="00E13853"/>
    <w:rsid w:val="00E13925"/>
    <w:rsid w:val="00E13BB9"/>
    <w:rsid w:val="00E13C16"/>
    <w:rsid w:val="00E13F80"/>
    <w:rsid w:val="00E1434F"/>
    <w:rsid w:val="00E14A13"/>
    <w:rsid w:val="00E14B9D"/>
    <w:rsid w:val="00E1503F"/>
    <w:rsid w:val="00E15081"/>
    <w:rsid w:val="00E153AC"/>
    <w:rsid w:val="00E157C1"/>
    <w:rsid w:val="00E16113"/>
    <w:rsid w:val="00E1662A"/>
    <w:rsid w:val="00E16664"/>
    <w:rsid w:val="00E1683A"/>
    <w:rsid w:val="00E16BA1"/>
    <w:rsid w:val="00E16CC6"/>
    <w:rsid w:val="00E1727E"/>
    <w:rsid w:val="00E172B2"/>
    <w:rsid w:val="00E174CD"/>
    <w:rsid w:val="00E174D2"/>
    <w:rsid w:val="00E17764"/>
    <w:rsid w:val="00E177CE"/>
    <w:rsid w:val="00E1785C"/>
    <w:rsid w:val="00E17A6D"/>
    <w:rsid w:val="00E17EE9"/>
    <w:rsid w:val="00E203EA"/>
    <w:rsid w:val="00E2086B"/>
    <w:rsid w:val="00E2089B"/>
    <w:rsid w:val="00E20CF4"/>
    <w:rsid w:val="00E20D8E"/>
    <w:rsid w:val="00E20E75"/>
    <w:rsid w:val="00E21222"/>
    <w:rsid w:val="00E21778"/>
    <w:rsid w:val="00E21876"/>
    <w:rsid w:val="00E21EE0"/>
    <w:rsid w:val="00E221F1"/>
    <w:rsid w:val="00E22254"/>
    <w:rsid w:val="00E22689"/>
    <w:rsid w:val="00E227BA"/>
    <w:rsid w:val="00E2294D"/>
    <w:rsid w:val="00E229F6"/>
    <w:rsid w:val="00E22AAA"/>
    <w:rsid w:val="00E22E36"/>
    <w:rsid w:val="00E2353F"/>
    <w:rsid w:val="00E24058"/>
    <w:rsid w:val="00E24247"/>
    <w:rsid w:val="00E2441C"/>
    <w:rsid w:val="00E24936"/>
    <w:rsid w:val="00E24CDD"/>
    <w:rsid w:val="00E24CE8"/>
    <w:rsid w:val="00E251E8"/>
    <w:rsid w:val="00E252E0"/>
    <w:rsid w:val="00E25524"/>
    <w:rsid w:val="00E25A5E"/>
    <w:rsid w:val="00E2647B"/>
    <w:rsid w:val="00E26B47"/>
    <w:rsid w:val="00E26D83"/>
    <w:rsid w:val="00E27021"/>
    <w:rsid w:val="00E27065"/>
    <w:rsid w:val="00E27163"/>
    <w:rsid w:val="00E2799E"/>
    <w:rsid w:val="00E27B51"/>
    <w:rsid w:val="00E27D0F"/>
    <w:rsid w:val="00E27D98"/>
    <w:rsid w:val="00E30249"/>
    <w:rsid w:val="00E30267"/>
    <w:rsid w:val="00E30905"/>
    <w:rsid w:val="00E30965"/>
    <w:rsid w:val="00E30D66"/>
    <w:rsid w:val="00E30FAA"/>
    <w:rsid w:val="00E31027"/>
    <w:rsid w:val="00E312CF"/>
    <w:rsid w:val="00E319FC"/>
    <w:rsid w:val="00E31D35"/>
    <w:rsid w:val="00E31EC0"/>
    <w:rsid w:val="00E3281E"/>
    <w:rsid w:val="00E32B88"/>
    <w:rsid w:val="00E32E80"/>
    <w:rsid w:val="00E3310D"/>
    <w:rsid w:val="00E3397A"/>
    <w:rsid w:val="00E343C9"/>
    <w:rsid w:val="00E34529"/>
    <w:rsid w:val="00E34B7A"/>
    <w:rsid w:val="00E34D7A"/>
    <w:rsid w:val="00E34E9C"/>
    <w:rsid w:val="00E34EE5"/>
    <w:rsid w:val="00E3514B"/>
    <w:rsid w:val="00E351FA"/>
    <w:rsid w:val="00E35D23"/>
    <w:rsid w:val="00E35F59"/>
    <w:rsid w:val="00E3616F"/>
    <w:rsid w:val="00E36275"/>
    <w:rsid w:val="00E362AF"/>
    <w:rsid w:val="00E367B5"/>
    <w:rsid w:val="00E36A53"/>
    <w:rsid w:val="00E36AC6"/>
    <w:rsid w:val="00E36B36"/>
    <w:rsid w:val="00E36D75"/>
    <w:rsid w:val="00E36E97"/>
    <w:rsid w:val="00E36FD4"/>
    <w:rsid w:val="00E3717B"/>
    <w:rsid w:val="00E372A9"/>
    <w:rsid w:val="00E37306"/>
    <w:rsid w:val="00E37561"/>
    <w:rsid w:val="00E3769D"/>
    <w:rsid w:val="00E40294"/>
    <w:rsid w:val="00E403D3"/>
    <w:rsid w:val="00E40524"/>
    <w:rsid w:val="00E407B5"/>
    <w:rsid w:val="00E411AC"/>
    <w:rsid w:val="00E4129A"/>
    <w:rsid w:val="00E4202A"/>
    <w:rsid w:val="00E42086"/>
    <w:rsid w:val="00E420F8"/>
    <w:rsid w:val="00E422EA"/>
    <w:rsid w:val="00E42461"/>
    <w:rsid w:val="00E424C7"/>
    <w:rsid w:val="00E424D4"/>
    <w:rsid w:val="00E428F3"/>
    <w:rsid w:val="00E4292B"/>
    <w:rsid w:val="00E42AB6"/>
    <w:rsid w:val="00E42AC1"/>
    <w:rsid w:val="00E42BBA"/>
    <w:rsid w:val="00E42C76"/>
    <w:rsid w:val="00E42FD5"/>
    <w:rsid w:val="00E4350F"/>
    <w:rsid w:val="00E438C0"/>
    <w:rsid w:val="00E43907"/>
    <w:rsid w:val="00E44326"/>
    <w:rsid w:val="00E44350"/>
    <w:rsid w:val="00E4452E"/>
    <w:rsid w:val="00E44582"/>
    <w:rsid w:val="00E44628"/>
    <w:rsid w:val="00E44A69"/>
    <w:rsid w:val="00E44B43"/>
    <w:rsid w:val="00E44C63"/>
    <w:rsid w:val="00E44FDD"/>
    <w:rsid w:val="00E4515E"/>
    <w:rsid w:val="00E453F9"/>
    <w:rsid w:val="00E4541B"/>
    <w:rsid w:val="00E45524"/>
    <w:rsid w:val="00E45747"/>
    <w:rsid w:val="00E458C4"/>
    <w:rsid w:val="00E45935"/>
    <w:rsid w:val="00E45D5E"/>
    <w:rsid w:val="00E45E59"/>
    <w:rsid w:val="00E45F92"/>
    <w:rsid w:val="00E462B2"/>
    <w:rsid w:val="00E46A44"/>
    <w:rsid w:val="00E46C59"/>
    <w:rsid w:val="00E4706C"/>
    <w:rsid w:val="00E4707D"/>
    <w:rsid w:val="00E470DD"/>
    <w:rsid w:val="00E471E4"/>
    <w:rsid w:val="00E47248"/>
    <w:rsid w:val="00E47738"/>
    <w:rsid w:val="00E4780C"/>
    <w:rsid w:val="00E4794F"/>
    <w:rsid w:val="00E47BD1"/>
    <w:rsid w:val="00E50033"/>
    <w:rsid w:val="00E50151"/>
    <w:rsid w:val="00E508FC"/>
    <w:rsid w:val="00E5094F"/>
    <w:rsid w:val="00E509D4"/>
    <w:rsid w:val="00E50B0F"/>
    <w:rsid w:val="00E5109B"/>
    <w:rsid w:val="00E515F0"/>
    <w:rsid w:val="00E51BBD"/>
    <w:rsid w:val="00E51C78"/>
    <w:rsid w:val="00E51DC8"/>
    <w:rsid w:val="00E5214F"/>
    <w:rsid w:val="00E5225A"/>
    <w:rsid w:val="00E52340"/>
    <w:rsid w:val="00E52423"/>
    <w:rsid w:val="00E525DA"/>
    <w:rsid w:val="00E52684"/>
    <w:rsid w:val="00E52A21"/>
    <w:rsid w:val="00E52A26"/>
    <w:rsid w:val="00E52C92"/>
    <w:rsid w:val="00E53020"/>
    <w:rsid w:val="00E5354E"/>
    <w:rsid w:val="00E5387C"/>
    <w:rsid w:val="00E53BF3"/>
    <w:rsid w:val="00E53F5D"/>
    <w:rsid w:val="00E54540"/>
    <w:rsid w:val="00E54761"/>
    <w:rsid w:val="00E54817"/>
    <w:rsid w:val="00E54A51"/>
    <w:rsid w:val="00E54E5F"/>
    <w:rsid w:val="00E54F6B"/>
    <w:rsid w:val="00E54F70"/>
    <w:rsid w:val="00E54FEB"/>
    <w:rsid w:val="00E5533D"/>
    <w:rsid w:val="00E55913"/>
    <w:rsid w:val="00E55A1F"/>
    <w:rsid w:val="00E55C20"/>
    <w:rsid w:val="00E55DD7"/>
    <w:rsid w:val="00E55E64"/>
    <w:rsid w:val="00E5694F"/>
    <w:rsid w:val="00E56F7A"/>
    <w:rsid w:val="00E57352"/>
    <w:rsid w:val="00E57499"/>
    <w:rsid w:val="00E575F3"/>
    <w:rsid w:val="00E57A4A"/>
    <w:rsid w:val="00E57B18"/>
    <w:rsid w:val="00E57CF7"/>
    <w:rsid w:val="00E57D48"/>
    <w:rsid w:val="00E57FD7"/>
    <w:rsid w:val="00E604A9"/>
    <w:rsid w:val="00E605C5"/>
    <w:rsid w:val="00E6077E"/>
    <w:rsid w:val="00E6099C"/>
    <w:rsid w:val="00E60AF0"/>
    <w:rsid w:val="00E60B92"/>
    <w:rsid w:val="00E60D1A"/>
    <w:rsid w:val="00E61C3B"/>
    <w:rsid w:val="00E62217"/>
    <w:rsid w:val="00E627EA"/>
    <w:rsid w:val="00E62B33"/>
    <w:rsid w:val="00E62B50"/>
    <w:rsid w:val="00E62CAF"/>
    <w:rsid w:val="00E633A4"/>
    <w:rsid w:val="00E6372F"/>
    <w:rsid w:val="00E6399D"/>
    <w:rsid w:val="00E63CA8"/>
    <w:rsid w:val="00E63E6B"/>
    <w:rsid w:val="00E6407C"/>
    <w:rsid w:val="00E64307"/>
    <w:rsid w:val="00E64358"/>
    <w:rsid w:val="00E6439F"/>
    <w:rsid w:val="00E64591"/>
    <w:rsid w:val="00E647DB"/>
    <w:rsid w:val="00E648F1"/>
    <w:rsid w:val="00E64918"/>
    <w:rsid w:val="00E64D45"/>
    <w:rsid w:val="00E65477"/>
    <w:rsid w:val="00E655B6"/>
    <w:rsid w:val="00E65B01"/>
    <w:rsid w:val="00E65B9D"/>
    <w:rsid w:val="00E66064"/>
    <w:rsid w:val="00E660B3"/>
    <w:rsid w:val="00E6696A"/>
    <w:rsid w:val="00E66C11"/>
    <w:rsid w:val="00E671C9"/>
    <w:rsid w:val="00E671DC"/>
    <w:rsid w:val="00E672CD"/>
    <w:rsid w:val="00E6734C"/>
    <w:rsid w:val="00E67552"/>
    <w:rsid w:val="00E6756D"/>
    <w:rsid w:val="00E67D45"/>
    <w:rsid w:val="00E700F2"/>
    <w:rsid w:val="00E708FF"/>
    <w:rsid w:val="00E70D89"/>
    <w:rsid w:val="00E70FA7"/>
    <w:rsid w:val="00E710FB"/>
    <w:rsid w:val="00E71349"/>
    <w:rsid w:val="00E714C7"/>
    <w:rsid w:val="00E7182E"/>
    <w:rsid w:val="00E71F5B"/>
    <w:rsid w:val="00E7209D"/>
    <w:rsid w:val="00E722E0"/>
    <w:rsid w:val="00E72303"/>
    <w:rsid w:val="00E72370"/>
    <w:rsid w:val="00E724CB"/>
    <w:rsid w:val="00E727D7"/>
    <w:rsid w:val="00E72835"/>
    <w:rsid w:val="00E728F9"/>
    <w:rsid w:val="00E72A46"/>
    <w:rsid w:val="00E7303E"/>
    <w:rsid w:val="00E73366"/>
    <w:rsid w:val="00E7381A"/>
    <w:rsid w:val="00E73FBF"/>
    <w:rsid w:val="00E740E8"/>
    <w:rsid w:val="00E74239"/>
    <w:rsid w:val="00E74395"/>
    <w:rsid w:val="00E743C6"/>
    <w:rsid w:val="00E7459B"/>
    <w:rsid w:val="00E74A65"/>
    <w:rsid w:val="00E74B21"/>
    <w:rsid w:val="00E74FA4"/>
    <w:rsid w:val="00E75258"/>
    <w:rsid w:val="00E75465"/>
    <w:rsid w:val="00E756B5"/>
    <w:rsid w:val="00E75A28"/>
    <w:rsid w:val="00E75AA0"/>
    <w:rsid w:val="00E75E16"/>
    <w:rsid w:val="00E764E8"/>
    <w:rsid w:val="00E7696D"/>
    <w:rsid w:val="00E76B55"/>
    <w:rsid w:val="00E76E8A"/>
    <w:rsid w:val="00E77380"/>
    <w:rsid w:val="00E77650"/>
    <w:rsid w:val="00E776C4"/>
    <w:rsid w:val="00E77A58"/>
    <w:rsid w:val="00E77F4A"/>
    <w:rsid w:val="00E801B4"/>
    <w:rsid w:val="00E807BA"/>
    <w:rsid w:val="00E808FC"/>
    <w:rsid w:val="00E80AE0"/>
    <w:rsid w:val="00E80C19"/>
    <w:rsid w:val="00E80D5F"/>
    <w:rsid w:val="00E81086"/>
    <w:rsid w:val="00E81105"/>
    <w:rsid w:val="00E811E5"/>
    <w:rsid w:val="00E81480"/>
    <w:rsid w:val="00E81B22"/>
    <w:rsid w:val="00E81E7E"/>
    <w:rsid w:val="00E81F09"/>
    <w:rsid w:val="00E82182"/>
    <w:rsid w:val="00E821BC"/>
    <w:rsid w:val="00E823F8"/>
    <w:rsid w:val="00E8277B"/>
    <w:rsid w:val="00E82DA4"/>
    <w:rsid w:val="00E82FA5"/>
    <w:rsid w:val="00E832A7"/>
    <w:rsid w:val="00E834FC"/>
    <w:rsid w:val="00E83798"/>
    <w:rsid w:val="00E83B92"/>
    <w:rsid w:val="00E8476D"/>
    <w:rsid w:val="00E84930"/>
    <w:rsid w:val="00E8496F"/>
    <w:rsid w:val="00E849AC"/>
    <w:rsid w:val="00E85723"/>
    <w:rsid w:val="00E857D7"/>
    <w:rsid w:val="00E85B60"/>
    <w:rsid w:val="00E85C8A"/>
    <w:rsid w:val="00E85DF9"/>
    <w:rsid w:val="00E85EB9"/>
    <w:rsid w:val="00E86459"/>
    <w:rsid w:val="00E866B8"/>
    <w:rsid w:val="00E86702"/>
    <w:rsid w:val="00E86883"/>
    <w:rsid w:val="00E86A65"/>
    <w:rsid w:val="00E86B98"/>
    <w:rsid w:val="00E86E0F"/>
    <w:rsid w:val="00E86EC8"/>
    <w:rsid w:val="00E8702F"/>
    <w:rsid w:val="00E8714B"/>
    <w:rsid w:val="00E871EF"/>
    <w:rsid w:val="00E87277"/>
    <w:rsid w:val="00E8731E"/>
    <w:rsid w:val="00E87625"/>
    <w:rsid w:val="00E8777D"/>
    <w:rsid w:val="00E879BC"/>
    <w:rsid w:val="00E87C52"/>
    <w:rsid w:val="00E87EFD"/>
    <w:rsid w:val="00E9027C"/>
    <w:rsid w:val="00E90312"/>
    <w:rsid w:val="00E904A6"/>
    <w:rsid w:val="00E90858"/>
    <w:rsid w:val="00E908F7"/>
    <w:rsid w:val="00E90DA6"/>
    <w:rsid w:val="00E90EA2"/>
    <w:rsid w:val="00E91150"/>
    <w:rsid w:val="00E91886"/>
    <w:rsid w:val="00E91A11"/>
    <w:rsid w:val="00E91C98"/>
    <w:rsid w:val="00E91D8A"/>
    <w:rsid w:val="00E91F4D"/>
    <w:rsid w:val="00E9214A"/>
    <w:rsid w:val="00E92252"/>
    <w:rsid w:val="00E92E79"/>
    <w:rsid w:val="00E92FEE"/>
    <w:rsid w:val="00E93254"/>
    <w:rsid w:val="00E93AB1"/>
    <w:rsid w:val="00E93B3C"/>
    <w:rsid w:val="00E93BE2"/>
    <w:rsid w:val="00E93CC0"/>
    <w:rsid w:val="00E9401F"/>
    <w:rsid w:val="00E9429C"/>
    <w:rsid w:val="00E94534"/>
    <w:rsid w:val="00E9480C"/>
    <w:rsid w:val="00E94913"/>
    <w:rsid w:val="00E94ACA"/>
    <w:rsid w:val="00E94DA6"/>
    <w:rsid w:val="00E94E19"/>
    <w:rsid w:val="00E94F2C"/>
    <w:rsid w:val="00E951DB"/>
    <w:rsid w:val="00E953F5"/>
    <w:rsid w:val="00E95D43"/>
    <w:rsid w:val="00E95DD6"/>
    <w:rsid w:val="00E95F31"/>
    <w:rsid w:val="00E96432"/>
    <w:rsid w:val="00E96959"/>
    <w:rsid w:val="00E96A9F"/>
    <w:rsid w:val="00E96AEC"/>
    <w:rsid w:val="00E96B14"/>
    <w:rsid w:val="00E96BC0"/>
    <w:rsid w:val="00E96EDE"/>
    <w:rsid w:val="00E971A8"/>
    <w:rsid w:val="00E97212"/>
    <w:rsid w:val="00E97239"/>
    <w:rsid w:val="00E9773E"/>
    <w:rsid w:val="00E97BCA"/>
    <w:rsid w:val="00EA017C"/>
    <w:rsid w:val="00EA0420"/>
    <w:rsid w:val="00EA08BD"/>
    <w:rsid w:val="00EA08CA"/>
    <w:rsid w:val="00EA0BDA"/>
    <w:rsid w:val="00EA0D18"/>
    <w:rsid w:val="00EA13F9"/>
    <w:rsid w:val="00EA1863"/>
    <w:rsid w:val="00EA19DB"/>
    <w:rsid w:val="00EA1E60"/>
    <w:rsid w:val="00EA1E7D"/>
    <w:rsid w:val="00EA23FA"/>
    <w:rsid w:val="00EA24F6"/>
    <w:rsid w:val="00EA259E"/>
    <w:rsid w:val="00EA2915"/>
    <w:rsid w:val="00EA2B9F"/>
    <w:rsid w:val="00EA2D3A"/>
    <w:rsid w:val="00EA3557"/>
    <w:rsid w:val="00EA3580"/>
    <w:rsid w:val="00EA3C29"/>
    <w:rsid w:val="00EA3EFE"/>
    <w:rsid w:val="00EA3F42"/>
    <w:rsid w:val="00EA4056"/>
    <w:rsid w:val="00EA4228"/>
    <w:rsid w:val="00EA4A83"/>
    <w:rsid w:val="00EA4C31"/>
    <w:rsid w:val="00EA4F26"/>
    <w:rsid w:val="00EA4FC6"/>
    <w:rsid w:val="00EA5037"/>
    <w:rsid w:val="00EA549B"/>
    <w:rsid w:val="00EA5B1B"/>
    <w:rsid w:val="00EA5D05"/>
    <w:rsid w:val="00EA609B"/>
    <w:rsid w:val="00EA66AA"/>
    <w:rsid w:val="00EA69E4"/>
    <w:rsid w:val="00EA6CB8"/>
    <w:rsid w:val="00EA6F46"/>
    <w:rsid w:val="00EA7024"/>
    <w:rsid w:val="00EA73F8"/>
    <w:rsid w:val="00EA7709"/>
    <w:rsid w:val="00EA7752"/>
    <w:rsid w:val="00EA794F"/>
    <w:rsid w:val="00EB007B"/>
    <w:rsid w:val="00EB0884"/>
    <w:rsid w:val="00EB10E1"/>
    <w:rsid w:val="00EB10FE"/>
    <w:rsid w:val="00EB1281"/>
    <w:rsid w:val="00EB1395"/>
    <w:rsid w:val="00EB169C"/>
    <w:rsid w:val="00EB17D0"/>
    <w:rsid w:val="00EB1AFC"/>
    <w:rsid w:val="00EB1B14"/>
    <w:rsid w:val="00EB1C8E"/>
    <w:rsid w:val="00EB209D"/>
    <w:rsid w:val="00EB27AB"/>
    <w:rsid w:val="00EB2E76"/>
    <w:rsid w:val="00EB3425"/>
    <w:rsid w:val="00EB361F"/>
    <w:rsid w:val="00EB36A5"/>
    <w:rsid w:val="00EB3794"/>
    <w:rsid w:val="00EB37B4"/>
    <w:rsid w:val="00EB39CD"/>
    <w:rsid w:val="00EB3CFE"/>
    <w:rsid w:val="00EB3D0F"/>
    <w:rsid w:val="00EB3EBE"/>
    <w:rsid w:val="00EB4396"/>
    <w:rsid w:val="00EB49D3"/>
    <w:rsid w:val="00EB4AD2"/>
    <w:rsid w:val="00EB50AC"/>
    <w:rsid w:val="00EB5295"/>
    <w:rsid w:val="00EB52B7"/>
    <w:rsid w:val="00EB53DB"/>
    <w:rsid w:val="00EB54D7"/>
    <w:rsid w:val="00EB55C6"/>
    <w:rsid w:val="00EB58AE"/>
    <w:rsid w:val="00EB5CE1"/>
    <w:rsid w:val="00EB6176"/>
    <w:rsid w:val="00EB62BC"/>
    <w:rsid w:val="00EB67B5"/>
    <w:rsid w:val="00EB6A4E"/>
    <w:rsid w:val="00EB6AC8"/>
    <w:rsid w:val="00EB6C79"/>
    <w:rsid w:val="00EB6C8B"/>
    <w:rsid w:val="00EB6D2A"/>
    <w:rsid w:val="00EB6E16"/>
    <w:rsid w:val="00EB71DC"/>
    <w:rsid w:val="00EB78A1"/>
    <w:rsid w:val="00EB7B89"/>
    <w:rsid w:val="00EB7E42"/>
    <w:rsid w:val="00EB7E67"/>
    <w:rsid w:val="00EB7F29"/>
    <w:rsid w:val="00EC056C"/>
    <w:rsid w:val="00EC09CE"/>
    <w:rsid w:val="00EC0E12"/>
    <w:rsid w:val="00EC0E21"/>
    <w:rsid w:val="00EC0E74"/>
    <w:rsid w:val="00EC147E"/>
    <w:rsid w:val="00EC15A3"/>
    <w:rsid w:val="00EC1793"/>
    <w:rsid w:val="00EC19EA"/>
    <w:rsid w:val="00EC1A3E"/>
    <w:rsid w:val="00EC1A56"/>
    <w:rsid w:val="00EC1B05"/>
    <w:rsid w:val="00EC1E05"/>
    <w:rsid w:val="00EC1EED"/>
    <w:rsid w:val="00EC20EE"/>
    <w:rsid w:val="00EC21C8"/>
    <w:rsid w:val="00EC25F0"/>
    <w:rsid w:val="00EC287E"/>
    <w:rsid w:val="00EC292F"/>
    <w:rsid w:val="00EC2946"/>
    <w:rsid w:val="00EC2AE0"/>
    <w:rsid w:val="00EC2DBE"/>
    <w:rsid w:val="00EC3234"/>
    <w:rsid w:val="00EC365B"/>
    <w:rsid w:val="00EC379B"/>
    <w:rsid w:val="00EC39BF"/>
    <w:rsid w:val="00EC3B73"/>
    <w:rsid w:val="00EC3DF6"/>
    <w:rsid w:val="00EC3E06"/>
    <w:rsid w:val="00EC3F25"/>
    <w:rsid w:val="00EC4136"/>
    <w:rsid w:val="00EC4280"/>
    <w:rsid w:val="00EC464F"/>
    <w:rsid w:val="00EC4BD8"/>
    <w:rsid w:val="00EC4E35"/>
    <w:rsid w:val="00EC4F2A"/>
    <w:rsid w:val="00EC4F42"/>
    <w:rsid w:val="00EC529D"/>
    <w:rsid w:val="00EC5CA6"/>
    <w:rsid w:val="00EC5E0F"/>
    <w:rsid w:val="00EC68D7"/>
    <w:rsid w:val="00EC6EE0"/>
    <w:rsid w:val="00EC718D"/>
    <w:rsid w:val="00EC7549"/>
    <w:rsid w:val="00EC7945"/>
    <w:rsid w:val="00EC7FC6"/>
    <w:rsid w:val="00ED014E"/>
    <w:rsid w:val="00ED014F"/>
    <w:rsid w:val="00ED033A"/>
    <w:rsid w:val="00ED0886"/>
    <w:rsid w:val="00ED0D50"/>
    <w:rsid w:val="00ED0DBC"/>
    <w:rsid w:val="00ED1298"/>
    <w:rsid w:val="00ED1B55"/>
    <w:rsid w:val="00ED1EE4"/>
    <w:rsid w:val="00ED1F8B"/>
    <w:rsid w:val="00ED1FB3"/>
    <w:rsid w:val="00ED2340"/>
    <w:rsid w:val="00ED2836"/>
    <w:rsid w:val="00ED2EFD"/>
    <w:rsid w:val="00ED32E9"/>
    <w:rsid w:val="00ED32FF"/>
    <w:rsid w:val="00ED36BB"/>
    <w:rsid w:val="00ED3774"/>
    <w:rsid w:val="00ED392F"/>
    <w:rsid w:val="00ED39B6"/>
    <w:rsid w:val="00ED39DF"/>
    <w:rsid w:val="00ED3B45"/>
    <w:rsid w:val="00ED3CC9"/>
    <w:rsid w:val="00ED3EFE"/>
    <w:rsid w:val="00ED412C"/>
    <w:rsid w:val="00ED4275"/>
    <w:rsid w:val="00ED427E"/>
    <w:rsid w:val="00ED47F9"/>
    <w:rsid w:val="00ED4D05"/>
    <w:rsid w:val="00ED52CD"/>
    <w:rsid w:val="00ED52CF"/>
    <w:rsid w:val="00ED5ECC"/>
    <w:rsid w:val="00ED6509"/>
    <w:rsid w:val="00ED65C5"/>
    <w:rsid w:val="00ED66CC"/>
    <w:rsid w:val="00ED6872"/>
    <w:rsid w:val="00ED6B0B"/>
    <w:rsid w:val="00ED6D85"/>
    <w:rsid w:val="00ED73AC"/>
    <w:rsid w:val="00ED73EB"/>
    <w:rsid w:val="00ED76BE"/>
    <w:rsid w:val="00ED772D"/>
    <w:rsid w:val="00ED78FD"/>
    <w:rsid w:val="00ED7914"/>
    <w:rsid w:val="00ED7A2D"/>
    <w:rsid w:val="00EE020A"/>
    <w:rsid w:val="00EE08B0"/>
    <w:rsid w:val="00EE0FD0"/>
    <w:rsid w:val="00EE119D"/>
    <w:rsid w:val="00EE12FE"/>
    <w:rsid w:val="00EE1657"/>
    <w:rsid w:val="00EE16EB"/>
    <w:rsid w:val="00EE19E8"/>
    <w:rsid w:val="00EE2585"/>
    <w:rsid w:val="00EE27F5"/>
    <w:rsid w:val="00EE2BF5"/>
    <w:rsid w:val="00EE2D53"/>
    <w:rsid w:val="00EE3038"/>
    <w:rsid w:val="00EE3458"/>
    <w:rsid w:val="00EE3546"/>
    <w:rsid w:val="00EE379E"/>
    <w:rsid w:val="00EE3B2E"/>
    <w:rsid w:val="00EE3FBD"/>
    <w:rsid w:val="00EE41A4"/>
    <w:rsid w:val="00EE439B"/>
    <w:rsid w:val="00EE4B2F"/>
    <w:rsid w:val="00EE4B8D"/>
    <w:rsid w:val="00EE4E25"/>
    <w:rsid w:val="00EE4F1F"/>
    <w:rsid w:val="00EE501E"/>
    <w:rsid w:val="00EE5075"/>
    <w:rsid w:val="00EE5112"/>
    <w:rsid w:val="00EE5839"/>
    <w:rsid w:val="00EE5964"/>
    <w:rsid w:val="00EE5B66"/>
    <w:rsid w:val="00EE5D54"/>
    <w:rsid w:val="00EE65D5"/>
    <w:rsid w:val="00EE6979"/>
    <w:rsid w:val="00EE6AAA"/>
    <w:rsid w:val="00EE6D63"/>
    <w:rsid w:val="00EE6DD0"/>
    <w:rsid w:val="00EE7251"/>
    <w:rsid w:val="00EE72E8"/>
    <w:rsid w:val="00EE73FA"/>
    <w:rsid w:val="00EE74B1"/>
    <w:rsid w:val="00EE7CCE"/>
    <w:rsid w:val="00EE7D5D"/>
    <w:rsid w:val="00EE7FEF"/>
    <w:rsid w:val="00EF0416"/>
    <w:rsid w:val="00EF0747"/>
    <w:rsid w:val="00EF0E15"/>
    <w:rsid w:val="00EF1021"/>
    <w:rsid w:val="00EF1172"/>
    <w:rsid w:val="00EF144B"/>
    <w:rsid w:val="00EF1936"/>
    <w:rsid w:val="00EF1B95"/>
    <w:rsid w:val="00EF1D4D"/>
    <w:rsid w:val="00EF1DE7"/>
    <w:rsid w:val="00EF1FE3"/>
    <w:rsid w:val="00EF2132"/>
    <w:rsid w:val="00EF25CD"/>
    <w:rsid w:val="00EF2925"/>
    <w:rsid w:val="00EF2D42"/>
    <w:rsid w:val="00EF36A2"/>
    <w:rsid w:val="00EF3B42"/>
    <w:rsid w:val="00EF3DED"/>
    <w:rsid w:val="00EF3F4D"/>
    <w:rsid w:val="00EF3F92"/>
    <w:rsid w:val="00EF4092"/>
    <w:rsid w:val="00EF40AD"/>
    <w:rsid w:val="00EF4144"/>
    <w:rsid w:val="00EF443D"/>
    <w:rsid w:val="00EF4749"/>
    <w:rsid w:val="00EF47B0"/>
    <w:rsid w:val="00EF4D18"/>
    <w:rsid w:val="00EF4EC1"/>
    <w:rsid w:val="00EF4F94"/>
    <w:rsid w:val="00EF4F9E"/>
    <w:rsid w:val="00EF4FDA"/>
    <w:rsid w:val="00EF56B9"/>
    <w:rsid w:val="00EF5809"/>
    <w:rsid w:val="00EF5850"/>
    <w:rsid w:val="00EF5949"/>
    <w:rsid w:val="00EF5B9A"/>
    <w:rsid w:val="00EF5E71"/>
    <w:rsid w:val="00EF606B"/>
    <w:rsid w:val="00EF63E4"/>
    <w:rsid w:val="00EF6755"/>
    <w:rsid w:val="00EF675A"/>
    <w:rsid w:val="00EF6F29"/>
    <w:rsid w:val="00EF7168"/>
    <w:rsid w:val="00EF75DB"/>
    <w:rsid w:val="00F00084"/>
    <w:rsid w:val="00F00096"/>
    <w:rsid w:val="00F00356"/>
    <w:rsid w:val="00F0035A"/>
    <w:rsid w:val="00F00421"/>
    <w:rsid w:val="00F00423"/>
    <w:rsid w:val="00F0059C"/>
    <w:rsid w:val="00F00ABD"/>
    <w:rsid w:val="00F00EDC"/>
    <w:rsid w:val="00F011DA"/>
    <w:rsid w:val="00F012D4"/>
    <w:rsid w:val="00F01B70"/>
    <w:rsid w:val="00F01D8F"/>
    <w:rsid w:val="00F024D5"/>
    <w:rsid w:val="00F024FF"/>
    <w:rsid w:val="00F02730"/>
    <w:rsid w:val="00F0285C"/>
    <w:rsid w:val="00F02B64"/>
    <w:rsid w:val="00F031EB"/>
    <w:rsid w:val="00F0337F"/>
    <w:rsid w:val="00F0339F"/>
    <w:rsid w:val="00F03488"/>
    <w:rsid w:val="00F03689"/>
    <w:rsid w:val="00F03E72"/>
    <w:rsid w:val="00F042A3"/>
    <w:rsid w:val="00F042AA"/>
    <w:rsid w:val="00F04907"/>
    <w:rsid w:val="00F049C0"/>
    <w:rsid w:val="00F04FA4"/>
    <w:rsid w:val="00F05064"/>
    <w:rsid w:val="00F0561D"/>
    <w:rsid w:val="00F05955"/>
    <w:rsid w:val="00F05E92"/>
    <w:rsid w:val="00F06413"/>
    <w:rsid w:val="00F0655E"/>
    <w:rsid w:val="00F06D11"/>
    <w:rsid w:val="00F06DE1"/>
    <w:rsid w:val="00F06ED0"/>
    <w:rsid w:val="00F0755D"/>
    <w:rsid w:val="00F076BF"/>
    <w:rsid w:val="00F077C2"/>
    <w:rsid w:val="00F07A55"/>
    <w:rsid w:val="00F07C87"/>
    <w:rsid w:val="00F07F52"/>
    <w:rsid w:val="00F101DF"/>
    <w:rsid w:val="00F10213"/>
    <w:rsid w:val="00F10332"/>
    <w:rsid w:val="00F10621"/>
    <w:rsid w:val="00F10669"/>
    <w:rsid w:val="00F1091A"/>
    <w:rsid w:val="00F11003"/>
    <w:rsid w:val="00F114CA"/>
    <w:rsid w:val="00F1197D"/>
    <w:rsid w:val="00F119A8"/>
    <w:rsid w:val="00F11B19"/>
    <w:rsid w:val="00F11CBB"/>
    <w:rsid w:val="00F11F6A"/>
    <w:rsid w:val="00F120C1"/>
    <w:rsid w:val="00F1220F"/>
    <w:rsid w:val="00F1241F"/>
    <w:rsid w:val="00F127AD"/>
    <w:rsid w:val="00F128BC"/>
    <w:rsid w:val="00F128BD"/>
    <w:rsid w:val="00F129D6"/>
    <w:rsid w:val="00F12B7C"/>
    <w:rsid w:val="00F12E25"/>
    <w:rsid w:val="00F1313B"/>
    <w:rsid w:val="00F13357"/>
    <w:rsid w:val="00F13556"/>
    <w:rsid w:val="00F135B6"/>
    <w:rsid w:val="00F1378F"/>
    <w:rsid w:val="00F139E3"/>
    <w:rsid w:val="00F13C01"/>
    <w:rsid w:val="00F13CD0"/>
    <w:rsid w:val="00F13DDB"/>
    <w:rsid w:val="00F13FB2"/>
    <w:rsid w:val="00F140EF"/>
    <w:rsid w:val="00F14256"/>
    <w:rsid w:val="00F14389"/>
    <w:rsid w:val="00F144CD"/>
    <w:rsid w:val="00F149E2"/>
    <w:rsid w:val="00F14A03"/>
    <w:rsid w:val="00F14A68"/>
    <w:rsid w:val="00F14AEA"/>
    <w:rsid w:val="00F14D7A"/>
    <w:rsid w:val="00F15013"/>
    <w:rsid w:val="00F15364"/>
    <w:rsid w:val="00F1547E"/>
    <w:rsid w:val="00F16523"/>
    <w:rsid w:val="00F16536"/>
    <w:rsid w:val="00F172E8"/>
    <w:rsid w:val="00F178C4"/>
    <w:rsid w:val="00F17B51"/>
    <w:rsid w:val="00F17D2B"/>
    <w:rsid w:val="00F17FF7"/>
    <w:rsid w:val="00F2026F"/>
    <w:rsid w:val="00F20769"/>
    <w:rsid w:val="00F21180"/>
    <w:rsid w:val="00F213D5"/>
    <w:rsid w:val="00F213DD"/>
    <w:rsid w:val="00F21473"/>
    <w:rsid w:val="00F215FD"/>
    <w:rsid w:val="00F21620"/>
    <w:rsid w:val="00F217B6"/>
    <w:rsid w:val="00F218D1"/>
    <w:rsid w:val="00F219DC"/>
    <w:rsid w:val="00F21D0A"/>
    <w:rsid w:val="00F21F2F"/>
    <w:rsid w:val="00F2273E"/>
    <w:rsid w:val="00F22890"/>
    <w:rsid w:val="00F228A9"/>
    <w:rsid w:val="00F22D0B"/>
    <w:rsid w:val="00F22DBB"/>
    <w:rsid w:val="00F230F4"/>
    <w:rsid w:val="00F2331F"/>
    <w:rsid w:val="00F2366B"/>
    <w:rsid w:val="00F2369B"/>
    <w:rsid w:val="00F23C88"/>
    <w:rsid w:val="00F23EFE"/>
    <w:rsid w:val="00F23F0E"/>
    <w:rsid w:val="00F24356"/>
    <w:rsid w:val="00F243D3"/>
    <w:rsid w:val="00F24676"/>
    <w:rsid w:val="00F247CF"/>
    <w:rsid w:val="00F248CF"/>
    <w:rsid w:val="00F2494F"/>
    <w:rsid w:val="00F25421"/>
    <w:rsid w:val="00F25566"/>
    <w:rsid w:val="00F25A8E"/>
    <w:rsid w:val="00F25B80"/>
    <w:rsid w:val="00F25C81"/>
    <w:rsid w:val="00F25C8D"/>
    <w:rsid w:val="00F25DAB"/>
    <w:rsid w:val="00F26684"/>
    <w:rsid w:val="00F26C35"/>
    <w:rsid w:val="00F26DA6"/>
    <w:rsid w:val="00F26DB2"/>
    <w:rsid w:val="00F26E8E"/>
    <w:rsid w:val="00F27250"/>
    <w:rsid w:val="00F27652"/>
    <w:rsid w:val="00F305BB"/>
    <w:rsid w:val="00F307B9"/>
    <w:rsid w:val="00F30C15"/>
    <w:rsid w:val="00F30CBE"/>
    <w:rsid w:val="00F30D08"/>
    <w:rsid w:val="00F30D49"/>
    <w:rsid w:val="00F30FF9"/>
    <w:rsid w:val="00F314B0"/>
    <w:rsid w:val="00F31679"/>
    <w:rsid w:val="00F31693"/>
    <w:rsid w:val="00F316F8"/>
    <w:rsid w:val="00F31A64"/>
    <w:rsid w:val="00F31CC3"/>
    <w:rsid w:val="00F31CCF"/>
    <w:rsid w:val="00F322D1"/>
    <w:rsid w:val="00F32495"/>
    <w:rsid w:val="00F32955"/>
    <w:rsid w:val="00F32A3F"/>
    <w:rsid w:val="00F32A55"/>
    <w:rsid w:val="00F3318F"/>
    <w:rsid w:val="00F33660"/>
    <w:rsid w:val="00F338EC"/>
    <w:rsid w:val="00F33DBE"/>
    <w:rsid w:val="00F33F04"/>
    <w:rsid w:val="00F3405A"/>
    <w:rsid w:val="00F34346"/>
    <w:rsid w:val="00F346F5"/>
    <w:rsid w:val="00F350B9"/>
    <w:rsid w:val="00F3532E"/>
    <w:rsid w:val="00F35341"/>
    <w:rsid w:val="00F3549E"/>
    <w:rsid w:val="00F35BFA"/>
    <w:rsid w:val="00F35D87"/>
    <w:rsid w:val="00F35EEE"/>
    <w:rsid w:val="00F3616F"/>
    <w:rsid w:val="00F36242"/>
    <w:rsid w:val="00F3624F"/>
    <w:rsid w:val="00F370AC"/>
    <w:rsid w:val="00F370C5"/>
    <w:rsid w:val="00F373C8"/>
    <w:rsid w:val="00F377BF"/>
    <w:rsid w:val="00F37A93"/>
    <w:rsid w:val="00F37DB2"/>
    <w:rsid w:val="00F37DBC"/>
    <w:rsid w:val="00F400A4"/>
    <w:rsid w:val="00F4027D"/>
    <w:rsid w:val="00F407AF"/>
    <w:rsid w:val="00F40ADF"/>
    <w:rsid w:val="00F41498"/>
    <w:rsid w:val="00F414CF"/>
    <w:rsid w:val="00F415EB"/>
    <w:rsid w:val="00F41B6B"/>
    <w:rsid w:val="00F41C8A"/>
    <w:rsid w:val="00F41E6C"/>
    <w:rsid w:val="00F41FA8"/>
    <w:rsid w:val="00F420E6"/>
    <w:rsid w:val="00F42143"/>
    <w:rsid w:val="00F421F2"/>
    <w:rsid w:val="00F4228A"/>
    <w:rsid w:val="00F42570"/>
    <w:rsid w:val="00F4269B"/>
    <w:rsid w:val="00F42B60"/>
    <w:rsid w:val="00F430FC"/>
    <w:rsid w:val="00F43218"/>
    <w:rsid w:val="00F43DE2"/>
    <w:rsid w:val="00F43EC1"/>
    <w:rsid w:val="00F44010"/>
    <w:rsid w:val="00F44496"/>
    <w:rsid w:val="00F44712"/>
    <w:rsid w:val="00F4496A"/>
    <w:rsid w:val="00F44B4C"/>
    <w:rsid w:val="00F44DD4"/>
    <w:rsid w:val="00F455B3"/>
    <w:rsid w:val="00F4618E"/>
    <w:rsid w:val="00F46435"/>
    <w:rsid w:val="00F46621"/>
    <w:rsid w:val="00F467AD"/>
    <w:rsid w:val="00F46822"/>
    <w:rsid w:val="00F46A65"/>
    <w:rsid w:val="00F46A9F"/>
    <w:rsid w:val="00F46BA2"/>
    <w:rsid w:val="00F46E31"/>
    <w:rsid w:val="00F47057"/>
    <w:rsid w:val="00F47141"/>
    <w:rsid w:val="00F472D1"/>
    <w:rsid w:val="00F4754E"/>
    <w:rsid w:val="00F47619"/>
    <w:rsid w:val="00F47F9A"/>
    <w:rsid w:val="00F5028C"/>
    <w:rsid w:val="00F5058D"/>
    <w:rsid w:val="00F50692"/>
    <w:rsid w:val="00F50D06"/>
    <w:rsid w:val="00F51228"/>
    <w:rsid w:val="00F51611"/>
    <w:rsid w:val="00F5190C"/>
    <w:rsid w:val="00F51B2A"/>
    <w:rsid w:val="00F51B5D"/>
    <w:rsid w:val="00F52429"/>
    <w:rsid w:val="00F5253A"/>
    <w:rsid w:val="00F527F5"/>
    <w:rsid w:val="00F52A89"/>
    <w:rsid w:val="00F52BFC"/>
    <w:rsid w:val="00F52ECB"/>
    <w:rsid w:val="00F52FDA"/>
    <w:rsid w:val="00F53190"/>
    <w:rsid w:val="00F53208"/>
    <w:rsid w:val="00F533E4"/>
    <w:rsid w:val="00F53467"/>
    <w:rsid w:val="00F53752"/>
    <w:rsid w:val="00F537C9"/>
    <w:rsid w:val="00F53E4C"/>
    <w:rsid w:val="00F5432E"/>
    <w:rsid w:val="00F54431"/>
    <w:rsid w:val="00F54468"/>
    <w:rsid w:val="00F547B6"/>
    <w:rsid w:val="00F54980"/>
    <w:rsid w:val="00F54F8E"/>
    <w:rsid w:val="00F553C1"/>
    <w:rsid w:val="00F55766"/>
    <w:rsid w:val="00F557F6"/>
    <w:rsid w:val="00F5593B"/>
    <w:rsid w:val="00F55A29"/>
    <w:rsid w:val="00F55D6C"/>
    <w:rsid w:val="00F5638B"/>
    <w:rsid w:val="00F57150"/>
    <w:rsid w:val="00F5740B"/>
    <w:rsid w:val="00F57420"/>
    <w:rsid w:val="00F57489"/>
    <w:rsid w:val="00F57839"/>
    <w:rsid w:val="00F5784C"/>
    <w:rsid w:val="00F57908"/>
    <w:rsid w:val="00F57CD4"/>
    <w:rsid w:val="00F57D6A"/>
    <w:rsid w:val="00F57F12"/>
    <w:rsid w:val="00F57FC1"/>
    <w:rsid w:val="00F6011F"/>
    <w:rsid w:val="00F60463"/>
    <w:rsid w:val="00F60781"/>
    <w:rsid w:val="00F60995"/>
    <w:rsid w:val="00F610F0"/>
    <w:rsid w:val="00F6119E"/>
    <w:rsid w:val="00F611FE"/>
    <w:rsid w:val="00F6148F"/>
    <w:rsid w:val="00F618B4"/>
    <w:rsid w:val="00F618D3"/>
    <w:rsid w:val="00F62014"/>
    <w:rsid w:val="00F62119"/>
    <w:rsid w:val="00F621B2"/>
    <w:rsid w:val="00F623B1"/>
    <w:rsid w:val="00F6258A"/>
    <w:rsid w:val="00F62649"/>
    <w:rsid w:val="00F627C4"/>
    <w:rsid w:val="00F62A64"/>
    <w:rsid w:val="00F62B55"/>
    <w:rsid w:val="00F62CD0"/>
    <w:rsid w:val="00F637D6"/>
    <w:rsid w:val="00F63E45"/>
    <w:rsid w:val="00F640BC"/>
    <w:rsid w:val="00F6472C"/>
    <w:rsid w:val="00F648A3"/>
    <w:rsid w:val="00F6510C"/>
    <w:rsid w:val="00F653A0"/>
    <w:rsid w:val="00F653D0"/>
    <w:rsid w:val="00F65672"/>
    <w:rsid w:val="00F65930"/>
    <w:rsid w:val="00F65A2D"/>
    <w:rsid w:val="00F65EC8"/>
    <w:rsid w:val="00F6625E"/>
    <w:rsid w:val="00F66933"/>
    <w:rsid w:val="00F670D4"/>
    <w:rsid w:val="00F6730D"/>
    <w:rsid w:val="00F67504"/>
    <w:rsid w:val="00F67A53"/>
    <w:rsid w:val="00F67E2D"/>
    <w:rsid w:val="00F707B2"/>
    <w:rsid w:val="00F708AC"/>
    <w:rsid w:val="00F70939"/>
    <w:rsid w:val="00F70993"/>
    <w:rsid w:val="00F70AF7"/>
    <w:rsid w:val="00F70E8A"/>
    <w:rsid w:val="00F71260"/>
    <w:rsid w:val="00F71FC7"/>
    <w:rsid w:val="00F721BF"/>
    <w:rsid w:val="00F72542"/>
    <w:rsid w:val="00F72897"/>
    <w:rsid w:val="00F73194"/>
    <w:rsid w:val="00F73362"/>
    <w:rsid w:val="00F73439"/>
    <w:rsid w:val="00F73946"/>
    <w:rsid w:val="00F73AE1"/>
    <w:rsid w:val="00F73AFA"/>
    <w:rsid w:val="00F73AFB"/>
    <w:rsid w:val="00F73B46"/>
    <w:rsid w:val="00F73F0C"/>
    <w:rsid w:val="00F7409A"/>
    <w:rsid w:val="00F74135"/>
    <w:rsid w:val="00F746A9"/>
    <w:rsid w:val="00F747A6"/>
    <w:rsid w:val="00F74A80"/>
    <w:rsid w:val="00F74C07"/>
    <w:rsid w:val="00F7503D"/>
    <w:rsid w:val="00F754E5"/>
    <w:rsid w:val="00F75505"/>
    <w:rsid w:val="00F7556F"/>
    <w:rsid w:val="00F75573"/>
    <w:rsid w:val="00F756A6"/>
    <w:rsid w:val="00F758AA"/>
    <w:rsid w:val="00F7596C"/>
    <w:rsid w:val="00F759AA"/>
    <w:rsid w:val="00F75AF7"/>
    <w:rsid w:val="00F75B35"/>
    <w:rsid w:val="00F75BE0"/>
    <w:rsid w:val="00F75F0F"/>
    <w:rsid w:val="00F762E4"/>
    <w:rsid w:val="00F7667B"/>
    <w:rsid w:val="00F767C9"/>
    <w:rsid w:val="00F76AE5"/>
    <w:rsid w:val="00F770A8"/>
    <w:rsid w:val="00F7714B"/>
    <w:rsid w:val="00F772BA"/>
    <w:rsid w:val="00F7748B"/>
    <w:rsid w:val="00F776CD"/>
    <w:rsid w:val="00F777E4"/>
    <w:rsid w:val="00F778A3"/>
    <w:rsid w:val="00F77C4E"/>
    <w:rsid w:val="00F77EE5"/>
    <w:rsid w:val="00F80164"/>
    <w:rsid w:val="00F80F34"/>
    <w:rsid w:val="00F810C7"/>
    <w:rsid w:val="00F81111"/>
    <w:rsid w:val="00F81533"/>
    <w:rsid w:val="00F8158F"/>
    <w:rsid w:val="00F815BA"/>
    <w:rsid w:val="00F81745"/>
    <w:rsid w:val="00F81748"/>
    <w:rsid w:val="00F81AAA"/>
    <w:rsid w:val="00F81E3E"/>
    <w:rsid w:val="00F8200D"/>
    <w:rsid w:val="00F82115"/>
    <w:rsid w:val="00F82178"/>
    <w:rsid w:val="00F8269E"/>
    <w:rsid w:val="00F82755"/>
    <w:rsid w:val="00F83275"/>
    <w:rsid w:val="00F833A0"/>
    <w:rsid w:val="00F835BE"/>
    <w:rsid w:val="00F840CA"/>
    <w:rsid w:val="00F84507"/>
    <w:rsid w:val="00F845F1"/>
    <w:rsid w:val="00F84624"/>
    <w:rsid w:val="00F847F1"/>
    <w:rsid w:val="00F84B14"/>
    <w:rsid w:val="00F8531B"/>
    <w:rsid w:val="00F8584D"/>
    <w:rsid w:val="00F85977"/>
    <w:rsid w:val="00F85DDF"/>
    <w:rsid w:val="00F85FF1"/>
    <w:rsid w:val="00F8614E"/>
    <w:rsid w:val="00F86316"/>
    <w:rsid w:val="00F865B4"/>
    <w:rsid w:val="00F869D9"/>
    <w:rsid w:val="00F86AB4"/>
    <w:rsid w:val="00F86CF5"/>
    <w:rsid w:val="00F86E07"/>
    <w:rsid w:val="00F86E4E"/>
    <w:rsid w:val="00F87232"/>
    <w:rsid w:val="00F872F4"/>
    <w:rsid w:val="00F873C0"/>
    <w:rsid w:val="00F87D89"/>
    <w:rsid w:val="00F90717"/>
    <w:rsid w:val="00F90771"/>
    <w:rsid w:val="00F90E4E"/>
    <w:rsid w:val="00F91288"/>
    <w:rsid w:val="00F9130B"/>
    <w:rsid w:val="00F9141C"/>
    <w:rsid w:val="00F91913"/>
    <w:rsid w:val="00F91A65"/>
    <w:rsid w:val="00F9204D"/>
    <w:rsid w:val="00F9228B"/>
    <w:rsid w:val="00F9231A"/>
    <w:rsid w:val="00F924A6"/>
    <w:rsid w:val="00F92514"/>
    <w:rsid w:val="00F928B4"/>
    <w:rsid w:val="00F92929"/>
    <w:rsid w:val="00F929F2"/>
    <w:rsid w:val="00F92D15"/>
    <w:rsid w:val="00F92D6E"/>
    <w:rsid w:val="00F93C05"/>
    <w:rsid w:val="00F94022"/>
    <w:rsid w:val="00F94039"/>
    <w:rsid w:val="00F9403D"/>
    <w:rsid w:val="00F945EF"/>
    <w:rsid w:val="00F947E3"/>
    <w:rsid w:val="00F94BC6"/>
    <w:rsid w:val="00F95233"/>
    <w:rsid w:val="00F9526E"/>
    <w:rsid w:val="00F9585F"/>
    <w:rsid w:val="00F958F6"/>
    <w:rsid w:val="00F95B5A"/>
    <w:rsid w:val="00F95BE1"/>
    <w:rsid w:val="00F95DF5"/>
    <w:rsid w:val="00F9602A"/>
    <w:rsid w:val="00F9609C"/>
    <w:rsid w:val="00F96125"/>
    <w:rsid w:val="00F96462"/>
    <w:rsid w:val="00F96A26"/>
    <w:rsid w:val="00F96A72"/>
    <w:rsid w:val="00F96F52"/>
    <w:rsid w:val="00F96FC3"/>
    <w:rsid w:val="00F970A9"/>
    <w:rsid w:val="00F970C3"/>
    <w:rsid w:val="00F974ED"/>
    <w:rsid w:val="00FA0070"/>
    <w:rsid w:val="00FA00B8"/>
    <w:rsid w:val="00FA01BD"/>
    <w:rsid w:val="00FA024E"/>
    <w:rsid w:val="00FA0594"/>
    <w:rsid w:val="00FA09F0"/>
    <w:rsid w:val="00FA0B2A"/>
    <w:rsid w:val="00FA0E56"/>
    <w:rsid w:val="00FA13B9"/>
    <w:rsid w:val="00FA1403"/>
    <w:rsid w:val="00FA1AF1"/>
    <w:rsid w:val="00FA1D6B"/>
    <w:rsid w:val="00FA1EB7"/>
    <w:rsid w:val="00FA202C"/>
    <w:rsid w:val="00FA29D5"/>
    <w:rsid w:val="00FA2A22"/>
    <w:rsid w:val="00FA2C9F"/>
    <w:rsid w:val="00FA2F49"/>
    <w:rsid w:val="00FA3171"/>
    <w:rsid w:val="00FA31F1"/>
    <w:rsid w:val="00FA3478"/>
    <w:rsid w:val="00FA355D"/>
    <w:rsid w:val="00FA3B4B"/>
    <w:rsid w:val="00FA40FC"/>
    <w:rsid w:val="00FA434F"/>
    <w:rsid w:val="00FA4877"/>
    <w:rsid w:val="00FA4A8E"/>
    <w:rsid w:val="00FA4C54"/>
    <w:rsid w:val="00FA5190"/>
    <w:rsid w:val="00FA52CA"/>
    <w:rsid w:val="00FA555B"/>
    <w:rsid w:val="00FA55DB"/>
    <w:rsid w:val="00FA5643"/>
    <w:rsid w:val="00FA5A86"/>
    <w:rsid w:val="00FA5CCC"/>
    <w:rsid w:val="00FA5F4B"/>
    <w:rsid w:val="00FA6194"/>
    <w:rsid w:val="00FA65EA"/>
    <w:rsid w:val="00FA679A"/>
    <w:rsid w:val="00FA6B36"/>
    <w:rsid w:val="00FA745E"/>
    <w:rsid w:val="00FA759E"/>
    <w:rsid w:val="00FA7AAB"/>
    <w:rsid w:val="00FA7E8A"/>
    <w:rsid w:val="00FA7FBA"/>
    <w:rsid w:val="00FB029C"/>
    <w:rsid w:val="00FB02D2"/>
    <w:rsid w:val="00FB0377"/>
    <w:rsid w:val="00FB0380"/>
    <w:rsid w:val="00FB049A"/>
    <w:rsid w:val="00FB0E89"/>
    <w:rsid w:val="00FB1889"/>
    <w:rsid w:val="00FB1D5A"/>
    <w:rsid w:val="00FB228A"/>
    <w:rsid w:val="00FB2BCA"/>
    <w:rsid w:val="00FB2C7B"/>
    <w:rsid w:val="00FB3089"/>
    <w:rsid w:val="00FB308D"/>
    <w:rsid w:val="00FB3345"/>
    <w:rsid w:val="00FB340F"/>
    <w:rsid w:val="00FB378A"/>
    <w:rsid w:val="00FB3D67"/>
    <w:rsid w:val="00FB4261"/>
    <w:rsid w:val="00FB4609"/>
    <w:rsid w:val="00FB489B"/>
    <w:rsid w:val="00FB48AF"/>
    <w:rsid w:val="00FB4AAA"/>
    <w:rsid w:val="00FB4CEA"/>
    <w:rsid w:val="00FB4DD1"/>
    <w:rsid w:val="00FB52A3"/>
    <w:rsid w:val="00FB5341"/>
    <w:rsid w:val="00FB5348"/>
    <w:rsid w:val="00FB53C3"/>
    <w:rsid w:val="00FB54AA"/>
    <w:rsid w:val="00FB5625"/>
    <w:rsid w:val="00FB569A"/>
    <w:rsid w:val="00FB57CB"/>
    <w:rsid w:val="00FB5BDA"/>
    <w:rsid w:val="00FB5C83"/>
    <w:rsid w:val="00FB5CAE"/>
    <w:rsid w:val="00FB5E4E"/>
    <w:rsid w:val="00FB65FC"/>
    <w:rsid w:val="00FB687A"/>
    <w:rsid w:val="00FB68E6"/>
    <w:rsid w:val="00FB6A4E"/>
    <w:rsid w:val="00FB6B57"/>
    <w:rsid w:val="00FB6F79"/>
    <w:rsid w:val="00FB7992"/>
    <w:rsid w:val="00FB7A7D"/>
    <w:rsid w:val="00FB7C42"/>
    <w:rsid w:val="00FB7C4F"/>
    <w:rsid w:val="00FC047B"/>
    <w:rsid w:val="00FC07FB"/>
    <w:rsid w:val="00FC0C76"/>
    <w:rsid w:val="00FC0E97"/>
    <w:rsid w:val="00FC0F7C"/>
    <w:rsid w:val="00FC0F7F"/>
    <w:rsid w:val="00FC1076"/>
    <w:rsid w:val="00FC22D2"/>
    <w:rsid w:val="00FC241C"/>
    <w:rsid w:val="00FC2455"/>
    <w:rsid w:val="00FC24F7"/>
    <w:rsid w:val="00FC273A"/>
    <w:rsid w:val="00FC28D0"/>
    <w:rsid w:val="00FC3130"/>
    <w:rsid w:val="00FC352A"/>
    <w:rsid w:val="00FC37B3"/>
    <w:rsid w:val="00FC3880"/>
    <w:rsid w:val="00FC3C64"/>
    <w:rsid w:val="00FC3E49"/>
    <w:rsid w:val="00FC40E4"/>
    <w:rsid w:val="00FC4481"/>
    <w:rsid w:val="00FC4498"/>
    <w:rsid w:val="00FC4556"/>
    <w:rsid w:val="00FC476E"/>
    <w:rsid w:val="00FC47C8"/>
    <w:rsid w:val="00FC4AEA"/>
    <w:rsid w:val="00FC4CE1"/>
    <w:rsid w:val="00FC4DBF"/>
    <w:rsid w:val="00FC5085"/>
    <w:rsid w:val="00FC52A1"/>
    <w:rsid w:val="00FC52E4"/>
    <w:rsid w:val="00FC58DA"/>
    <w:rsid w:val="00FC5AE8"/>
    <w:rsid w:val="00FC5FDB"/>
    <w:rsid w:val="00FC6299"/>
    <w:rsid w:val="00FC63AB"/>
    <w:rsid w:val="00FC6844"/>
    <w:rsid w:val="00FC6E01"/>
    <w:rsid w:val="00FC6F9B"/>
    <w:rsid w:val="00FC731E"/>
    <w:rsid w:val="00FC743B"/>
    <w:rsid w:val="00FC747A"/>
    <w:rsid w:val="00FC7518"/>
    <w:rsid w:val="00FC79CA"/>
    <w:rsid w:val="00FC7DFA"/>
    <w:rsid w:val="00FC7E19"/>
    <w:rsid w:val="00FC7E73"/>
    <w:rsid w:val="00FC7FDA"/>
    <w:rsid w:val="00FD09E2"/>
    <w:rsid w:val="00FD0D8B"/>
    <w:rsid w:val="00FD13F5"/>
    <w:rsid w:val="00FD1500"/>
    <w:rsid w:val="00FD17EA"/>
    <w:rsid w:val="00FD18CB"/>
    <w:rsid w:val="00FD1B26"/>
    <w:rsid w:val="00FD1F0B"/>
    <w:rsid w:val="00FD21C1"/>
    <w:rsid w:val="00FD24F5"/>
    <w:rsid w:val="00FD25BB"/>
    <w:rsid w:val="00FD265F"/>
    <w:rsid w:val="00FD2A48"/>
    <w:rsid w:val="00FD2A8D"/>
    <w:rsid w:val="00FD2C31"/>
    <w:rsid w:val="00FD2E60"/>
    <w:rsid w:val="00FD311B"/>
    <w:rsid w:val="00FD32E4"/>
    <w:rsid w:val="00FD361D"/>
    <w:rsid w:val="00FD3736"/>
    <w:rsid w:val="00FD375B"/>
    <w:rsid w:val="00FD38CB"/>
    <w:rsid w:val="00FD3C55"/>
    <w:rsid w:val="00FD3CE2"/>
    <w:rsid w:val="00FD4283"/>
    <w:rsid w:val="00FD47F1"/>
    <w:rsid w:val="00FD4841"/>
    <w:rsid w:val="00FD4AA6"/>
    <w:rsid w:val="00FD4B33"/>
    <w:rsid w:val="00FD4CB2"/>
    <w:rsid w:val="00FD4F72"/>
    <w:rsid w:val="00FD5022"/>
    <w:rsid w:val="00FD50FB"/>
    <w:rsid w:val="00FD54AE"/>
    <w:rsid w:val="00FD56A7"/>
    <w:rsid w:val="00FD599C"/>
    <w:rsid w:val="00FD5F43"/>
    <w:rsid w:val="00FD623B"/>
    <w:rsid w:val="00FD681E"/>
    <w:rsid w:val="00FD69CD"/>
    <w:rsid w:val="00FD6FF5"/>
    <w:rsid w:val="00FD7132"/>
    <w:rsid w:val="00FD71B3"/>
    <w:rsid w:val="00FD7260"/>
    <w:rsid w:val="00FD72CB"/>
    <w:rsid w:val="00FD7575"/>
    <w:rsid w:val="00FD7854"/>
    <w:rsid w:val="00FD7C08"/>
    <w:rsid w:val="00FD7DFB"/>
    <w:rsid w:val="00FD7F98"/>
    <w:rsid w:val="00FE03F4"/>
    <w:rsid w:val="00FE042E"/>
    <w:rsid w:val="00FE0674"/>
    <w:rsid w:val="00FE0A73"/>
    <w:rsid w:val="00FE0A80"/>
    <w:rsid w:val="00FE0C8E"/>
    <w:rsid w:val="00FE0CAA"/>
    <w:rsid w:val="00FE0CAF"/>
    <w:rsid w:val="00FE0DBC"/>
    <w:rsid w:val="00FE0DCF"/>
    <w:rsid w:val="00FE0F2E"/>
    <w:rsid w:val="00FE1118"/>
    <w:rsid w:val="00FE197B"/>
    <w:rsid w:val="00FE1A94"/>
    <w:rsid w:val="00FE1BEF"/>
    <w:rsid w:val="00FE1C26"/>
    <w:rsid w:val="00FE2141"/>
    <w:rsid w:val="00FE22E8"/>
    <w:rsid w:val="00FE242A"/>
    <w:rsid w:val="00FE2762"/>
    <w:rsid w:val="00FE2968"/>
    <w:rsid w:val="00FE2A3A"/>
    <w:rsid w:val="00FE2B73"/>
    <w:rsid w:val="00FE3387"/>
    <w:rsid w:val="00FE3455"/>
    <w:rsid w:val="00FE3794"/>
    <w:rsid w:val="00FE3931"/>
    <w:rsid w:val="00FE3D69"/>
    <w:rsid w:val="00FE3D7F"/>
    <w:rsid w:val="00FE3E95"/>
    <w:rsid w:val="00FE3ECB"/>
    <w:rsid w:val="00FE413D"/>
    <w:rsid w:val="00FE42D5"/>
    <w:rsid w:val="00FE45CE"/>
    <w:rsid w:val="00FE47AB"/>
    <w:rsid w:val="00FE4944"/>
    <w:rsid w:val="00FE4EA8"/>
    <w:rsid w:val="00FE5109"/>
    <w:rsid w:val="00FE532D"/>
    <w:rsid w:val="00FE53FE"/>
    <w:rsid w:val="00FE5AFA"/>
    <w:rsid w:val="00FE5B00"/>
    <w:rsid w:val="00FE5E4D"/>
    <w:rsid w:val="00FE5E4E"/>
    <w:rsid w:val="00FE5FF3"/>
    <w:rsid w:val="00FE60B5"/>
    <w:rsid w:val="00FE686D"/>
    <w:rsid w:val="00FE6954"/>
    <w:rsid w:val="00FE6E0B"/>
    <w:rsid w:val="00FE6ECA"/>
    <w:rsid w:val="00FE6F4D"/>
    <w:rsid w:val="00FE798B"/>
    <w:rsid w:val="00FE7B5A"/>
    <w:rsid w:val="00FE7BBE"/>
    <w:rsid w:val="00FF032D"/>
    <w:rsid w:val="00FF042E"/>
    <w:rsid w:val="00FF077F"/>
    <w:rsid w:val="00FF09B8"/>
    <w:rsid w:val="00FF0CE4"/>
    <w:rsid w:val="00FF0D65"/>
    <w:rsid w:val="00FF0E25"/>
    <w:rsid w:val="00FF1222"/>
    <w:rsid w:val="00FF1229"/>
    <w:rsid w:val="00FF1335"/>
    <w:rsid w:val="00FF1CB5"/>
    <w:rsid w:val="00FF1EBE"/>
    <w:rsid w:val="00FF1F68"/>
    <w:rsid w:val="00FF220B"/>
    <w:rsid w:val="00FF2334"/>
    <w:rsid w:val="00FF2A4D"/>
    <w:rsid w:val="00FF2A7F"/>
    <w:rsid w:val="00FF3076"/>
    <w:rsid w:val="00FF3E51"/>
    <w:rsid w:val="00FF3FEA"/>
    <w:rsid w:val="00FF432A"/>
    <w:rsid w:val="00FF5041"/>
    <w:rsid w:val="00FF5057"/>
    <w:rsid w:val="00FF5154"/>
    <w:rsid w:val="00FF541B"/>
    <w:rsid w:val="00FF549F"/>
    <w:rsid w:val="00FF5712"/>
    <w:rsid w:val="00FF5F44"/>
    <w:rsid w:val="00FF623B"/>
    <w:rsid w:val="00FF624B"/>
    <w:rsid w:val="00FF6597"/>
    <w:rsid w:val="00FF671A"/>
    <w:rsid w:val="00FF6992"/>
    <w:rsid w:val="00FF6A16"/>
    <w:rsid w:val="00FF6A5F"/>
    <w:rsid w:val="00FF71C3"/>
    <w:rsid w:val="00FF7483"/>
    <w:rsid w:val="00FF76AD"/>
    <w:rsid w:val="00FF76E1"/>
    <w:rsid w:val="00FF785D"/>
    <w:rsid w:val="00FF7CE2"/>
    <w:rsid w:val="00FF7D2E"/>
    <w:rsid w:val="04F9C44E"/>
    <w:rsid w:val="0A7EBDB1"/>
    <w:rsid w:val="0D52424B"/>
    <w:rsid w:val="1EC8F2AD"/>
    <w:rsid w:val="2293654B"/>
    <w:rsid w:val="2B814339"/>
    <w:rsid w:val="31D3FCB6"/>
    <w:rsid w:val="387D3E4A"/>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DD8DE2"/>
  <w15:docId w15:val="{5D138837-E4B7-4D04-94F4-1B205D4AA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C4C"/>
    <w:pPr>
      <w:spacing w:after="120"/>
      <w:ind w:left="851" w:hanging="851"/>
    </w:pPr>
    <w:rPr>
      <w:rFonts w:eastAsia="Times New Roman"/>
      <w:lang w:val="en-GB" w:eastAsia="en-US"/>
    </w:rPr>
  </w:style>
  <w:style w:type="paragraph" w:styleId="Heading1">
    <w:name w:val="heading 1"/>
    <w:basedOn w:val="Normal"/>
    <w:next w:val="Normal"/>
    <w:link w:val="Heading1Char"/>
    <w:autoRedefine/>
    <w:uiPriority w:val="9"/>
    <w:qFormat/>
    <w:rsid w:val="007A1020"/>
    <w:pPr>
      <w:keepNext/>
      <w:keepLines/>
      <w:numPr>
        <w:numId w:val="3"/>
      </w:numPr>
      <w:spacing w:before="120" w:after="96"/>
      <w:jc w:val="center"/>
      <w:outlineLvl w:val="0"/>
    </w:pPr>
    <w:rPr>
      <w:rFonts w:ascii="Arial" w:eastAsia="Calibri" w:hAnsi="Arial"/>
      <w:b/>
      <w:bCs/>
      <w:sz w:val="18"/>
      <w:szCs w:val="18"/>
      <w:lang w:val="lt-LT"/>
    </w:rPr>
  </w:style>
  <w:style w:type="paragraph" w:styleId="Heading2">
    <w:name w:val="heading 2"/>
    <w:basedOn w:val="Normal"/>
    <w:next w:val="Normal"/>
    <w:link w:val="Heading2Char"/>
    <w:autoRedefine/>
    <w:uiPriority w:val="9"/>
    <w:qFormat/>
    <w:rsid w:val="007F51D0"/>
    <w:pPr>
      <w:keepNext/>
      <w:keepLines/>
      <w:numPr>
        <w:ilvl w:val="1"/>
        <w:numId w:val="3"/>
      </w:numPr>
      <w:tabs>
        <w:tab w:val="left" w:pos="567"/>
        <w:tab w:val="left" w:pos="851"/>
        <w:tab w:val="left" w:pos="992"/>
        <w:tab w:val="left" w:pos="1134"/>
      </w:tabs>
      <w:spacing w:before="96" w:after="96"/>
      <w:ind w:left="720"/>
      <w:jc w:val="both"/>
      <w:outlineLvl w:val="1"/>
    </w:pPr>
    <w:rPr>
      <w:rFonts w:ascii="Arial" w:eastAsia="Calibri" w:hAnsi="Arial"/>
      <w:b/>
      <w:caps/>
      <w:sz w:val="18"/>
      <w:szCs w:val="16"/>
      <w:lang w:val="lt-LT"/>
    </w:rPr>
  </w:style>
  <w:style w:type="paragraph" w:styleId="Heading3">
    <w:name w:val="heading 3"/>
    <w:basedOn w:val="Normal"/>
    <w:next w:val="Normal"/>
    <w:link w:val="Heading3Char"/>
    <w:uiPriority w:val="9"/>
    <w:qFormat/>
    <w:rsid w:val="00C56C4C"/>
    <w:pPr>
      <w:keepNext/>
      <w:numPr>
        <w:ilvl w:val="2"/>
        <w:numId w:val="1"/>
      </w:numPr>
      <w:ind w:left="-1020" w:firstLine="737"/>
      <w:jc w:val="both"/>
      <w:outlineLvl w:val="2"/>
    </w:pPr>
    <w:rPr>
      <w:rFonts w:eastAsia="Calibri"/>
    </w:rPr>
  </w:style>
  <w:style w:type="paragraph" w:styleId="Heading4">
    <w:name w:val="heading 4"/>
    <w:aliases w:val="Heading 4 Char Char Char Char"/>
    <w:basedOn w:val="Normal"/>
    <w:next w:val="Normal"/>
    <w:link w:val="Heading4Char"/>
    <w:uiPriority w:val="99"/>
    <w:qFormat/>
    <w:rsid w:val="00C56C4C"/>
    <w:pPr>
      <w:keepNext/>
      <w:jc w:val="both"/>
      <w:outlineLvl w:val="3"/>
    </w:pPr>
    <w:rPr>
      <w:rFonts w:eastAsia="Calibri"/>
      <w:b/>
      <w:i/>
    </w:rPr>
  </w:style>
  <w:style w:type="paragraph" w:styleId="Heading5">
    <w:name w:val="heading 5"/>
    <w:basedOn w:val="Normal"/>
    <w:next w:val="Normal"/>
    <w:link w:val="Heading5Char"/>
    <w:uiPriority w:val="99"/>
    <w:qFormat/>
    <w:rsid w:val="00C56C4C"/>
    <w:pPr>
      <w:keepNext/>
      <w:numPr>
        <w:ilvl w:val="4"/>
        <w:numId w:val="1"/>
      </w:numPr>
      <w:outlineLvl w:val="4"/>
    </w:pPr>
    <w:rPr>
      <w:rFonts w:eastAsia="Calibri"/>
    </w:rPr>
  </w:style>
  <w:style w:type="paragraph" w:styleId="Heading6">
    <w:name w:val="heading 6"/>
    <w:basedOn w:val="Normal"/>
    <w:next w:val="Normal"/>
    <w:link w:val="Heading6Char"/>
    <w:uiPriority w:val="99"/>
    <w:qFormat/>
    <w:rsid w:val="00C56C4C"/>
    <w:pPr>
      <w:keepNext/>
      <w:numPr>
        <w:ilvl w:val="5"/>
        <w:numId w:val="1"/>
      </w:numPr>
      <w:outlineLvl w:val="5"/>
    </w:pPr>
    <w:rPr>
      <w:rFonts w:eastAsia="Calibri"/>
      <w:b/>
      <w:i/>
    </w:rPr>
  </w:style>
  <w:style w:type="paragraph" w:styleId="Heading7">
    <w:name w:val="heading 7"/>
    <w:basedOn w:val="Normal"/>
    <w:next w:val="Normal"/>
    <w:link w:val="Heading7Char"/>
    <w:uiPriority w:val="99"/>
    <w:qFormat/>
    <w:rsid w:val="00C56C4C"/>
    <w:pPr>
      <w:keepNext/>
      <w:numPr>
        <w:ilvl w:val="6"/>
        <w:numId w:val="1"/>
      </w:numPr>
      <w:jc w:val="both"/>
      <w:outlineLvl w:val="6"/>
    </w:pPr>
    <w:rPr>
      <w:rFonts w:eastAsia="Calibri"/>
      <w:color w:val="000000"/>
    </w:rPr>
  </w:style>
  <w:style w:type="paragraph" w:styleId="Heading8">
    <w:name w:val="heading 8"/>
    <w:basedOn w:val="Normal"/>
    <w:next w:val="Normal"/>
    <w:link w:val="Heading8Char"/>
    <w:uiPriority w:val="99"/>
    <w:qFormat/>
    <w:rsid w:val="00C56C4C"/>
    <w:pPr>
      <w:keepNext/>
      <w:numPr>
        <w:ilvl w:val="7"/>
        <w:numId w:val="1"/>
      </w:numPr>
      <w:jc w:val="both"/>
      <w:outlineLvl w:val="7"/>
    </w:pPr>
    <w:rPr>
      <w:rFonts w:eastAsia="Calibri"/>
      <w:color w:val="FF0000"/>
    </w:rPr>
  </w:style>
  <w:style w:type="paragraph" w:styleId="Heading9">
    <w:name w:val="heading 9"/>
    <w:basedOn w:val="Normal"/>
    <w:next w:val="Normal"/>
    <w:link w:val="Heading9Char"/>
    <w:uiPriority w:val="99"/>
    <w:qFormat/>
    <w:rsid w:val="00C56C4C"/>
    <w:pPr>
      <w:keepNext/>
      <w:numPr>
        <w:ilvl w:val="8"/>
        <w:numId w:val="1"/>
      </w:numPr>
      <w:outlineLvl w:val="8"/>
    </w:pPr>
    <w:rPr>
      <w:rFonts w:eastAsia="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A1020"/>
    <w:rPr>
      <w:rFonts w:ascii="Arial" w:hAnsi="Arial"/>
      <w:b/>
      <w:bCs/>
      <w:sz w:val="18"/>
      <w:szCs w:val="18"/>
      <w:lang w:eastAsia="en-US"/>
    </w:rPr>
  </w:style>
  <w:style w:type="character" w:customStyle="1" w:styleId="Heading2Char">
    <w:name w:val="Heading 2 Char"/>
    <w:link w:val="Heading2"/>
    <w:uiPriority w:val="9"/>
    <w:rsid w:val="007F51D0"/>
    <w:rPr>
      <w:rFonts w:ascii="Arial" w:hAnsi="Arial"/>
      <w:b/>
      <w:caps/>
      <w:sz w:val="18"/>
      <w:szCs w:val="16"/>
      <w:lang w:eastAsia="en-US"/>
    </w:rPr>
  </w:style>
  <w:style w:type="character" w:customStyle="1" w:styleId="Heading3Char">
    <w:name w:val="Heading 3 Char"/>
    <w:link w:val="Heading3"/>
    <w:uiPriority w:val="99"/>
    <w:rsid w:val="004B6771"/>
    <w:rPr>
      <w:lang w:val="en-GB" w:eastAsia="en-US"/>
    </w:rPr>
  </w:style>
  <w:style w:type="character" w:customStyle="1" w:styleId="Heading4Char">
    <w:name w:val="Heading 4 Char"/>
    <w:aliases w:val="Heading 4 Char Char Char Char Char"/>
    <w:link w:val="Heading4"/>
    <w:uiPriority w:val="99"/>
    <w:rsid w:val="004B6771"/>
    <w:rPr>
      <w:b/>
      <w:i/>
      <w:lang w:val="en-GB" w:eastAsia="en-US"/>
    </w:rPr>
  </w:style>
  <w:style w:type="character" w:customStyle="1" w:styleId="Heading5Char">
    <w:name w:val="Heading 5 Char"/>
    <w:link w:val="Heading5"/>
    <w:uiPriority w:val="99"/>
    <w:rsid w:val="004B6771"/>
    <w:rPr>
      <w:lang w:val="en-GB" w:eastAsia="en-US"/>
    </w:rPr>
  </w:style>
  <w:style w:type="character" w:customStyle="1" w:styleId="Heading6Char">
    <w:name w:val="Heading 6 Char"/>
    <w:link w:val="Heading6"/>
    <w:uiPriority w:val="99"/>
    <w:rsid w:val="004B6771"/>
    <w:rPr>
      <w:b/>
      <w:i/>
      <w:lang w:val="en-GB" w:eastAsia="en-US"/>
    </w:rPr>
  </w:style>
  <w:style w:type="character" w:customStyle="1" w:styleId="Heading7Char">
    <w:name w:val="Heading 7 Char"/>
    <w:link w:val="Heading7"/>
    <w:uiPriority w:val="99"/>
    <w:rsid w:val="004B6771"/>
    <w:rPr>
      <w:color w:val="000000"/>
      <w:lang w:val="en-GB" w:eastAsia="en-US"/>
    </w:rPr>
  </w:style>
  <w:style w:type="character" w:customStyle="1" w:styleId="Heading8Char">
    <w:name w:val="Heading 8 Char"/>
    <w:link w:val="Heading8"/>
    <w:uiPriority w:val="99"/>
    <w:rsid w:val="004B6771"/>
    <w:rPr>
      <w:color w:val="FF0000"/>
      <w:lang w:val="en-GB" w:eastAsia="en-US"/>
    </w:rPr>
  </w:style>
  <w:style w:type="character" w:customStyle="1" w:styleId="Heading9Char">
    <w:name w:val="Heading 9 Char"/>
    <w:link w:val="Heading9"/>
    <w:uiPriority w:val="99"/>
    <w:rsid w:val="004B6771"/>
    <w:rPr>
      <w:color w:val="000000"/>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Calibri" w:eastAsia="Times New Roman" w:hAnsi="Calibr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val="0"/>
      <w:color w:val="000000"/>
      <w:szCs w:val="24"/>
    </w:rPr>
  </w:style>
  <w:style w:type="character" w:customStyle="1" w:styleId="StiliusAntrat2AutomatinDiagrama">
    <w:name w:val="Stilius Antraštė 2 + Automatinė Diagrama"/>
    <w:link w:val="StiliusAntrat2Automatin"/>
    <w:uiPriority w:val="99"/>
    <w:rsid w:val="002C677C"/>
    <w:rPr>
      <w:rFonts w:ascii="Arial" w:hAnsi="Arial"/>
      <w:caps/>
      <w:color w:val="000000"/>
      <w:sz w:val="18"/>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autoRedefine/>
    <w:uiPriority w:val="34"/>
    <w:qFormat/>
    <w:rsid w:val="00C018E2"/>
    <w:pPr>
      <w:numPr>
        <w:ilvl w:val="2"/>
        <w:numId w:val="3"/>
      </w:numPr>
      <w:tabs>
        <w:tab w:val="left" w:pos="567"/>
        <w:tab w:val="left" w:pos="851"/>
      </w:tabs>
      <w:spacing w:line="259" w:lineRule="auto"/>
      <w:jc w:val="both"/>
    </w:pPr>
    <w:rPr>
      <w:rFonts w:ascii="Arial" w:eastAsia="Calibri" w:hAnsi="Arial" w:cs="Arial"/>
      <w:bCs/>
      <w:color w:val="000000"/>
      <w:sz w:val="18"/>
      <w:szCs w:val="18"/>
      <w:lang w:val="lt-LT"/>
    </w:rPr>
  </w:style>
  <w:style w:type="character" w:styleId="Strong">
    <w:name w:val="Strong"/>
    <w:uiPriority w:val="22"/>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uiPriority w:val="99"/>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qFormat/>
    <w:rsid w:val="006651C8"/>
    <w:rPr>
      <w:i/>
      <w:iCs/>
    </w:rPr>
  </w:style>
  <w:style w:type="paragraph" w:styleId="Caption">
    <w:name w:val="caption"/>
    <w:basedOn w:val="Normal"/>
    <w:next w:val="Normal"/>
    <w:uiPriority w:val="99"/>
    <w:unhideWhenUsed/>
    <w:qFormat/>
    <w:rsid w:val="00C56C4C"/>
    <w:pPr>
      <w:spacing w:after="200"/>
    </w:pPr>
    <w:rPr>
      <w:b/>
      <w:bCs/>
      <w:color w:val="4F81BD"/>
      <w:sz w:val="18"/>
      <w:szCs w:val="18"/>
    </w:rPr>
  </w:style>
  <w:style w:type="paragraph" w:styleId="TOCHeading">
    <w:name w:val="TOC Heading"/>
    <w:basedOn w:val="Heading1"/>
    <w:next w:val="Normal"/>
    <w:uiPriority w:val="39"/>
    <w:unhideWhenUsed/>
    <w:qFormat/>
    <w:rsid w:val="00C56C4C"/>
    <w:pPr>
      <w:spacing w:line="276" w:lineRule="auto"/>
      <w:outlineLvl w:val="9"/>
    </w:pPr>
    <w:rPr>
      <w:rFonts w:ascii="Cambria" w:eastAsia="MS Gothic" w:hAnsi="Cambria"/>
      <w:b w:val="0"/>
      <w:bCs w:val="0"/>
      <w:color w:val="365F91"/>
      <w:sz w:val="28"/>
      <w:szCs w:val="28"/>
      <w:lang w:eastAsia="lt-LT"/>
    </w:rPr>
  </w:style>
  <w:style w:type="paragraph" w:styleId="TOC1">
    <w:name w:val="toc 1"/>
    <w:basedOn w:val="Normal"/>
    <w:next w:val="Normal"/>
    <w:autoRedefine/>
    <w:uiPriority w:val="39"/>
    <w:unhideWhenUsed/>
    <w:qFormat/>
    <w:rsid w:val="00930CB9"/>
    <w:pPr>
      <w:tabs>
        <w:tab w:val="right" w:leader="dot" w:pos="10205"/>
      </w:tabs>
      <w:spacing w:after="40"/>
      <w:ind w:left="567" w:hanging="540"/>
    </w:pPr>
    <w:rPr>
      <w:rFonts w:cs="Calibri"/>
      <w:b/>
      <w:bCs/>
      <w:caps/>
    </w:rPr>
  </w:style>
  <w:style w:type="paragraph" w:styleId="TOC2">
    <w:name w:val="toc 2"/>
    <w:basedOn w:val="Normal"/>
    <w:next w:val="Normal"/>
    <w:autoRedefine/>
    <w:uiPriority w:val="39"/>
    <w:unhideWhenUsed/>
    <w:qFormat/>
    <w:rsid w:val="00930CB9"/>
    <w:pPr>
      <w:tabs>
        <w:tab w:val="right" w:leader="dot" w:pos="10205"/>
      </w:tabs>
      <w:spacing w:after="40"/>
      <w:ind w:left="567" w:hanging="540"/>
    </w:pPr>
    <w:rPr>
      <w:rFonts w:ascii="Trebuchet MS" w:hAnsi="Trebuchet MS" w:cs="Calibri"/>
      <w:smallCaps/>
      <w:noProof/>
      <w:sz w:val="18"/>
      <w:szCs w:val="18"/>
    </w:rPr>
  </w:style>
  <w:style w:type="character" w:styleId="PlaceholderText">
    <w:name w:val="Placeholder Text"/>
    <w:uiPriority w:val="99"/>
    <w:semiHidden/>
    <w:rsid w:val="007C330A"/>
    <w:rPr>
      <w:color w:val="808080"/>
    </w:rPr>
  </w:style>
  <w:style w:type="character" w:customStyle="1" w:styleId="NormalBold">
    <w:name w:val="Normal Bold"/>
    <w:uiPriority w:val="1"/>
    <w:rsid w:val="00C56C4C"/>
    <w:rPr>
      <w:rFonts w:ascii="Calibri" w:hAnsi="Calibri"/>
      <w:b/>
      <w:sz w:val="24"/>
    </w:rPr>
  </w:style>
  <w:style w:type="character" w:styleId="FollowedHyperlink">
    <w:name w:val="FollowedHyperlink"/>
    <w:uiPriority w:val="99"/>
    <w:semiHidden/>
    <w:unhideWhenUsed/>
    <w:rsid w:val="00C56C4C"/>
    <w:rPr>
      <w:color w:val="800080"/>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5F34DB"/>
    <w:pPr>
      <w:numPr>
        <w:ilvl w:val="3"/>
      </w:numPr>
    </w:p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Calibri"/>
      <w:i/>
      <w:iCs/>
    </w:rPr>
  </w:style>
  <w:style w:type="paragraph" w:styleId="TOC4">
    <w:name w:val="toc 4"/>
    <w:basedOn w:val="Normal"/>
    <w:next w:val="Normal"/>
    <w:link w:val="TOC4Char"/>
    <w:autoRedefine/>
    <w:uiPriority w:val="39"/>
    <w:unhideWhenUsed/>
    <w:rsid w:val="007A68EB"/>
    <w:pPr>
      <w:spacing w:after="0"/>
      <w:ind w:left="720"/>
    </w:pPr>
    <w:rPr>
      <w:rFonts w:cs="Calibri"/>
      <w:sz w:val="18"/>
      <w:szCs w:val="18"/>
    </w:rPr>
  </w:style>
  <w:style w:type="paragraph" w:styleId="TOC5">
    <w:name w:val="toc 5"/>
    <w:basedOn w:val="Normal"/>
    <w:next w:val="Normal"/>
    <w:autoRedefine/>
    <w:uiPriority w:val="39"/>
    <w:unhideWhenUsed/>
    <w:rsid w:val="007A68EB"/>
    <w:pPr>
      <w:spacing w:after="0"/>
      <w:ind w:left="960"/>
    </w:pPr>
    <w:rPr>
      <w:rFonts w:cs="Calibri"/>
      <w:sz w:val="18"/>
      <w:szCs w:val="18"/>
    </w:rPr>
  </w:style>
  <w:style w:type="paragraph" w:styleId="TOC6">
    <w:name w:val="toc 6"/>
    <w:basedOn w:val="Normal"/>
    <w:next w:val="Normal"/>
    <w:autoRedefine/>
    <w:uiPriority w:val="39"/>
    <w:unhideWhenUsed/>
    <w:rsid w:val="007A68EB"/>
    <w:pPr>
      <w:spacing w:after="0"/>
      <w:ind w:left="1200"/>
    </w:pPr>
    <w:rPr>
      <w:rFonts w:cs="Calibri"/>
      <w:sz w:val="18"/>
      <w:szCs w:val="18"/>
    </w:rPr>
  </w:style>
  <w:style w:type="paragraph" w:styleId="TOC7">
    <w:name w:val="toc 7"/>
    <w:basedOn w:val="Normal"/>
    <w:next w:val="Normal"/>
    <w:autoRedefine/>
    <w:uiPriority w:val="39"/>
    <w:unhideWhenUsed/>
    <w:rsid w:val="007A68EB"/>
    <w:pPr>
      <w:spacing w:after="0"/>
      <w:ind w:left="1440"/>
    </w:pPr>
    <w:rPr>
      <w:rFonts w:cs="Calibri"/>
      <w:sz w:val="18"/>
      <w:szCs w:val="18"/>
    </w:rPr>
  </w:style>
  <w:style w:type="paragraph" w:styleId="TOC8">
    <w:name w:val="toc 8"/>
    <w:basedOn w:val="Normal"/>
    <w:next w:val="Normal"/>
    <w:autoRedefine/>
    <w:uiPriority w:val="39"/>
    <w:unhideWhenUsed/>
    <w:rsid w:val="007A68EB"/>
    <w:pPr>
      <w:spacing w:after="0"/>
      <w:ind w:left="1680"/>
    </w:pPr>
    <w:rPr>
      <w:rFonts w:cs="Calibri"/>
      <w:sz w:val="18"/>
      <w:szCs w:val="18"/>
    </w:rPr>
  </w:style>
  <w:style w:type="paragraph" w:styleId="TOC9">
    <w:name w:val="toc 9"/>
    <w:basedOn w:val="Normal"/>
    <w:next w:val="Normal"/>
    <w:autoRedefine/>
    <w:uiPriority w:val="39"/>
    <w:unhideWhenUsed/>
    <w:rsid w:val="007A68EB"/>
    <w:pPr>
      <w:spacing w:after="0"/>
      <w:ind w:left="1920"/>
    </w:pPr>
    <w:rPr>
      <w:rFonts w:cs="Calibri"/>
      <w:sz w:val="18"/>
      <w:szCs w:val="18"/>
    </w:rPr>
  </w:style>
  <w:style w:type="character" w:customStyle="1" w:styleId="WW8Num18z1">
    <w:name w:val="WW8Num18z1"/>
    <w:rsid w:val="00467F74"/>
    <w:rPr>
      <w:rFonts w:ascii="Courier New" w:hAnsi="Courier New" w:cs="Courier New"/>
    </w:rPr>
  </w:style>
  <w:style w:type="character" w:customStyle="1" w:styleId="FontStyle18">
    <w:name w:val="Font Style18"/>
    <w:uiPriority w:val="99"/>
    <w:rsid w:val="00DF6175"/>
    <w:rPr>
      <w:rFonts w:ascii="Times New Roman" w:hAnsi="Times New Roman" w:cs="Times New Roman"/>
      <w:sz w:val="22"/>
      <w:szCs w:val="22"/>
    </w:rPr>
  </w:style>
  <w:style w:type="paragraph" w:customStyle="1" w:styleId="Default">
    <w:name w:val="Default"/>
    <w:rsid w:val="00CA54EF"/>
    <w:pPr>
      <w:autoSpaceDE w:val="0"/>
      <w:autoSpaceDN w:val="0"/>
      <w:adjustRightInd w:val="0"/>
    </w:pPr>
    <w:rPr>
      <w:rFonts w:ascii="Arial" w:hAnsi="Arial" w:cs="Arial"/>
      <w:color w:val="000000"/>
      <w:sz w:val="24"/>
      <w:szCs w:val="24"/>
    </w:rPr>
  </w:style>
  <w:style w:type="character" w:customStyle="1" w:styleId="apple-converted-space">
    <w:name w:val="apple-converted-space"/>
    <w:basedOn w:val="DefaultParagraphFont"/>
    <w:rsid w:val="00774777"/>
  </w:style>
  <w:style w:type="paragraph" w:customStyle="1" w:styleId="tajtip">
    <w:name w:val="tajtip"/>
    <w:basedOn w:val="Normal"/>
    <w:rsid w:val="005F6E6C"/>
    <w:pPr>
      <w:spacing w:before="100" w:beforeAutospacing="1" w:after="100" w:afterAutospacing="1"/>
      <w:ind w:left="0" w:firstLine="0"/>
    </w:pPr>
    <w:rPr>
      <w:rFonts w:ascii="Times New Roman" w:hAnsi="Times New Roman"/>
      <w:sz w:val="24"/>
      <w:szCs w:val="24"/>
      <w:lang w:val="lt-LT" w:eastAsia="lt-LT"/>
    </w:rPr>
  </w:style>
  <w:style w:type="character" w:customStyle="1" w:styleId="WW-Bullets111111">
    <w:name w:val="WW-Bullets111111"/>
    <w:rsid w:val="006077A3"/>
    <w:rPr>
      <w:rFonts w:ascii="StarSymbol" w:eastAsia="StarSymbol" w:hAnsi="StarSymbol" w:cs="StarSymbol"/>
      <w:sz w:val="18"/>
      <w:szCs w:val="18"/>
    </w:rPr>
  </w:style>
  <w:style w:type="character" w:customStyle="1" w:styleId="ListParagraphChar">
    <w:name w:val="List Paragraph Char"/>
    <w:link w:val="ListParagraph"/>
    <w:uiPriority w:val="34"/>
    <w:locked/>
    <w:rsid w:val="00C018E2"/>
    <w:rPr>
      <w:rFonts w:ascii="Arial" w:hAnsi="Arial" w:cs="Arial"/>
      <w:bCs/>
      <w:color w:val="000000"/>
      <w:sz w:val="18"/>
      <w:szCs w:val="18"/>
      <w:lang w:eastAsia="en-US"/>
    </w:rPr>
  </w:style>
  <w:style w:type="character" w:customStyle="1" w:styleId="Bodytext4">
    <w:name w:val="Body text (4)_"/>
    <w:rsid w:val="001B78C3"/>
    <w:rPr>
      <w:rFonts w:ascii="Trebuchet MS" w:eastAsia="Trebuchet MS" w:hAnsi="Trebuchet MS" w:cs="Trebuchet MS"/>
      <w:b w:val="0"/>
      <w:bCs w:val="0"/>
      <w:i w:val="0"/>
      <w:iCs w:val="0"/>
      <w:smallCaps w:val="0"/>
      <w:strike w:val="0"/>
      <w:sz w:val="19"/>
      <w:szCs w:val="19"/>
      <w:u w:val="none"/>
    </w:rPr>
  </w:style>
  <w:style w:type="character" w:customStyle="1" w:styleId="Bodytext20">
    <w:name w:val="Body text (2)_"/>
    <w:link w:val="Bodytext21"/>
    <w:rsid w:val="001B78C3"/>
    <w:rPr>
      <w:rFonts w:ascii="Trebuchet MS" w:eastAsia="Trebuchet MS" w:hAnsi="Trebuchet MS" w:cs="Trebuchet MS"/>
      <w:sz w:val="19"/>
      <w:szCs w:val="19"/>
      <w:shd w:val="clear" w:color="auto" w:fill="FFFFFF"/>
    </w:rPr>
  </w:style>
  <w:style w:type="character" w:customStyle="1" w:styleId="TOC4Char">
    <w:name w:val="TOC 4 Char"/>
    <w:link w:val="TOC4"/>
    <w:uiPriority w:val="39"/>
    <w:rsid w:val="001B78C3"/>
    <w:rPr>
      <w:rFonts w:ascii="Calibri" w:eastAsia="Times New Roman" w:hAnsi="Calibri" w:cs="Calibri"/>
      <w:sz w:val="18"/>
      <w:szCs w:val="18"/>
      <w:lang w:val="en-GB" w:eastAsia="en-US"/>
    </w:rPr>
  </w:style>
  <w:style w:type="character" w:customStyle="1" w:styleId="Bodytext40">
    <w:name w:val="Body text (4)"/>
    <w:rsid w:val="001B78C3"/>
    <w:rPr>
      <w:rFonts w:ascii="Trebuchet MS" w:eastAsia="Trebuchet MS" w:hAnsi="Trebuchet MS" w:cs="Trebuchet MS"/>
      <w:b w:val="0"/>
      <w:bCs w:val="0"/>
      <w:i w:val="0"/>
      <w:iCs w:val="0"/>
      <w:smallCaps w:val="0"/>
      <w:strike w:val="0"/>
      <w:color w:val="000000"/>
      <w:spacing w:val="0"/>
      <w:w w:val="100"/>
      <w:position w:val="0"/>
      <w:sz w:val="19"/>
      <w:szCs w:val="19"/>
      <w:u w:val="single"/>
      <w:lang w:val="lt-LT" w:eastAsia="lt-LT" w:bidi="lt-LT"/>
    </w:rPr>
  </w:style>
  <w:style w:type="paragraph" w:customStyle="1" w:styleId="Bodytext21">
    <w:name w:val="Body text (2)"/>
    <w:basedOn w:val="Normal"/>
    <w:link w:val="Bodytext20"/>
    <w:rsid w:val="001B78C3"/>
    <w:pPr>
      <w:widowControl w:val="0"/>
      <w:shd w:val="clear" w:color="auto" w:fill="FFFFFF"/>
      <w:spacing w:before="360" w:after="0" w:line="230" w:lineRule="exact"/>
      <w:ind w:left="0" w:hanging="440"/>
      <w:jc w:val="both"/>
    </w:pPr>
    <w:rPr>
      <w:rFonts w:ascii="Trebuchet MS" w:eastAsia="Trebuchet MS" w:hAnsi="Trebuchet MS" w:cs="Trebuchet MS"/>
      <w:sz w:val="19"/>
      <w:szCs w:val="19"/>
      <w:lang w:val="lt-LT" w:eastAsia="lt-LT"/>
    </w:rPr>
  </w:style>
  <w:style w:type="character" w:customStyle="1" w:styleId="normaltextrun">
    <w:name w:val="normaltextrun"/>
    <w:basedOn w:val="DefaultParagraphFont"/>
    <w:rsid w:val="00E4780C"/>
  </w:style>
  <w:style w:type="paragraph" w:customStyle="1" w:styleId="Triaciaslygis">
    <w:name w:val="Triacias lygis"/>
    <w:basedOn w:val="ListParagraph"/>
    <w:link w:val="TriaciaslygisChar"/>
    <w:autoRedefine/>
    <w:qFormat/>
    <w:rsid w:val="008B67F3"/>
    <w:pPr>
      <w:spacing w:after="0" w:line="360" w:lineRule="auto"/>
      <w:ind w:left="1701" w:hanging="1134"/>
    </w:pPr>
    <w:rPr>
      <w:rFonts w:ascii="Trebuchet MS" w:eastAsia="Times New Roman" w:hAnsi="Trebuchet MS" w:cs="Times New Roman"/>
      <w:bCs w:val="0"/>
      <w:noProof/>
      <w:position w:val="1"/>
      <w:sz w:val="20"/>
      <w:szCs w:val="24"/>
      <w:shd w:val="clear" w:color="auto" w:fill="EDEBE9"/>
    </w:rPr>
  </w:style>
  <w:style w:type="character" w:customStyle="1" w:styleId="TriaciaslygisChar">
    <w:name w:val="Triacias lygis Char"/>
    <w:link w:val="Triaciaslygis"/>
    <w:rsid w:val="008B67F3"/>
    <w:rPr>
      <w:rFonts w:ascii="Trebuchet MS" w:eastAsia="Times New Roman" w:hAnsi="Trebuchet MS"/>
      <w:noProof/>
      <w:position w:val="1"/>
      <w:szCs w:val="24"/>
      <w:lang w:eastAsia="en-US"/>
    </w:rPr>
  </w:style>
  <w:style w:type="character" w:styleId="UnresolvedMention">
    <w:name w:val="Unresolved Mention"/>
    <w:uiPriority w:val="99"/>
    <w:semiHidden/>
    <w:unhideWhenUsed/>
    <w:rsid w:val="0012073F"/>
    <w:rPr>
      <w:color w:val="605E5C"/>
      <w:shd w:val="clear" w:color="auto" w:fill="E1DFDD"/>
    </w:rPr>
  </w:style>
  <w:style w:type="character" w:customStyle="1" w:styleId="cf01">
    <w:name w:val="cf01"/>
    <w:rsid w:val="00B76C13"/>
    <w:rPr>
      <w:rFonts w:ascii="Segoe UI" w:hAnsi="Segoe UI" w:cs="Segoe UI" w:hint="default"/>
      <w:sz w:val="18"/>
      <w:szCs w:val="18"/>
    </w:rPr>
  </w:style>
  <w:style w:type="character" w:styleId="LineNumber">
    <w:name w:val="line number"/>
    <w:basedOn w:val="DefaultParagraphFont"/>
    <w:uiPriority w:val="99"/>
    <w:semiHidden/>
    <w:unhideWhenUsed/>
    <w:rsid w:val="00574C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72172">
      <w:bodyDiv w:val="1"/>
      <w:marLeft w:val="0"/>
      <w:marRight w:val="0"/>
      <w:marTop w:val="0"/>
      <w:marBottom w:val="0"/>
      <w:divBdr>
        <w:top w:val="none" w:sz="0" w:space="0" w:color="auto"/>
        <w:left w:val="none" w:sz="0" w:space="0" w:color="auto"/>
        <w:bottom w:val="none" w:sz="0" w:space="0" w:color="auto"/>
        <w:right w:val="none" w:sz="0" w:space="0" w:color="auto"/>
      </w:divBdr>
    </w:div>
    <w:div w:id="73013318">
      <w:bodyDiv w:val="1"/>
      <w:marLeft w:val="0"/>
      <w:marRight w:val="0"/>
      <w:marTop w:val="0"/>
      <w:marBottom w:val="0"/>
      <w:divBdr>
        <w:top w:val="none" w:sz="0" w:space="0" w:color="auto"/>
        <w:left w:val="none" w:sz="0" w:space="0" w:color="auto"/>
        <w:bottom w:val="none" w:sz="0" w:space="0" w:color="auto"/>
        <w:right w:val="none" w:sz="0" w:space="0" w:color="auto"/>
      </w:divBdr>
    </w:div>
    <w:div w:id="107437486">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7950959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04754203">
      <w:bodyDiv w:val="1"/>
      <w:marLeft w:val="0"/>
      <w:marRight w:val="0"/>
      <w:marTop w:val="0"/>
      <w:marBottom w:val="0"/>
      <w:divBdr>
        <w:top w:val="none" w:sz="0" w:space="0" w:color="auto"/>
        <w:left w:val="none" w:sz="0" w:space="0" w:color="auto"/>
        <w:bottom w:val="none" w:sz="0" w:space="0" w:color="auto"/>
        <w:right w:val="none" w:sz="0" w:space="0" w:color="auto"/>
      </w:divBdr>
    </w:div>
    <w:div w:id="206188821">
      <w:bodyDiv w:val="1"/>
      <w:marLeft w:val="0"/>
      <w:marRight w:val="0"/>
      <w:marTop w:val="0"/>
      <w:marBottom w:val="0"/>
      <w:divBdr>
        <w:top w:val="none" w:sz="0" w:space="0" w:color="auto"/>
        <w:left w:val="none" w:sz="0" w:space="0" w:color="auto"/>
        <w:bottom w:val="none" w:sz="0" w:space="0" w:color="auto"/>
        <w:right w:val="none" w:sz="0" w:space="0" w:color="auto"/>
      </w:divBdr>
    </w:div>
    <w:div w:id="208807411">
      <w:bodyDiv w:val="1"/>
      <w:marLeft w:val="0"/>
      <w:marRight w:val="0"/>
      <w:marTop w:val="0"/>
      <w:marBottom w:val="0"/>
      <w:divBdr>
        <w:top w:val="none" w:sz="0" w:space="0" w:color="auto"/>
        <w:left w:val="none" w:sz="0" w:space="0" w:color="auto"/>
        <w:bottom w:val="none" w:sz="0" w:space="0" w:color="auto"/>
        <w:right w:val="none" w:sz="0" w:space="0" w:color="auto"/>
      </w:divBdr>
    </w:div>
    <w:div w:id="239802087">
      <w:bodyDiv w:val="1"/>
      <w:marLeft w:val="0"/>
      <w:marRight w:val="0"/>
      <w:marTop w:val="0"/>
      <w:marBottom w:val="0"/>
      <w:divBdr>
        <w:top w:val="none" w:sz="0" w:space="0" w:color="auto"/>
        <w:left w:val="none" w:sz="0" w:space="0" w:color="auto"/>
        <w:bottom w:val="none" w:sz="0" w:space="0" w:color="auto"/>
        <w:right w:val="none" w:sz="0" w:space="0" w:color="auto"/>
      </w:divBdr>
    </w:div>
    <w:div w:id="317923173">
      <w:bodyDiv w:val="1"/>
      <w:marLeft w:val="0"/>
      <w:marRight w:val="0"/>
      <w:marTop w:val="0"/>
      <w:marBottom w:val="0"/>
      <w:divBdr>
        <w:top w:val="none" w:sz="0" w:space="0" w:color="auto"/>
        <w:left w:val="none" w:sz="0" w:space="0" w:color="auto"/>
        <w:bottom w:val="none" w:sz="0" w:space="0" w:color="auto"/>
        <w:right w:val="none" w:sz="0" w:space="0" w:color="auto"/>
      </w:divBdr>
    </w:div>
    <w:div w:id="319038635">
      <w:bodyDiv w:val="1"/>
      <w:marLeft w:val="0"/>
      <w:marRight w:val="0"/>
      <w:marTop w:val="0"/>
      <w:marBottom w:val="0"/>
      <w:divBdr>
        <w:top w:val="none" w:sz="0" w:space="0" w:color="auto"/>
        <w:left w:val="none" w:sz="0" w:space="0" w:color="auto"/>
        <w:bottom w:val="none" w:sz="0" w:space="0" w:color="auto"/>
        <w:right w:val="none" w:sz="0" w:space="0" w:color="auto"/>
      </w:divBdr>
    </w:div>
    <w:div w:id="357202599">
      <w:bodyDiv w:val="1"/>
      <w:marLeft w:val="0"/>
      <w:marRight w:val="0"/>
      <w:marTop w:val="0"/>
      <w:marBottom w:val="0"/>
      <w:divBdr>
        <w:top w:val="none" w:sz="0" w:space="0" w:color="auto"/>
        <w:left w:val="none" w:sz="0" w:space="0" w:color="auto"/>
        <w:bottom w:val="none" w:sz="0" w:space="0" w:color="auto"/>
        <w:right w:val="none" w:sz="0" w:space="0" w:color="auto"/>
      </w:divBdr>
    </w:div>
    <w:div w:id="359942743">
      <w:bodyDiv w:val="1"/>
      <w:marLeft w:val="0"/>
      <w:marRight w:val="0"/>
      <w:marTop w:val="0"/>
      <w:marBottom w:val="0"/>
      <w:divBdr>
        <w:top w:val="none" w:sz="0" w:space="0" w:color="auto"/>
        <w:left w:val="none" w:sz="0" w:space="0" w:color="auto"/>
        <w:bottom w:val="none" w:sz="0" w:space="0" w:color="auto"/>
        <w:right w:val="none" w:sz="0" w:space="0" w:color="auto"/>
      </w:divBdr>
    </w:div>
    <w:div w:id="367995723">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39940096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59754608">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668097748">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47773175">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765003037">
      <w:bodyDiv w:val="1"/>
      <w:marLeft w:val="0"/>
      <w:marRight w:val="0"/>
      <w:marTop w:val="0"/>
      <w:marBottom w:val="0"/>
      <w:divBdr>
        <w:top w:val="none" w:sz="0" w:space="0" w:color="auto"/>
        <w:left w:val="none" w:sz="0" w:space="0" w:color="auto"/>
        <w:bottom w:val="none" w:sz="0" w:space="0" w:color="auto"/>
        <w:right w:val="none" w:sz="0" w:space="0" w:color="auto"/>
      </w:divBdr>
    </w:div>
    <w:div w:id="790125660">
      <w:bodyDiv w:val="1"/>
      <w:marLeft w:val="0"/>
      <w:marRight w:val="0"/>
      <w:marTop w:val="0"/>
      <w:marBottom w:val="0"/>
      <w:divBdr>
        <w:top w:val="none" w:sz="0" w:space="0" w:color="auto"/>
        <w:left w:val="none" w:sz="0" w:space="0" w:color="auto"/>
        <w:bottom w:val="none" w:sz="0" w:space="0" w:color="auto"/>
        <w:right w:val="none" w:sz="0" w:space="0" w:color="auto"/>
      </w:divBdr>
    </w:div>
    <w:div w:id="805270380">
      <w:bodyDiv w:val="1"/>
      <w:marLeft w:val="0"/>
      <w:marRight w:val="0"/>
      <w:marTop w:val="0"/>
      <w:marBottom w:val="0"/>
      <w:divBdr>
        <w:top w:val="none" w:sz="0" w:space="0" w:color="auto"/>
        <w:left w:val="none" w:sz="0" w:space="0" w:color="auto"/>
        <w:bottom w:val="none" w:sz="0" w:space="0" w:color="auto"/>
        <w:right w:val="none" w:sz="0" w:space="0" w:color="auto"/>
      </w:divBdr>
    </w:div>
    <w:div w:id="865949380">
      <w:bodyDiv w:val="1"/>
      <w:marLeft w:val="0"/>
      <w:marRight w:val="0"/>
      <w:marTop w:val="0"/>
      <w:marBottom w:val="0"/>
      <w:divBdr>
        <w:top w:val="none" w:sz="0" w:space="0" w:color="auto"/>
        <w:left w:val="none" w:sz="0" w:space="0" w:color="auto"/>
        <w:bottom w:val="none" w:sz="0" w:space="0" w:color="auto"/>
        <w:right w:val="none" w:sz="0" w:space="0" w:color="auto"/>
      </w:divBdr>
    </w:div>
    <w:div w:id="1001929826">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81678384">
      <w:bodyDiv w:val="1"/>
      <w:marLeft w:val="0"/>
      <w:marRight w:val="0"/>
      <w:marTop w:val="0"/>
      <w:marBottom w:val="0"/>
      <w:divBdr>
        <w:top w:val="none" w:sz="0" w:space="0" w:color="auto"/>
        <w:left w:val="none" w:sz="0" w:space="0" w:color="auto"/>
        <w:bottom w:val="none" w:sz="0" w:space="0" w:color="auto"/>
        <w:right w:val="none" w:sz="0" w:space="0" w:color="auto"/>
      </w:divBdr>
    </w:div>
    <w:div w:id="1167788534">
      <w:bodyDiv w:val="1"/>
      <w:marLeft w:val="0"/>
      <w:marRight w:val="0"/>
      <w:marTop w:val="0"/>
      <w:marBottom w:val="0"/>
      <w:divBdr>
        <w:top w:val="none" w:sz="0" w:space="0" w:color="auto"/>
        <w:left w:val="none" w:sz="0" w:space="0" w:color="auto"/>
        <w:bottom w:val="none" w:sz="0" w:space="0" w:color="auto"/>
        <w:right w:val="none" w:sz="0" w:space="0" w:color="auto"/>
      </w:divBdr>
    </w:div>
    <w:div w:id="1230186191">
      <w:bodyDiv w:val="1"/>
      <w:marLeft w:val="0"/>
      <w:marRight w:val="0"/>
      <w:marTop w:val="0"/>
      <w:marBottom w:val="0"/>
      <w:divBdr>
        <w:top w:val="none" w:sz="0" w:space="0" w:color="auto"/>
        <w:left w:val="none" w:sz="0" w:space="0" w:color="auto"/>
        <w:bottom w:val="none" w:sz="0" w:space="0" w:color="auto"/>
        <w:right w:val="none" w:sz="0" w:space="0" w:color="auto"/>
      </w:divBdr>
    </w:div>
    <w:div w:id="1234122797">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61990272">
      <w:bodyDiv w:val="1"/>
      <w:marLeft w:val="0"/>
      <w:marRight w:val="0"/>
      <w:marTop w:val="0"/>
      <w:marBottom w:val="0"/>
      <w:divBdr>
        <w:top w:val="none" w:sz="0" w:space="0" w:color="auto"/>
        <w:left w:val="none" w:sz="0" w:space="0" w:color="auto"/>
        <w:bottom w:val="none" w:sz="0" w:space="0" w:color="auto"/>
        <w:right w:val="none" w:sz="0" w:space="0" w:color="auto"/>
      </w:divBdr>
    </w:div>
    <w:div w:id="1263763179">
      <w:bodyDiv w:val="1"/>
      <w:marLeft w:val="0"/>
      <w:marRight w:val="0"/>
      <w:marTop w:val="0"/>
      <w:marBottom w:val="0"/>
      <w:divBdr>
        <w:top w:val="none" w:sz="0" w:space="0" w:color="auto"/>
        <w:left w:val="none" w:sz="0" w:space="0" w:color="auto"/>
        <w:bottom w:val="none" w:sz="0" w:space="0" w:color="auto"/>
        <w:right w:val="none" w:sz="0" w:space="0" w:color="auto"/>
      </w:divBdr>
      <w:divsChild>
        <w:div w:id="1548495226">
          <w:marLeft w:val="0"/>
          <w:marRight w:val="0"/>
          <w:marTop w:val="0"/>
          <w:marBottom w:val="0"/>
          <w:divBdr>
            <w:top w:val="none" w:sz="0" w:space="0" w:color="auto"/>
            <w:left w:val="none" w:sz="0" w:space="0" w:color="auto"/>
            <w:bottom w:val="none" w:sz="0" w:space="0" w:color="auto"/>
            <w:right w:val="none" w:sz="0" w:space="0" w:color="auto"/>
          </w:divBdr>
          <w:divsChild>
            <w:div w:id="2019581737">
              <w:marLeft w:val="0"/>
              <w:marRight w:val="0"/>
              <w:marTop w:val="0"/>
              <w:marBottom w:val="0"/>
              <w:divBdr>
                <w:top w:val="none" w:sz="0" w:space="0" w:color="auto"/>
                <w:left w:val="none" w:sz="0" w:space="0" w:color="auto"/>
                <w:bottom w:val="none" w:sz="0" w:space="0" w:color="auto"/>
                <w:right w:val="none" w:sz="0" w:space="0" w:color="auto"/>
              </w:divBdr>
              <w:divsChild>
                <w:div w:id="305281995">
                  <w:marLeft w:val="0"/>
                  <w:marRight w:val="0"/>
                  <w:marTop w:val="0"/>
                  <w:marBottom w:val="0"/>
                  <w:divBdr>
                    <w:top w:val="none" w:sz="0" w:space="0" w:color="auto"/>
                    <w:left w:val="none" w:sz="0" w:space="0" w:color="auto"/>
                    <w:bottom w:val="none" w:sz="0" w:space="0" w:color="auto"/>
                    <w:right w:val="none" w:sz="0" w:space="0" w:color="auto"/>
                  </w:divBdr>
                  <w:divsChild>
                    <w:div w:id="192228582">
                      <w:marLeft w:val="0"/>
                      <w:marRight w:val="0"/>
                      <w:marTop w:val="0"/>
                      <w:marBottom w:val="0"/>
                      <w:divBdr>
                        <w:top w:val="none" w:sz="0" w:space="0" w:color="auto"/>
                        <w:left w:val="none" w:sz="0" w:space="0" w:color="auto"/>
                        <w:bottom w:val="none" w:sz="0" w:space="0" w:color="auto"/>
                        <w:right w:val="none" w:sz="0" w:space="0" w:color="auto"/>
                      </w:divBdr>
                      <w:divsChild>
                        <w:div w:id="19930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597169">
      <w:bodyDiv w:val="1"/>
      <w:marLeft w:val="0"/>
      <w:marRight w:val="0"/>
      <w:marTop w:val="0"/>
      <w:marBottom w:val="0"/>
      <w:divBdr>
        <w:top w:val="none" w:sz="0" w:space="0" w:color="auto"/>
        <w:left w:val="none" w:sz="0" w:space="0" w:color="auto"/>
        <w:bottom w:val="none" w:sz="0" w:space="0" w:color="auto"/>
        <w:right w:val="none" w:sz="0" w:space="0" w:color="auto"/>
      </w:divBdr>
    </w:div>
    <w:div w:id="1317032004">
      <w:bodyDiv w:val="1"/>
      <w:marLeft w:val="0"/>
      <w:marRight w:val="0"/>
      <w:marTop w:val="0"/>
      <w:marBottom w:val="0"/>
      <w:divBdr>
        <w:top w:val="none" w:sz="0" w:space="0" w:color="auto"/>
        <w:left w:val="none" w:sz="0" w:space="0" w:color="auto"/>
        <w:bottom w:val="none" w:sz="0" w:space="0" w:color="auto"/>
        <w:right w:val="none" w:sz="0" w:space="0" w:color="auto"/>
      </w:divBdr>
    </w:div>
    <w:div w:id="1322612542">
      <w:bodyDiv w:val="1"/>
      <w:marLeft w:val="0"/>
      <w:marRight w:val="0"/>
      <w:marTop w:val="0"/>
      <w:marBottom w:val="0"/>
      <w:divBdr>
        <w:top w:val="none" w:sz="0" w:space="0" w:color="auto"/>
        <w:left w:val="none" w:sz="0" w:space="0" w:color="auto"/>
        <w:bottom w:val="none" w:sz="0" w:space="0" w:color="auto"/>
        <w:right w:val="none" w:sz="0" w:space="0" w:color="auto"/>
      </w:divBdr>
    </w:div>
    <w:div w:id="1329944437">
      <w:bodyDiv w:val="1"/>
      <w:marLeft w:val="0"/>
      <w:marRight w:val="0"/>
      <w:marTop w:val="0"/>
      <w:marBottom w:val="0"/>
      <w:divBdr>
        <w:top w:val="none" w:sz="0" w:space="0" w:color="auto"/>
        <w:left w:val="none" w:sz="0" w:space="0" w:color="auto"/>
        <w:bottom w:val="none" w:sz="0" w:space="0" w:color="auto"/>
        <w:right w:val="none" w:sz="0" w:space="0" w:color="auto"/>
      </w:divBdr>
    </w:div>
    <w:div w:id="1330983608">
      <w:bodyDiv w:val="1"/>
      <w:marLeft w:val="0"/>
      <w:marRight w:val="0"/>
      <w:marTop w:val="0"/>
      <w:marBottom w:val="0"/>
      <w:divBdr>
        <w:top w:val="none" w:sz="0" w:space="0" w:color="auto"/>
        <w:left w:val="none" w:sz="0" w:space="0" w:color="auto"/>
        <w:bottom w:val="none" w:sz="0" w:space="0" w:color="auto"/>
        <w:right w:val="none" w:sz="0" w:space="0" w:color="auto"/>
      </w:divBdr>
    </w:div>
    <w:div w:id="1432579033">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478380184">
      <w:bodyDiv w:val="1"/>
      <w:marLeft w:val="0"/>
      <w:marRight w:val="0"/>
      <w:marTop w:val="0"/>
      <w:marBottom w:val="0"/>
      <w:divBdr>
        <w:top w:val="none" w:sz="0" w:space="0" w:color="auto"/>
        <w:left w:val="none" w:sz="0" w:space="0" w:color="auto"/>
        <w:bottom w:val="none" w:sz="0" w:space="0" w:color="auto"/>
        <w:right w:val="none" w:sz="0" w:space="0" w:color="auto"/>
      </w:divBdr>
    </w:div>
    <w:div w:id="1509710905">
      <w:bodyDiv w:val="1"/>
      <w:marLeft w:val="0"/>
      <w:marRight w:val="0"/>
      <w:marTop w:val="0"/>
      <w:marBottom w:val="0"/>
      <w:divBdr>
        <w:top w:val="none" w:sz="0" w:space="0" w:color="auto"/>
        <w:left w:val="none" w:sz="0" w:space="0" w:color="auto"/>
        <w:bottom w:val="none" w:sz="0" w:space="0" w:color="auto"/>
        <w:right w:val="none" w:sz="0" w:space="0" w:color="auto"/>
      </w:divBdr>
    </w:div>
    <w:div w:id="1509756511">
      <w:bodyDiv w:val="1"/>
      <w:marLeft w:val="0"/>
      <w:marRight w:val="0"/>
      <w:marTop w:val="0"/>
      <w:marBottom w:val="0"/>
      <w:divBdr>
        <w:top w:val="none" w:sz="0" w:space="0" w:color="auto"/>
        <w:left w:val="none" w:sz="0" w:space="0" w:color="auto"/>
        <w:bottom w:val="none" w:sz="0" w:space="0" w:color="auto"/>
        <w:right w:val="none" w:sz="0" w:space="0" w:color="auto"/>
      </w:divBdr>
    </w:div>
    <w:div w:id="1522664996">
      <w:bodyDiv w:val="1"/>
      <w:marLeft w:val="0"/>
      <w:marRight w:val="0"/>
      <w:marTop w:val="0"/>
      <w:marBottom w:val="0"/>
      <w:divBdr>
        <w:top w:val="none" w:sz="0" w:space="0" w:color="auto"/>
        <w:left w:val="none" w:sz="0" w:space="0" w:color="auto"/>
        <w:bottom w:val="none" w:sz="0" w:space="0" w:color="auto"/>
        <w:right w:val="none" w:sz="0" w:space="0" w:color="auto"/>
      </w:divBdr>
    </w:div>
    <w:div w:id="1540781528">
      <w:bodyDiv w:val="1"/>
      <w:marLeft w:val="0"/>
      <w:marRight w:val="0"/>
      <w:marTop w:val="0"/>
      <w:marBottom w:val="0"/>
      <w:divBdr>
        <w:top w:val="none" w:sz="0" w:space="0" w:color="auto"/>
        <w:left w:val="none" w:sz="0" w:space="0" w:color="auto"/>
        <w:bottom w:val="none" w:sz="0" w:space="0" w:color="auto"/>
        <w:right w:val="none" w:sz="0" w:space="0" w:color="auto"/>
      </w:divBdr>
    </w:div>
    <w:div w:id="1560633910">
      <w:bodyDiv w:val="1"/>
      <w:marLeft w:val="0"/>
      <w:marRight w:val="0"/>
      <w:marTop w:val="0"/>
      <w:marBottom w:val="0"/>
      <w:divBdr>
        <w:top w:val="none" w:sz="0" w:space="0" w:color="auto"/>
        <w:left w:val="none" w:sz="0" w:space="0" w:color="auto"/>
        <w:bottom w:val="none" w:sz="0" w:space="0" w:color="auto"/>
        <w:right w:val="none" w:sz="0" w:space="0" w:color="auto"/>
      </w:divBdr>
    </w:div>
    <w:div w:id="1562137783">
      <w:bodyDiv w:val="1"/>
      <w:marLeft w:val="0"/>
      <w:marRight w:val="0"/>
      <w:marTop w:val="0"/>
      <w:marBottom w:val="0"/>
      <w:divBdr>
        <w:top w:val="none" w:sz="0" w:space="0" w:color="auto"/>
        <w:left w:val="none" w:sz="0" w:space="0" w:color="auto"/>
        <w:bottom w:val="none" w:sz="0" w:space="0" w:color="auto"/>
        <w:right w:val="none" w:sz="0" w:space="0" w:color="auto"/>
      </w:divBdr>
    </w:div>
    <w:div w:id="1579710202">
      <w:bodyDiv w:val="1"/>
      <w:marLeft w:val="0"/>
      <w:marRight w:val="0"/>
      <w:marTop w:val="0"/>
      <w:marBottom w:val="0"/>
      <w:divBdr>
        <w:top w:val="none" w:sz="0" w:space="0" w:color="auto"/>
        <w:left w:val="none" w:sz="0" w:space="0" w:color="auto"/>
        <w:bottom w:val="none" w:sz="0" w:space="0" w:color="auto"/>
        <w:right w:val="none" w:sz="0" w:space="0" w:color="auto"/>
      </w:divBdr>
    </w:div>
    <w:div w:id="1581908956">
      <w:bodyDiv w:val="1"/>
      <w:marLeft w:val="0"/>
      <w:marRight w:val="0"/>
      <w:marTop w:val="0"/>
      <w:marBottom w:val="0"/>
      <w:divBdr>
        <w:top w:val="none" w:sz="0" w:space="0" w:color="auto"/>
        <w:left w:val="none" w:sz="0" w:space="0" w:color="auto"/>
        <w:bottom w:val="none" w:sz="0" w:space="0" w:color="auto"/>
        <w:right w:val="none" w:sz="0" w:space="0" w:color="auto"/>
      </w:divBdr>
    </w:div>
    <w:div w:id="1616407086">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622884187">
      <w:bodyDiv w:val="1"/>
      <w:marLeft w:val="0"/>
      <w:marRight w:val="0"/>
      <w:marTop w:val="0"/>
      <w:marBottom w:val="0"/>
      <w:divBdr>
        <w:top w:val="none" w:sz="0" w:space="0" w:color="auto"/>
        <w:left w:val="none" w:sz="0" w:space="0" w:color="auto"/>
        <w:bottom w:val="none" w:sz="0" w:space="0" w:color="auto"/>
        <w:right w:val="none" w:sz="0" w:space="0" w:color="auto"/>
      </w:divBdr>
    </w:div>
    <w:div w:id="1657607282">
      <w:bodyDiv w:val="1"/>
      <w:marLeft w:val="0"/>
      <w:marRight w:val="0"/>
      <w:marTop w:val="0"/>
      <w:marBottom w:val="0"/>
      <w:divBdr>
        <w:top w:val="none" w:sz="0" w:space="0" w:color="auto"/>
        <w:left w:val="none" w:sz="0" w:space="0" w:color="auto"/>
        <w:bottom w:val="none" w:sz="0" w:space="0" w:color="auto"/>
        <w:right w:val="none" w:sz="0" w:space="0" w:color="auto"/>
      </w:divBdr>
    </w:div>
    <w:div w:id="1683585408">
      <w:bodyDiv w:val="1"/>
      <w:marLeft w:val="0"/>
      <w:marRight w:val="0"/>
      <w:marTop w:val="0"/>
      <w:marBottom w:val="0"/>
      <w:divBdr>
        <w:top w:val="none" w:sz="0" w:space="0" w:color="auto"/>
        <w:left w:val="none" w:sz="0" w:space="0" w:color="auto"/>
        <w:bottom w:val="none" w:sz="0" w:space="0" w:color="auto"/>
        <w:right w:val="none" w:sz="0" w:space="0" w:color="auto"/>
      </w:divBdr>
    </w:div>
    <w:div w:id="1687094587">
      <w:bodyDiv w:val="1"/>
      <w:marLeft w:val="0"/>
      <w:marRight w:val="0"/>
      <w:marTop w:val="0"/>
      <w:marBottom w:val="0"/>
      <w:divBdr>
        <w:top w:val="none" w:sz="0" w:space="0" w:color="auto"/>
        <w:left w:val="none" w:sz="0" w:space="0" w:color="auto"/>
        <w:bottom w:val="none" w:sz="0" w:space="0" w:color="auto"/>
        <w:right w:val="none" w:sz="0" w:space="0" w:color="auto"/>
      </w:divBdr>
    </w:div>
    <w:div w:id="1742286932">
      <w:bodyDiv w:val="1"/>
      <w:marLeft w:val="0"/>
      <w:marRight w:val="0"/>
      <w:marTop w:val="0"/>
      <w:marBottom w:val="0"/>
      <w:divBdr>
        <w:top w:val="none" w:sz="0" w:space="0" w:color="auto"/>
        <w:left w:val="none" w:sz="0" w:space="0" w:color="auto"/>
        <w:bottom w:val="none" w:sz="0" w:space="0" w:color="auto"/>
        <w:right w:val="none" w:sz="0" w:space="0" w:color="auto"/>
      </w:divBdr>
    </w:div>
    <w:div w:id="1800296744">
      <w:bodyDiv w:val="1"/>
      <w:marLeft w:val="0"/>
      <w:marRight w:val="0"/>
      <w:marTop w:val="0"/>
      <w:marBottom w:val="0"/>
      <w:divBdr>
        <w:top w:val="none" w:sz="0" w:space="0" w:color="auto"/>
        <w:left w:val="none" w:sz="0" w:space="0" w:color="auto"/>
        <w:bottom w:val="none" w:sz="0" w:space="0" w:color="auto"/>
        <w:right w:val="none" w:sz="0" w:space="0" w:color="auto"/>
      </w:divBdr>
    </w:div>
    <w:div w:id="1826318370">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836719698">
      <w:bodyDiv w:val="1"/>
      <w:marLeft w:val="0"/>
      <w:marRight w:val="0"/>
      <w:marTop w:val="0"/>
      <w:marBottom w:val="0"/>
      <w:divBdr>
        <w:top w:val="none" w:sz="0" w:space="0" w:color="auto"/>
        <w:left w:val="none" w:sz="0" w:space="0" w:color="auto"/>
        <w:bottom w:val="none" w:sz="0" w:space="0" w:color="auto"/>
        <w:right w:val="none" w:sz="0" w:space="0" w:color="auto"/>
      </w:divBdr>
    </w:div>
    <w:div w:id="1866138453">
      <w:bodyDiv w:val="1"/>
      <w:marLeft w:val="0"/>
      <w:marRight w:val="0"/>
      <w:marTop w:val="0"/>
      <w:marBottom w:val="0"/>
      <w:divBdr>
        <w:top w:val="none" w:sz="0" w:space="0" w:color="auto"/>
        <w:left w:val="none" w:sz="0" w:space="0" w:color="auto"/>
        <w:bottom w:val="none" w:sz="0" w:space="0" w:color="auto"/>
        <w:right w:val="none" w:sz="0" w:space="0" w:color="auto"/>
      </w:divBdr>
    </w:div>
    <w:div w:id="1902137242">
      <w:bodyDiv w:val="1"/>
      <w:marLeft w:val="0"/>
      <w:marRight w:val="0"/>
      <w:marTop w:val="0"/>
      <w:marBottom w:val="0"/>
      <w:divBdr>
        <w:top w:val="none" w:sz="0" w:space="0" w:color="auto"/>
        <w:left w:val="none" w:sz="0" w:space="0" w:color="auto"/>
        <w:bottom w:val="none" w:sz="0" w:space="0" w:color="auto"/>
        <w:right w:val="none" w:sz="0" w:space="0" w:color="auto"/>
      </w:divBdr>
    </w:div>
    <w:div w:id="1936785981">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1990985581">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45516009">
      <w:bodyDiv w:val="1"/>
      <w:marLeft w:val="0"/>
      <w:marRight w:val="0"/>
      <w:marTop w:val="0"/>
      <w:marBottom w:val="0"/>
      <w:divBdr>
        <w:top w:val="none" w:sz="0" w:space="0" w:color="auto"/>
        <w:left w:val="none" w:sz="0" w:space="0" w:color="auto"/>
        <w:bottom w:val="none" w:sz="0" w:space="0" w:color="auto"/>
        <w:right w:val="none" w:sz="0" w:space="0" w:color="auto"/>
      </w:divBdr>
    </w:div>
    <w:div w:id="2059088096">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25734675">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 w:id="21419161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mments" Target="comments.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hyperlink" Target="http://www.esinvesticijos.l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2194267390514DA42C559875C91CD2" ma:contentTypeVersion="4" ma:contentTypeDescription="Create a new document." ma:contentTypeScope="" ma:versionID="2ac1f29686b98208fce0d948cd27b6ad">
  <xsd:schema xmlns:xsd="http://www.w3.org/2001/XMLSchema" xmlns:xs="http://www.w3.org/2001/XMLSchema" xmlns:p="http://schemas.microsoft.com/office/2006/metadata/properties" xmlns:ns2="95e0a06d-01cd-4cae-b028-c4fd4c9224f9" targetNamespace="http://schemas.microsoft.com/office/2006/metadata/properties" ma:root="true" ma:fieldsID="25cb14e1dab8927a43243bd89cc82b03" ns2:_="">
    <xsd:import namespace="95e0a06d-01cd-4cae-b028-c4fd4c9224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0a06d-01cd-4cae-b028-c4fd4c9224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94927-78B3-4659-89C4-77A4D694F8FB}"/>
</file>

<file path=customXml/itemProps2.xml><?xml version="1.0" encoding="utf-8"?>
<ds:datastoreItem xmlns:ds="http://schemas.openxmlformats.org/officeDocument/2006/customXml" ds:itemID="{A5C8AB2C-C6F2-4B3B-BA18-5F850BB25FE1}">
  <ds:schemaRefs>
    <ds:schemaRef ds:uri="http://schemas.microsoft.com/sharepoint/v3/contenttype/forms"/>
  </ds:schemaRefs>
</ds:datastoreItem>
</file>

<file path=customXml/itemProps3.xml><?xml version="1.0" encoding="utf-8"?>
<ds:datastoreItem xmlns:ds="http://schemas.openxmlformats.org/officeDocument/2006/customXml" ds:itemID="{E0D5DCF1-70A8-423D-869E-E833838332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C520B8-8C28-45D3-B6CD-C3AFC4E373C3}">
  <ds:schemaRefs>
    <ds:schemaRef ds:uri="http://schemas.openxmlformats.org/officeDocument/2006/bibliography"/>
  </ds:schemaRefs>
</ds:datastoreItem>
</file>

<file path=customXml/itemProps5.xml><?xml version="1.0" encoding="utf-8"?>
<ds:datastoreItem xmlns:ds="http://schemas.openxmlformats.org/officeDocument/2006/customXml" ds:itemID="{CF514D9C-1DAA-41D3-BFE5-28F77858E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40</Pages>
  <Words>116791</Words>
  <Characters>66571</Characters>
  <Application>Microsoft Office Word</Application>
  <DocSecurity>0</DocSecurity>
  <Lines>554</Lines>
  <Paragraphs>365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182997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Matas Gvazdaitis</dc:creator>
  <cp:keywords/>
  <dc:description/>
  <cp:lastModifiedBy>Matas Gvazdaitis</cp:lastModifiedBy>
  <cp:revision>9</cp:revision>
  <dcterms:created xsi:type="dcterms:W3CDTF">2024-11-20T07:08:00Z</dcterms:created>
  <dcterms:modified xsi:type="dcterms:W3CDTF">2024-11-28T06:11:00Z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2023-11-24T07:23:33Z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20ddedcb-9ba1-41fc-82f2-e2f47f7702dd</vt:lpwstr>
  </property>
  <property fmtid="{D5CDD505-2E9C-101B-9397-08002B2CF9AE}" pid="8" name="MSIP_Label_7058e6ed-1f62-4b3b-a413-1541f2aa482f_ContentBits">
    <vt:lpwstr>0</vt:lpwstr>
  </property>
  <property fmtid="{D5CDD505-2E9C-101B-9397-08002B2CF9AE}" pid="9" name="ContentTypeId">
    <vt:lpwstr>0x010100D82194267390514DA42C559875C91CD2</vt:lpwstr>
  </property>
</Properties>
</file>